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CB2A8" w14:textId="1D502E1A" w:rsidR="005260E6" w:rsidRDefault="005260E6" w:rsidP="00926235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  <w:r w:rsidRPr="00BA2FBD">
        <w:rPr>
          <w:rFonts w:ascii="Franklin Gothic Book" w:hAnsi="Franklin Gothic Book"/>
          <w:b/>
          <w:bCs/>
          <w:sz w:val="32"/>
          <w:szCs w:val="32"/>
        </w:rPr>
        <w:t>Krycí list nabídky</w:t>
      </w:r>
    </w:p>
    <w:p w14:paraId="287EB61E" w14:textId="77777777" w:rsidR="00FD70E1" w:rsidRDefault="00FD70E1" w:rsidP="00FD70E1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</w:p>
    <w:p w14:paraId="201D63A2" w14:textId="17057AAE" w:rsidR="00ED1C25" w:rsidRPr="00FD70E1" w:rsidRDefault="005260E6" w:rsidP="006C7315">
      <w:pPr>
        <w:ind w:left="2832" w:hanging="2832"/>
        <w:jc w:val="both"/>
        <w:outlineLvl w:val="0"/>
        <w:rPr>
          <w:rFonts w:ascii="Franklin Gothic Medium" w:hAnsi="Franklin Gothic Medium" w:cs="Arial"/>
          <w:b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 xml:space="preserve">Název veřejné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 xml:space="preserve">zakázky: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="00FD70E1" w:rsidRPr="00FD70E1">
        <w:rPr>
          <w:rFonts w:ascii="Franklin Gothic Medium" w:hAnsi="Franklin Gothic Medium" w:cs="Arial"/>
          <w:b/>
        </w:rPr>
        <w:t>PedF</w:t>
      </w:r>
      <w:r w:rsidR="00FD70E1">
        <w:rPr>
          <w:rFonts w:ascii="Franklin Gothic Medium" w:hAnsi="Franklin Gothic Medium" w:cs="Arial"/>
          <w:b/>
        </w:rPr>
        <w:t xml:space="preserve"> </w:t>
      </w:r>
      <w:r w:rsidR="00724984">
        <w:rPr>
          <w:rFonts w:ascii="Franklin Gothic Medium" w:hAnsi="Franklin Gothic Medium" w:cs="Arial"/>
          <w:b/>
        </w:rPr>
        <w:t>–</w:t>
      </w:r>
      <w:r w:rsidR="00FD70E1">
        <w:rPr>
          <w:rFonts w:ascii="Franklin Gothic Medium" w:hAnsi="Franklin Gothic Medium" w:cs="Arial"/>
          <w:b/>
        </w:rPr>
        <w:t xml:space="preserve"> </w:t>
      </w:r>
      <w:r w:rsidR="00E6546C" w:rsidRPr="00E6546C">
        <w:rPr>
          <w:rFonts w:ascii="Franklin Gothic Medium" w:hAnsi="Franklin Gothic Medium" w:cs="Arial"/>
          <w:b/>
        </w:rPr>
        <w:t>Elektronická metodická podpora distančního vzdělávání</w:t>
      </w:r>
    </w:p>
    <w:p w14:paraId="22840350" w14:textId="77777777" w:rsidR="009072DE" w:rsidRPr="00FD70E1" w:rsidRDefault="009072DE" w:rsidP="002949CD">
      <w:pPr>
        <w:ind w:left="2832" w:hanging="2832"/>
        <w:outlineLvl w:val="0"/>
        <w:rPr>
          <w:rFonts w:ascii="Franklin Gothic Medium" w:hAnsi="Franklin Gothic Medium" w:cs="Arial"/>
          <w:b/>
        </w:rPr>
      </w:pPr>
    </w:p>
    <w:p w14:paraId="3D7FD626" w14:textId="77777777" w:rsidR="0088625D" w:rsidRPr="00BA2FBD" w:rsidRDefault="003C6C31" w:rsidP="003C6C31">
      <w:pPr>
        <w:spacing w:after="120"/>
        <w:ind w:left="2829" w:hanging="2829"/>
        <w:outlineLvl w:val="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4F6F08D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47519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0711C2E9" w14:textId="436D2ED5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Univerzita Karlova </w:t>
            </w:r>
          </w:p>
        </w:tc>
      </w:tr>
      <w:tr w:rsidR="001A21E7" w:rsidRPr="00BA2FBD" w14:paraId="62EE02EA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B2C950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880A9A">
              <w:rPr>
                <w:rFonts w:ascii="Franklin Gothic Book" w:hAnsi="Franklin Gothic Book"/>
                <w:b/>
                <w:bCs/>
                <w:sz w:val="22"/>
                <w:szCs w:val="22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72E1FE84" w14:textId="77777777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  <w:t>Pedagogická fakulta</w:t>
            </w:r>
          </w:p>
        </w:tc>
      </w:tr>
      <w:tr w:rsidR="001A21E7" w:rsidRPr="00BA2FBD" w14:paraId="4A6A2DDB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FF2B9A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53" w:type="dxa"/>
            <w:vAlign w:val="center"/>
          </w:tcPr>
          <w:p w14:paraId="7DCA068C" w14:textId="77777777" w:rsidR="001A21E7" w:rsidRPr="00503165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Magdalény Rettigové 4, 116 39 Praha 1</w:t>
            </w:r>
          </w:p>
        </w:tc>
      </w:tr>
      <w:tr w:rsidR="001A21E7" w:rsidRPr="00BA2FBD" w14:paraId="13DEFFC9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66E1448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280CF350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00216208</w:t>
            </w:r>
          </w:p>
        </w:tc>
      </w:tr>
      <w:tr w:rsidR="001A21E7" w:rsidRPr="00BA2FBD" w14:paraId="547457A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D076C94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50DD4A33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CZ00216208</w:t>
            </w:r>
          </w:p>
        </w:tc>
      </w:tr>
      <w:tr w:rsidR="001A21E7" w:rsidRPr="00BA2FBD" w14:paraId="6FFB36A2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E5456D3" w14:textId="77777777" w:rsidR="001A21E7" w:rsidRPr="00503165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5493A15C" w14:textId="77777777" w:rsidR="001A21E7" w:rsidRPr="00DF13D7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3EA235EA" w14:textId="77777777" w:rsidR="001A21E7" w:rsidRPr="00BA2FBD" w:rsidRDefault="00503165" w:rsidP="00097F06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prof. PaedDr.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Michal Nedělka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,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Dr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.</w:t>
            </w:r>
          </w:p>
        </w:tc>
      </w:tr>
      <w:tr w:rsidR="00B45C18" w:rsidRPr="00BA2FBD" w14:paraId="6B247BC7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36BE2E2" w14:textId="77777777" w:rsidR="00B45C18" w:rsidRPr="00BA2FBD" w:rsidRDefault="00B45C18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Číslo jednací</w:t>
            </w:r>
          </w:p>
        </w:tc>
        <w:tc>
          <w:tcPr>
            <w:tcW w:w="5953" w:type="dxa"/>
            <w:vAlign w:val="center"/>
          </w:tcPr>
          <w:p w14:paraId="2CEBBFA9" w14:textId="061FB424" w:rsidR="00B45C18" w:rsidRDefault="00FD70E1" w:rsidP="00097F06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proofErr w:type="spellStart"/>
            <w:r w:rsidRPr="00FD70E1">
              <w:rPr>
                <w:rFonts w:ascii="Franklin Gothic Book" w:hAnsi="Franklin Gothic Book"/>
                <w:bCs/>
                <w:sz w:val="22"/>
                <w:szCs w:val="22"/>
              </w:rPr>
              <w:t>UKPedF</w:t>
            </w:r>
            <w:proofErr w:type="spellEnd"/>
            <w:r w:rsidRPr="00FD70E1">
              <w:rPr>
                <w:rFonts w:ascii="Franklin Gothic Book" w:hAnsi="Franklin Gothic Book"/>
                <w:bCs/>
                <w:sz w:val="22"/>
                <w:szCs w:val="22"/>
              </w:rPr>
              <w:t>/</w:t>
            </w:r>
            <w:del w:id="0" w:author="Anna Rážová" w:date="2022-03-29T15:23:00Z">
              <w:r w:rsidR="00427725" w:rsidRPr="00427725" w:rsidDel="0029783B">
                <w:rPr>
                  <w:rFonts w:ascii="Franklin Gothic Book" w:hAnsi="Franklin Gothic Book"/>
                  <w:bCs/>
                  <w:sz w:val="22"/>
                  <w:szCs w:val="22"/>
                </w:rPr>
                <w:delText>51402</w:delText>
              </w:r>
            </w:del>
            <w:r w:rsidR="00427725" w:rsidRPr="00427725">
              <w:rPr>
                <w:rFonts w:ascii="Franklin Gothic Book" w:hAnsi="Franklin Gothic Book"/>
                <w:bCs/>
                <w:sz w:val="22"/>
                <w:szCs w:val="22"/>
              </w:rPr>
              <w:t>/2022</w:t>
            </w:r>
          </w:p>
        </w:tc>
      </w:tr>
      <w:tr w:rsidR="001A21E7" w:rsidRPr="00BA2FBD" w14:paraId="2BA8455D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AD62C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osoba: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23B32BE9" w14:textId="77777777" w:rsidR="001A21E7" w:rsidRPr="00097F06" w:rsidRDefault="009405A1" w:rsidP="00097F06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</w:rPr>
              <w:t>Anna Rážová</w:t>
            </w:r>
          </w:p>
        </w:tc>
      </w:tr>
      <w:tr w:rsidR="001A21E7" w:rsidRPr="00BA2FBD" w14:paraId="5F8E1B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79D1B4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5953" w:type="dxa"/>
            <w:vAlign w:val="center"/>
          </w:tcPr>
          <w:p w14:paraId="696EED2F" w14:textId="77777777" w:rsidR="001A21E7" w:rsidRPr="00097F06" w:rsidRDefault="009405A1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221 900 227</w:t>
            </w:r>
          </w:p>
        </w:tc>
      </w:tr>
      <w:tr w:rsidR="001A21E7" w:rsidRPr="00BA2FBD" w14:paraId="7C3C117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9C51877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5953" w:type="dxa"/>
            <w:vAlign w:val="center"/>
          </w:tcPr>
          <w:p w14:paraId="4948784E" w14:textId="77777777" w:rsidR="001A21E7" w:rsidRPr="00097F06" w:rsidRDefault="00BA1217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hyperlink r:id="rId11" w:history="1">
              <w:r w:rsidR="009405A1" w:rsidRPr="00CD4989">
                <w:rPr>
                  <w:rStyle w:val="Hypertextovodkaz"/>
                  <w:rFonts w:ascii="Franklin Gothic Book" w:hAnsi="Franklin Gothic Book"/>
                  <w:bCs/>
                  <w:sz w:val="22"/>
                  <w:szCs w:val="22"/>
                </w:rPr>
                <w:t>anna.razova@pedf.cuni.cz</w:t>
              </w:r>
            </w:hyperlink>
          </w:p>
        </w:tc>
      </w:tr>
    </w:tbl>
    <w:p w14:paraId="2776E6DC" w14:textId="77777777" w:rsidR="0088625D" w:rsidRPr="00BA2FBD" w:rsidRDefault="0088625D" w:rsidP="005260E6">
      <w:pPr>
        <w:ind w:left="2832" w:hanging="2832"/>
        <w:rPr>
          <w:rFonts w:ascii="Franklin Gothic Book" w:hAnsi="Franklin Gothic Book"/>
          <w:b/>
          <w:bCs/>
          <w:sz w:val="22"/>
          <w:szCs w:val="22"/>
        </w:rPr>
      </w:pPr>
    </w:p>
    <w:p w14:paraId="17835DAA" w14:textId="77777777" w:rsidR="00ED1C25" w:rsidRPr="00BA2FBD" w:rsidRDefault="00675E99" w:rsidP="003C6C31">
      <w:pPr>
        <w:spacing w:after="12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UCHAZEČ</w:t>
      </w:r>
      <w:r w:rsidR="003C6C31"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23EEACB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5AD1122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Název: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771F0A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637FCD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6656391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Právní forma:</w:t>
            </w:r>
          </w:p>
        </w:tc>
        <w:tc>
          <w:tcPr>
            <w:tcW w:w="5953" w:type="dxa"/>
            <w:vAlign w:val="center"/>
          </w:tcPr>
          <w:p w14:paraId="4AA97F2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</w:p>
        </w:tc>
      </w:tr>
      <w:tr w:rsidR="001A21E7" w:rsidRPr="00BA2FBD" w14:paraId="18B681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0D4B8E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4E1863B9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0CBE6E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C95EEA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adresa: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0EF10EA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9E37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66C5C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36BF09B0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70B59A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597E01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2E7C46D1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CC09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2010412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7C05C63B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uchazeče:</w:t>
            </w:r>
          </w:p>
        </w:tc>
        <w:tc>
          <w:tcPr>
            <w:tcW w:w="5953" w:type="dxa"/>
            <w:vAlign w:val="center"/>
          </w:tcPr>
          <w:p w14:paraId="0492BF46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9B9878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2AC4051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Případně osoby zmocněné</w:t>
            </w:r>
          </w:p>
          <w:p w14:paraId="352C34E0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 zastupování uchazeče: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F539DB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3E0FC15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D90774B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Telefon, e-mail:</w:t>
            </w:r>
          </w:p>
        </w:tc>
        <w:tc>
          <w:tcPr>
            <w:tcW w:w="5953" w:type="dxa"/>
            <w:vAlign w:val="center"/>
          </w:tcPr>
          <w:p w14:paraId="1A3D55C2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AF465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D7882C9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Bank. spojení a číslo účtu:</w:t>
            </w:r>
          </w:p>
        </w:tc>
        <w:tc>
          <w:tcPr>
            <w:tcW w:w="5953" w:type="dxa"/>
            <w:vAlign w:val="center"/>
          </w:tcPr>
          <w:p w14:paraId="133E5FF8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9405A1" w:rsidRPr="00BA2FBD" w14:paraId="5F991CB8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F2C9A8" w14:textId="77777777" w:rsidR="009405A1" w:rsidRPr="00BA2FBD" w:rsidRDefault="00F61C74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C</w:t>
            </w:r>
            <w:r w:rsidR="009405A1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elková cena bez DPH </w:t>
            </w:r>
          </w:p>
        </w:tc>
        <w:tc>
          <w:tcPr>
            <w:tcW w:w="5953" w:type="dxa"/>
            <w:vAlign w:val="center"/>
          </w:tcPr>
          <w:p w14:paraId="392F1DDB" w14:textId="77777777" w:rsidR="009405A1" w:rsidRPr="00BA2FBD" w:rsidRDefault="009405A1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</w:tbl>
    <w:p w14:paraId="0FEFA799" w14:textId="77777777" w:rsidR="00ED1C25" w:rsidRPr="00BA2FBD" w:rsidRDefault="005260E6" w:rsidP="001A21E7">
      <w:pPr>
        <w:spacing w:after="120"/>
        <w:rPr>
          <w:rFonts w:ascii="Franklin Gothic Book" w:hAnsi="Franklin Gothic Book"/>
          <w:bCs/>
          <w:sz w:val="22"/>
          <w:szCs w:val="22"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</w:p>
    <w:p w14:paraId="77FD4982" w14:textId="77777777" w:rsidR="00097F06" w:rsidRPr="00097F06" w:rsidRDefault="00097F06" w:rsidP="00097F06">
      <w:pPr>
        <w:jc w:val="both"/>
        <w:rPr>
          <w:rFonts w:ascii="Franklin Gothic Book" w:hAnsi="Franklin Gothic Book"/>
          <w:bCs/>
          <w:sz w:val="22"/>
          <w:szCs w:val="22"/>
          <w:lang w:val="pl-PL"/>
        </w:rPr>
      </w:pPr>
      <w:r w:rsidRPr="00097F06">
        <w:rPr>
          <w:rFonts w:ascii="Franklin Gothic Book" w:hAnsi="Franklin Gothic Book"/>
          <w:bCs/>
          <w:sz w:val="22"/>
          <w:szCs w:val="22"/>
          <w:lang w:val="pl-PL"/>
        </w:rPr>
        <w:t>Uchazeč souhlasí se zveřejněním kompletní nabídky na webových stránkách PedF UK.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BA2FBD" w14:paraId="05C5C901" w14:textId="77777777" w:rsidTr="00097F06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4AF9F185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3475E" w14:textId="77777777" w:rsidR="001A21E7" w:rsidRPr="00BA2FBD" w:rsidRDefault="001A21E7" w:rsidP="001A21E7">
            <w:pPr>
              <w:snapToGrid w:val="0"/>
              <w:spacing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2CF1F43E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0FBCD58D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93FD0" w14:textId="77777777" w:rsidR="001A21E7" w:rsidRPr="00BA2FBD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/>
                <w:color w:val="000000"/>
                <w:sz w:val="22"/>
                <w:szCs w:val="22"/>
                <w:lang w:val="pl-PL" w:eastAsia="ar-SA"/>
              </w:rPr>
            </w:pPr>
          </w:p>
        </w:tc>
      </w:tr>
      <w:tr w:rsidR="001A21E7" w:rsidRPr="00BA2FBD" w14:paraId="1E75BDA7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5933B4A8" w14:textId="77777777" w:rsidR="001A21E7" w:rsidRPr="00BA2FBD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6B79" w14:textId="77777777" w:rsidR="001A21E7" w:rsidRPr="00BA2FBD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649802B5" w14:textId="77777777" w:rsidTr="00097F06">
        <w:trPr>
          <w:trHeight w:val="90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25F96817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0B93" w14:textId="77777777" w:rsidR="001A21E7" w:rsidRPr="00BA2FBD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/>
                <w:b/>
                <w:color w:val="000000"/>
                <w:spacing w:val="5"/>
                <w:kern w:val="28"/>
                <w:sz w:val="22"/>
                <w:szCs w:val="22"/>
              </w:rPr>
            </w:pPr>
          </w:p>
        </w:tc>
      </w:tr>
    </w:tbl>
    <w:p w14:paraId="36ACC0C8" w14:textId="77777777" w:rsidR="009B2AD3" w:rsidRPr="00BA2FBD" w:rsidRDefault="009B2AD3" w:rsidP="00692F32">
      <w:pPr>
        <w:tabs>
          <w:tab w:val="left" w:pos="4395"/>
        </w:tabs>
        <w:rPr>
          <w:rFonts w:ascii="Franklin Gothic Book" w:hAnsi="Franklin Gothic Book"/>
          <w:sz w:val="22"/>
          <w:szCs w:val="22"/>
        </w:rPr>
      </w:pPr>
    </w:p>
    <w:sectPr w:rsidR="009B2AD3" w:rsidRPr="00BA2FBD" w:rsidSect="00692F32">
      <w:headerReference w:type="default" r:id="rId12"/>
      <w:footerReference w:type="even" r:id="rId13"/>
      <w:footerReference w:type="default" r:id="rId14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CE740" w14:textId="77777777" w:rsidR="00DC4030" w:rsidRDefault="00DC4030">
      <w:r>
        <w:separator/>
      </w:r>
    </w:p>
  </w:endnote>
  <w:endnote w:type="continuationSeparator" w:id="0">
    <w:p w14:paraId="33198485" w14:textId="77777777" w:rsidR="00DC4030" w:rsidRDefault="00DC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F782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F01880B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7A010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45C18">
      <w:rPr>
        <w:rStyle w:val="slostrnky"/>
        <w:noProof/>
      </w:rPr>
      <w:t>2</w:t>
    </w:r>
    <w:r>
      <w:rPr>
        <w:rStyle w:val="slostrnky"/>
      </w:rPr>
      <w:fldChar w:fldCharType="end"/>
    </w:r>
  </w:p>
  <w:p w14:paraId="15846559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B9670" w14:textId="77777777" w:rsidR="00DC4030" w:rsidRDefault="00DC4030">
      <w:r>
        <w:separator/>
      </w:r>
    </w:p>
  </w:footnote>
  <w:footnote w:type="continuationSeparator" w:id="0">
    <w:p w14:paraId="2B060C12" w14:textId="77777777" w:rsidR="00DC4030" w:rsidRDefault="00DC4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D991" w14:textId="77777777" w:rsidR="001A21E7" w:rsidRPr="00BA2FBD" w:rsidRDefault="001A21E7" w:rsidP="00F74F99">
    <w:pPr>
      <w:pStyle w:val="Zhlav"/>
      <w:jc w:val="right"/>
      <w:rPr>
        <w:rFonts w:ascii="Franklin Gothic Book" w:hAnsi="Franklin Gothic Book"/>
        <w:bCs/>
        <w:sz w:val="22"/>
        <w:szCs w:val="22"/>
      </w:rPr>
    </w:pPr>
    <w:r w:rsidRPr="00BA2FBD">
      <w:rPr>
        <w:rFonts w:ascii="Franklin Gothic Book" w:hAnsi="Franklin Gothic Book"/>
        <w:bCs/>
        <w:sz w:val="22"/>
        <w:szCs w:val="22"/>
      </w:rPr>
      <w:t>Příloha č. 1</w:t>
    </w:r>
    <w:r w:rsidR="00466CA4">
      <w:rPr>
        <w:rFonts w:ascii="Franklin Gothic Book" w:hAnsi="Franklin Gothic Book"/>
        <w:bCs/>
        <w:sz w:val="22"/>
        <w:szCs w:val="22"/>
      </w:rPr>
      <w:t xml:space="preserve"> k </w:t>
    </w:r>
    <w:r w:rsidR="00097F06">
      <w:rPr>
        <w:rFonts w:ascii="Franklin Gothic Book" w:hAnsi="Franklin Gothic Book"/>
        <w:bCs/>
        <w:sz w:val="22"/>
        <w:szCs w:val="22"/>
      </w:rPr>
      <w:t>Výzvě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Rážová">
    <w15:presenceInfo w15:providerId="AD" w15:userId="S::anna.razova@pedf.cuni.cz::4e947af3-35bd-458b-b3fc-244a0a7ea7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E6"/>
    <w:rsid w:val="00095483"/>
    <w:rsid w:val="00097F06"/>
    <w:rsid w:val="000A6E71"/>
    <w:rsid w:val="000C24E7"/>
    <w:rsid w:val="00106FB5"/>
    <w:rsid w:val="00112EBB"/>
    <w:rsid w:val="001213C4"/>
    <w:rsid w:val="00124172"/>
    <w:rsid w:val="00137B15"/>
    <w:rsid w:val="00141923"/>
    <w:rsid w:val="00153B7D"/>
    <w:rsid w:val="001638B5"/>
    <w:rsid w:val="001666F2"/>
    <w:rsid w:val="0018515D"/>
    <w:rsid w:val="001A21E7"/>
    <w:rsid w:val="001B6C8B"/>
    <w:rsid w:val="001C1E2C"/>
    <w:rsid w:val="00202086"/>
    <w:rsid w:val="00216D44"/>
    <w:rsid w:val="002611C7"/>
    <w:rsid w:val="002949CD"/>
    <w:rsid w:val="0029591F"/>
    <w:rsid w:val="0029783B"/>
    <w:rsid w:val="002E209D"/>
    <w:rsid w:val="002F121E"/>
    <w:rsid w:val="002F4574"/>
    <w:rsid w:val="00302123"/>
    <w:rsid w:val="00312900"/>
    <w:rsid w:val="00317A04"/>
    <w:rsid w:val="00332F11"/>
    <w:rsid w:val="003352EC"/>
    <w:rsid w:val="003A6A9F"/>
    <w:rsid w:val="003C3D73"/>
    <w:rsid w:val="003C6C31"/>
    <w:rsid w:val="003F3365"/>
    <w:rsid w:val="00416F12"/>
    <w:rsid w:val="00417AAE"/>
    <w:rsid w:val="00423A4A"/>
    <w:rsid w:val="00427725"/>
    <w:rsid w:val="00457745"/>
    <w:rsid w:val="00466CA4"/>
    <w:rsid w:val="004D4191"/>
    <w:rsid w:val="004F4B64"/>
    <w:rsid w:val="00503165"/>
    <w:rsid w:val="0051347A"/>
    <w:rsid w:val="0051443B"/>
    <w:rsid w:val="00524A61"/>
    <w:rsid w:val="005260E6"/>
    <w:rsid w:val="00542C41"/>
    <w:rsid w:val="00565220"/>
    <w:rsid w:val="005A50D4"/>
    <w:rsid w:val="005B0827"/>
    <w:rsid w:val="005D3EC4"/>
    <w:rsid w:val="00603807"/>
    <w:rsid w:val="006371B7"/>
    <w:rsid w:val="00675683"/>
    <w:rsid w:val="00675E99"/>
    <w:rsid w:val="00692F32"/>
    <w:rsid w:val="0069426D"/>
    <w:rsid w:val="006A5D78"/>
    <w:rsid w:val="006C7315"/>
    <w:rsid w:val="006D6CA6"/>
    <w:rsid w:val="0070366F"/>
    <w:rsid w:val="0070460E"/>
    <w:rsid w:val="00724984"/>
    <w:rsid w:val="00727505"/>
    <w:rsid w:val="00731DE2"/>
    <w:rsid w:val="007379CA"/>
    <w:rsid w:val="00742AB0"/>
    <w:rsid w:val="007628C7"/>
    <w:rsid w:val="0079061B"/>
    <w:rsid w:val="007B6A52"/>
    <w:rsid w:val="007C0348"/>
    <w:rsid w:val="007D50F9"/>
    <w:rsid w:val="007E4472"/>
    <w:rsid w:val="007E7F47"/>
    <w:rsid w:val="007F3A84"/>
    <w:rsid w:val="0081383C"/>
    <w:rsid w:val="00850F4E"/>
    <w:rsid w:val="00862C05"/>
    <w:rsid w:val="00873159"/>
    <w:rsid w:val="00880A6F"/>
    <w:rsid w:val="00880A9A"/>
    <w:rsid w:val="0088625D"/>
    <w:rsid w:val="008A680B"/>
    <w:rsid w:val="008C4BDA"/>
    <w:rsid w:val="008C4EEF"/>
    <w:rsid w:val="008F1616"/>
    <w:rsid w:val="008F20A4"/>
    <w:rsid w:val="009072DE"/>
    <w:rsid w:val="00926235"/>
    <w:rsid w:val="00930C2D"/>
    <w:rsid w:val="00937F33"/>
    <w:rsid w:val="009405A1"/>
    <w:rsid w:val="00942D2E"/>
    <w:rsid w:val="00945F74"/>
    <w:rsid w:val="0095650C"/>
    <w:rsid w:val="00964CC8"/>
    <w:rsid w:val="00983029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9F5836"/>
    <w:rsid w:val="00A27123"/>
    <w:rsid w:val="00A461F1"/>
    <w:rsid w:val="00A670BE"/>
    <w:rsid w:val="00AC741C"/>
    <w:rsid w:val="00B016AC"/>
    <w:rsid w:val="00B3363C"/>
    <w:rsid w:val="00B44F73"/>
    <w:rsid w:val="00B45C18"/>
    <w:rsid w:val="00B51A99"/>
    <w:rsid w:val="00B53443"/>
    <w:rsid w:val="00B60676"/>
    <w:rsid w:val="00B629FA"/>
    <w:rsid w:val="00BA07DD"/>
    <w:rsid w:val="00BA1217"/>
    <w:rsid w:val="00BA2FBD"/>
    <w:rsid w:val="00BA3A3E"/>
    <w:rsid w:val="00BC3CA9"/>
    <w:rsid w:val="00BE0BB3"/>
    <w:rsid w:val="00BE28BC"/>
    <w:rsid w:val="00BF3203"/>
    <w:rsid w:val="00C03BE7"/>
    <w:rsid w:val="00C335DB"/>
    <w:rsid w:val="00C5009C"/>
    <w:rsid w:val="00C510B0"/>
    <w:rsid w:val="00C57E37"/>
    <w:rsid w:val="00C809C1"/>
    <w:rsid w:val="00C96CE4"/>
    <w:rsid w:val="00C97C33"/>
    <w:rsid w:val="00CA3077"/>
    <w:rsid w:val="00CA5FDB"/>
    <w:rsid w:val="00CD2C2A"/>
    <w:rsid w:val="00CD6161"/>
    <w:rsid w:val="00D01FC4"/>
    <w:rsid w:val="00D26D65"/>
    <w:rsid w:val="00D4165C"/>
    <w:rsid w:val="00D66752"/>
    <w:rsid w:val="00DC4030"/>
    <w:rsid w:val="00DD2B4B"/>
    <w:rsid w:val="00DF13D7"/>
    <w:rsid w:val="00E32755"/>
    <w:rsid w:val="00E377DC"/>
    <w:rsid w:val="00E41DC4"/>
    <w:rsid w:val="00E6546C"/>
    <w:rsid w:val="00E7216D"/>
    <w:rsid w:val="00E94D08"/>
    <w:rsid w:val="00EB0806"/>
    <w:rsid w:val="00EB7FEE"/>
    <w:rsid w:val="00EC22A0"/>
    <w:rsid w:val="00ED1C25"/>
    <w:rsid w:val="00ED703C"/>
    <w:rsid w:val="00EE750E"/>
    <w:rsid w:val="00F02316"/>
    <w:rsid w:val="00F300C9"/>
    <w:rsid w:val="00F31F8E"/>
    <w:rsid w:val="00F4123E"/>
    <w:rsid w:val="00F51617"/>
    <w:rsid w:val="00F61C74"/>
    <w:rsid w:val="00F71F5C"/>
    <w:rsid w:val="00F74F99"/>
    <w:rsid w:val="00F95CD7"/>
    <w:rsid w:val="00FB036D"/>
    <w:rsid w:val="00FC3525"/>
    <w:rsid w:val="00FD70E1"/>
    <w:rsid w:val="00FE499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ED748"/>
  <w15:chartTrackingRefBased/>
  <w15:docId w15:val="{4D49006D-0546-45AE-B3E5-961105CE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a.razova@pedf.cuni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4D03DCC9D3942B1F4B3381F5E57A1" ma:contentTypeVersion="6" ma:contentTypeDescription="Vytvoří nový dokument" ma:contentTypeScope="" ma:versionID="820a1dd1881cfde4608f56959749ebb7">
  <xsd:schema xmlns:xsd="http://www.w3.org/2001/XMLSchema" xmlns:xs="http://www.w3.org/2001/XMLSchema" xmlns:p="http://schemas.microsoft.com/office/2006/metadata/properties" xmlns:ns3="ec9d6fb2-d1bc-48f8-b916-4d1d365f391f" targetNamespace="http://schemas.microsoft.com/office/2006/metadata/properties" ma:root="true" ma:fieldsID="c3e85710d5a614972f5bb3b74389b11e" ns3:_="">
    <xsd:import namespace="ec9d6fb2-d1bc-48f8-b916-4d1d365f39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6fb2-d1bc-48f8-b916-4d1d365f3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8B305D-1497-4C81-9C82-7FEA59487D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1F217-F412-4AFD-8957-530D2CA577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81B22A-99C2-4CBD-9DA1-B7F0C95BF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58122-27C9-4991-9EF8-039F0BE74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6fb2-d1bc-48f8-b916-4d1d365f3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106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893</CharactersWithSpaces>
  <SharedDoc>false</SharedDoc>
  <HLinks>
    <vt:vector size="6" baseType="variant">
      <vt:variant>
        <vt:i4>6881371</vt:i4>
      </vt:variant>
      <vt:variant>
        <vt:i4>0</vt:i4>
      </vt:variant>
      <vt:variant>
        <vt:i4>0</vt:i4>
      </vt:variant>
      <vt:variant>
        <vt:i4>5</vt:i4>
      </vt:variant>
      <vt:variant>
        <vt:lpwstr>mailto:anna.razova@pedf.cuni.cz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10</cp:revision>
  <cp:lastPrinted>2016-04-05T07:46:00Z</cp:lastPrinted>
  <dcterms:created xsi:type="dcterms:W3CDTF">2021-02-12T06:17:00Z</dcterms:created>
  <dcterms:modified xsi:type="dcterms:W3CDTF">2022-03-29T13:26:00Z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0x010100EDF4D03DCC9D3942B1F4B3381F5E57A1</vt:lpwstr>
  </property>
</Properties>
</file>