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5C52D" w14:textId="77777777" w:rsidR="006978CC" w:rsidRPr="00C95058" w:rsidRDefault="006978CC">
      <w:pPr>
        <w:pStyle w:val="Zpat"/>
        <w:keepNext/>
        <w:widowControl w:val="0"/>
        <w:jc w:val="center"/>
        <w:rPr>
          <w:bCs/>
          <w:sz w:val="22"/>
        </w:rPr>
      </w:pPr>
      <w:bookmarkStart w:id="0" w:name="_Toc37062187"/>
      <w:bookmarkStart w:id="1" w:name="_Toc120362033"/>
    </w:p>
    <w:p w14:paraId="2C6A3673" w14:textId="77777777" w:rsidR="006978CC" w:rsidRPr="00C95058" w:rsidRDefault="006978CC">
      <w:pPr>
        <w:pStyle w:val="Zpat"/>
        <w:keepNext/>
        <w:widowControl w:val="0"/>
        <w:tabs>
          <w:tab w:val="left" w:pos="703"/>
        </w:tabs>
        <w:rPr>
          <w:bCs/>
          <w:i/>
          <w:sz w:val="22"/>
        </w:rPr>
      </w:pPr>
    </w:p>
    <w:p w14:paraId="01B7B139" w14:textId="77777777" w:rsidR="006978CC" w:rsidRPr="00C95058" w:rsidRDefault="006978CC">
      <w:pPr>
        <w:pStyle w:val="Zpat"/>
        <w:keepNext/>
        <w:widowControl w:val="0"/>
        <w:jc w:val="center"/>
        <w:rPr>
          <w:b/>
          <w:bCs/>
          <w:sz w:val="22"/>
        </w:rPr>
      </w:pPr>
    </w:p>
    <w:p w14:paraId="7F168A35" w14:textId="77777777" w:rsidR="006978CC" w:rsidRPr="00C95058" w:rsidRDefault="006978CC">
      <w:pPr>
        <w:pStyle w:val="Zpat"/>
        <w:keepNext/>
        <w:widowControl w:val="0"/>
        <w:jc w:val="center"/>
        <w:rPr>
          <w:b/>
          <w:bCs/>
          <w:sz w:val="22"/>
        </w:rPr>
      </w:pPr>
    </w:p>
    <w:p w14:paraId="1EC0FD6F" w14:textId="77777777" w:rsidR="006978CC" w:rsidRPr="00C95058" w:rsidRDefault="006978CC">
      <w:pPr>
        <w:pStyle w:val="Zpat"/>
        <w:keepNext/>
        <w:widowControl w:val="0"/>
        <w:jc w:val="center"/>
        <w:rPr>
          <w:b/>
          <w:bCs/>
          <w:sz w:val="22"/>
        </w:rPr>
      </w:pPr>
    </w:p>
    <w:p w14:paraId="6CC73E33" w14:textId="3E65167C" w:rsidR="006978CC" w:rsidRPr="00C95058" w:rsidRDefault="0021161A">
      <w:pPr>
        <w:pStyle w:val="Zpat"/>
        <w:keepNext/>
        <w:widowControl w:val="0"/>
        <w:jc w:val="center"/>
        <w:rPr>
          <w:b/>
          <w:bCs/>
          <w:sz w:val="32"/>
          <w:szCs w:val="32"/>
        </w:rPr>
      </w:pPr>
      <w:r w:rsidRPr="00C95058">
        <w:rPr>
          <w:b/>
          <w:sz w:val="32"/>
          <w:szCs w:val="32"/>
        </w:rPr>
        <w:t>"</w:t>
      </w:r>
      <w:r w:rsidR="00194AC6" w:rsidRPr="00C95058">
        <w:rPr>
          <w:b/>
          <w:sz w:val="32"/>
          <w:szCs w:val="32"/>
        </w:rPr>
        <w:t xml:space="preserve"> </w:t>
      </w:r>
      <w:bookmarkStart w:id="2" w:name="_Hlk76212078"/>
      <w:r w:rsidR="0039012F" w:rsidRPr="00C95058">
        <w:rPr>
          <w:b/>
          <w:sz w:val="32"/>
          <w:szCs w:val="32"/>
        </w:rPr>
        <w:t xml:space="preserve">UK – FF – </w:t>
      </w:r>
      <w:r w:rsidR="00194AC6" w:rsidRPr="00C95058">
        <w:rPr>
          <w:b/>
          <w:sz w:val="32"/>
          <w:szCs w:val="32"/>
        </w:rPr>
        <w:t>Rekonstrukce a dostavba budov Opletalova 47</w:t>
      </w:r>
      <w:r w:rsidR="00262BB3" w:rsidRPr="00C95058">
        <w:rPr>
          <w:b/>
          <w:sz w:val="32"/>
          <w:szCs w:val="32"/>
        </w:rPr>
        <w:t xml:space="preserve"> a</w:t>
      </w:r>
      <w:r w:rsidR="00194AC6" w:rsidRPr="00C95058">
        <w:rPr>
          <w:b/>
          <w:sz w:val="32"/>
          <w:szCs w:val="32"/>
        </w:rPr>
        <w:t xml:space="preserve"> 49, </w:t>
      </w:r>
      <w:r w:rsidR="00C4143B" w:rsidRPr="00C94A2D">
        <w:rPr>
          <w:b/>
          <w:sz w:val="32"/>
          <w:szCs w:val="32"/>
        </w:rPr>
        <w:t>Praha 1</w:t>
      </w:r>
      <w:r w:rsidR="0039012F" w:rsidRPr="00C95058">
        <w:rPr>
          <w:b/>
          <w:sz w:val="32"/>
          <w:szCs w:val="32"/>
        </w:rPr>
        <w:t xml:space="preserve"> – stavební práce</w:t>
      </w:r>
      <w:r w:rsidRPr="00C95058">
        <w:rPr>
          <w:b/>
          <w:sz w:val="32"/>
          <w:szCs w:val="32"/>
        </w:rPr>
        <w:t>"</w:t>
      </w:r>
      <w:bookmarkEnd w:id="2"/>
    </w:p>
    <w:p w14:paraId="32AA112E" w14:textId="31FD9B24" w:rsidR="006978CC" w:rsidRPr="00C95058" w:rsidRDefault="00FC46E1">
      <w:pPr>
        <w:pStyle w:val="Zpat"/>
        <w:keepNext/>
        <w:widowControl w:val="0"/>
        <w:jc w:val="center"/>
        <w:rPr>
          <w:b/>
          <w:bCs/>
          <w:sz w:val="32"/>
          <w:szCs w:val="32"/>
        </w:rPr>
      </w:pPr>
      <w:r>
        <w:rPr>
          <w:b/>
          <w:bCs/>
          <w:sz w:val="32"/>
          <w:szCs w:val="32"/>
        </w:rPr>
        <w:t>Identifikační číslo v EDS 133D22E000009</w:t>
      </w:r>
    </w:p>
    <w:p w14:paraId="4161E5DB" w14:textId="7B53E948" w:rsidR="006978CC" w:rsidRPr="00C95058" w:rsidRDefault="006978CC">
      <w:pPr>
        <w:pStyle w:val="Zpat"/>
        <w:keepNext/>
        <w:widowControl w:val="0"/>
        <w:jc w:val="center"/>
        <w:rPr>
          <w:b/>
          <w:bCs/>
          <w:sz w:val="22"/>
        </w:rPr>
      </w:pPr>
    </w:p>
    <w:p w14:paraId="63BBDBB9" w14:textId="5D296C6F" w:rsidR="006978CC" w:rsidRPr="00C95058" w:rsidRDefault="006978CC">
      <w:pPr>
        <w:pStyle w:val="Zpat"/>
        <w:keepNext/>
        <w:widowControl w:val="0"/>
        <w:jc w:val="center"/>
        <w:rPr>
          <w:b/>
          <w:bCs/>
          <w:sz w:val="22"/>
        </w:rPr>
      </w:pPr>
    </w:p>
    <w:p w14:paraId="38E927E4" w14:textId="1931D324" w:rsidR="006978CC" w:rsidRPr="00C95058" w:rsidRDefault="006978CC">
      <w:pPr>
        <w:pStyle w:val="Zpat"/>
        <w:keepNext/>
        <w:widowControl w:val="0"/>
        <w:jc w:val="center"/>
        <w:rPr>
          <w:b/>
          <w:bCs/>
          <w:sz w:val="22"/>
        </w:rPr>
      </w:pPr>
    </w:p>
    <w:p w14:paraId="63AC2DF1" w14:textId="1F30107E" w:rsidR="006978CC" w:rsidRPr="00C95058" w:rsidRDefault="0021161A">
      <w:pPr>
        <w:pStyle w:val="Zpat"/>
        <w:keepNext/>
        <w:widowControl w:val="0"/>
        <w:jc w:val="center"/>
        <w:rPr>
          <w:b/>
          <w:bCs/>
          <w:sz w:val="32"/>
          <w:szCs w:val="28"/>
        </w:rPr>
      </w:pPr>
      <w:r w:rsidRPr="00C95058">
        <w:rPr>
          <w:b/>
          <w:bCs/>
          <w:sz w:val="32"/>
          <w:szCs w:val="28"/>
        </w:rPr>
        <w:t>SMLOUVA O DÍLO</w:t>
      </w:r>
    </w:p>
    <w:p w14:paraId="5F6B67C4" w14:textId="4664D0B2" w:rsidR="006978CC" w:rsidRPr="00C95058" w:rsidRDefault="006978CC">
      <w:pPr>
        <w:keepNext/>
        <w:widowControl w:val="0"/>
        <w:rPr>
          <w:sz w:val="28"/>
          <w:szCs w:val="28"/>
        </w:rPr>
      </w:pPr>
    </w:p>
    <w:p w14:paraId="3678B5A7" w14:textId="77777777" w:rsidR="006978CC" w:rsidRPr="00C95058" w:rsidRDefault="0021161A">
      <w:pPr>
        <w:pStyle w:val="Zpat"/>
        <w:keepNext/>
        <w:widowControl w:val="0"/>
        <w:jc w:val="center"/>
        <w:rPr>
          <w:sz w:val="28"/>
          <w:szCs w:val="28"/>
        </w:rPr>
      </w:pPr>
      <w:r w:rsidRPr="00C95058">
        <w:rPr>
          <w:b/>
          <w:bCs/>
          <w:sz w:val="28"/>
          <w:szCs w:val="28"/>
        </w:rPr>
        <w:br/>
      </w:r>
      <w:r w:rsidRPr="00C95058">
        <w:rPr>
          <w:sz w:val="28"/>
          <w:szCs w:val="28"/>
        </w:rPr>
        <w:t>uzavřená mezi</w:t>
      </w:r>
    </w:p>
    <w:p w14:paraId="4FDD8D47" w14:textId="77777777" w:rsidR="006978CC" w:rsidRPr="00C95058" w:rsidRDefault="006978CC">
      <w:pPr>
        <w:keepNext/>
        <w:widowControl w:val="0"/>
        <w:jc w:val="center"/>
        <w:rPr>
          <w:sz w:val="28"/>
          <w:szCs w:val="28"/>
        </w:rPr>
      </w:pPr>
    </w:p>
    <w:p w14:paraId="0181ACD2" w14:textId="77777777" w:rsidR="006978CC" w:rsidRPr="00C95058" w:rsidRDefault="006978CC">
      <w:pPr>
        <w:keepNext/>
        <w:widowControl w:val="0"/>
        <w:jc w:val="center"/>
        <w:rPr>
          <w:sz w:val="28"/>
          <w:szCs w:val="28"/>
        </w:rPr>
      </w:pPr>
    </w:p>
    <w:p w14:paraId="66CFA777" w14:textId="77777777" w:rsidR="006978CC" w:rsidRPr="00C95058" w:rsidRDefault="006978CC">
      <w:pPr>
        <w:keepNext/>
        <w:widowControl w:val="0"/>
        <w:jc w:val="center"/>
        <w:rPr>
          <w:sz w:val="28"/>
          <w:szCs w:val="28"/>
        </w:rPr>
      </w:pPr>
    </w:p>
    <w:p w14:paraId="47585C65" w14:textId="77777777" w:rsidR="00400625" w:rsidRPr="00C95058" w:rsidRDefault="00400625">
      <w:pPr>
        <w:keepNext/>
        <w:widowControl w:val="0"/>
        <w:jc w:val="center"/>
        <w:rPr>
          <w:b/>
          <w:sz w:val="28"/>
          <w:szCs w:val="28"/>
        </w:rPr>
      </w:pPr>
      <w:r w:rsidRPr="00C95058">
        <w:rPr>
          <w:b/>
          <w:sz w:val="28"/>
          <w:szCs w:val="28"/>
        </w:rPr>
        <w:t xml:space="preserve">Univerzitou Karlovou, Filozofickou fakultou </w:t>
      </w:r>
    </w:p>
    <w:p w14:paraId="23DD5DAB" w14:textId="77777777" w:rsidR="006978CC" w:rsidRPr="00C95058" w:rsidRDefault="0021161A">
      <w:pPr>
        <w:keepNext/>
        <w:widowControl w:val="0"/>
        <w:jc w:val="center"/>
        <w:rPr>
          <w:sz w:val="28"/>
          <w:szCs w:val="28"/>
        </w:rPr>
      </w:pPr>
      <w:r w:rsidRPr="00C95058">
        <w:rPr>
          <w:sz w:val="28"/>
          <w:szCs w:val="28"/>
        </w:rPr>
        <w:t>jako objednatelem na straně jedné</w:t>
      </w:r>
    </w:p>
    <w:p w14:paraId="7E5F2DD4" w14:textId="77777777" w:rsidR="006978CC" w:rsidRPr="00C95058" w:rsidRDefault="006978CC">
      <w:pPr>
        <w:keepNext/>
        <w:widowControl w:val="0"/>
        <w:jc w:val="center"/>
        <w:rPr>
          <w:sz w:val="28"/>
          <w:szCs w:val="28"/>
        </w:rPr>
      </w:pPr>
    </w:p>
    <w:p w14:paraId="246E0D83" w14:textId="77777777" w:rsidR="006978CC" w:rsidRPr="00C95058" w:rsidRDefault="006978CC">
      <w:pPr>
        <w:keepNext/>
        <w:widowControl w:val="0"/>
        <w:jc w:val="center"/>
        <w:rPr>
          <w:b/>
          <w:sz w:val="28"/>
          <w:szCs w:val="28"/>
        </w:rPr>
      </w:pPr>
    </w:p>
    <w:p w14:paraId="2D0918DB" w14:textId="77777777" w:rsidR="006978CC" w:rsidRPr="00C95058" w:rsidRDefault="0021161A">
      <w:pPr>
        <w:keepNext/>
        <w:widowControl w:val="0"/>
        <w:jc w:val="center"/>
        <w:rPr>
          <w:b/>
          <w:sz w:val="28"/>
          <w:szCs w:val="28"/>
        </w:rPr>
      </w:pPr>
      <w:r w:rsidRPr="00C95058">
        <w:rPr>
          <w:b/>
          <w:sz w:val="28"/>
          <w:szCs w:val="28"/>
        </w:rPr>
        <w:t>a</w:t>
      </w:r>
      <w:r w:rsidR="008A0921" w:rsidRPr="00C95058">
        <w:rPr>
          <w:b/>
          <w:sz w:val="28"/>
          <w:szCs w:val="28"/>
        </w:rPr>
        <w:t xml:space="preserve"> </w:t>
      </w:r>
    </w:p>
    <w:p w14:paraId="510B6139" w14:textId="77777777" w:rsidR="006978CC" w:rsidRPr="00C95058" w:rsidRDefault="006978CC">
      <w:pPr>
        <w:keepNext/>
        <w:widowControl w:val="0"/>
        <w:jc w:val="center"/>
        <w:rPr>
          <w:sz w:val="28"/>
          <w:szCs w:val="28"/>
        </w:rPr>
      </w:pPr>
    </w:p>
    <w:p w14:paraId="3C9DB57A" w14:textId="77777777" w:rsidR="006978CC" w:rsidRPr="00C95058" w:rsidRDefault="006978CC">
      <w:pPr>
        <w:keepNext/>
        <w:widowControl w:val="0"/>
        <w:jc w:val="center"/>
        <w:rPr>
          <w:sz w:val="28"/>
          <w:szCs w:val="28"/>
        </w:rPr>
      </w:pPr>
    </w:p>
    <w:p w14:paraId="0947E722" w14:textId="77777777" w:rsidR="006978CC" w:rsidRPr="00C95058" w:rsidRDefault="0021161A">
      <w:pPr>
        <w:keepNext/>
        <w:widowControl w:val="0"/>
        <w:jc w:val="center"/>
        <w:rPr>
          <w:b/>
          <w:sz w:val="28"/>
          <w:szCs w:val="28"/>
        </w:rPr>
      </w:pPr>
      <w:r w:rsidRPr="00C95058">
        <w:rPr>
          <w:b/>
          <w:sz w:val="28"/>
          <w:szCs w:val="28"/>
          <w:highlight w:val="yellow"/>
        </w:rPr>
        <w:t>[DOPLNÍ DODAVATEL]</w:t>
      </w:r>
    </w:p>
    <w:p w14:paraId="267AC6B7" w14:textId="77777777" w:rsidR="006978CC" w:rsidRPr="00C95058" w:rsidRDefault="0021161A">
      <w:pPr>
        <w:keepNext/>
        <w:widowControl w:val="0"/>
        <w:jc w:val="center"/>
        <w:rPr>
          <w:sz w:val="28"/>
          <w:szCs w:val="28"/>
        </w:rPr>
      </w:pPr>
      <w:r w:rsidRPr="00C95058">
        <w:rPr>
          <w:sz w:val="28"/>
          <w:szCs w:val="28"/>
        </w:rPr>
        <w:t>jako zhotovitelem na straně druhé</w:t>
      </w:r>
    </w:p>
    <w:p w14:paraId="4F261945" w14:textId="77777777" w:rsidR="006978CC" w:rsidRPr="00C95058" w:rsidRDefault="006978CC">
      <w:pPr>
        <w:keepNext/>
        <w:widowControl w:val="0"/>
        <w:rPr>
          <w:sz w:val="22"/>
          <w:szCs w:val="22"/>
        </w:rPr>
      </w:pPr>
    </w:p>
    <w:p w14:paraId="03A44E27" w14:textId="77777777" w:rsidR="006978CC" w:rsidRPr="00C95058" w:rsidRDefault="006978CC">
      <w:pPr>
        <w:keepNext/>
        <w:widowControl w:val="0"/>
        <w:rPr>
          <w:sz w:val="22"/>
          <w:szCs w:val="22"/>
        </w:rPr>
      </w:pPr>
    </w:p>
    <w:p w14:paraId="5156D8BA" w14:textId="77777777" w:rsidR="006978CC" w:rsidRPr="00C95058" w:rsidRDefault="006978CC">
      <w:pPr>
        <w:keepNext/>
        <w:widowControl w:val="0"/>
        <w:jc w:val="center"/>
        <w:rPr>
          <w:sz w:val="22"/>
          <w:szCs w:val="22"/>
        </w:rPr>
      </w:pPr>
    </w:p>
    <w:p w14:paraId="0BC53802" w14:textId="77777777" w:rsidR="006978CC" w:rsidRPr="00C95058" w:rsidRDefault="0021161A">
      <w:pPr>
        <w:pStyle w:val="HHTitle2"/>
        <w:keepNext/>
        <w:widowControl w:val="0"/>
        <w:rPr>
          <w:rFonts w:ascii="Times New Roman" w:hAnsi="Times New Roman" w:cs="Times New Roman"/>
          <w:szCs w:val="22"/>
        </w:rPr>
      </w:pPr>
      <w:r w:rsidRPr="002C4E17">
        <w:rPr>
          <w:rFonts w:ascii="Times New Roman" w:hAnsi="Times New Roman" w:cs="Times New Roman"/>
          <w:b w:val="0"/>
          <w:i/>
          <w:iCs/>
          <w:szCs w:val="22"/>
          <w:highlight w:val="green"/>
          <w:u w:val="single"/>
        </w:rPr>
        <w:br w:type="page"/>
      </w:r>
      <w:r w:rsidRPr="00C95058">
        <w:rPr>
          <w:rFonts w:ascii="Times New Roman" w:hAnsi="Times New Roman" w:cs="Times New Roman"/>
          <w:szCs w:val="22"/>
        </w:rPr>
        <w:lastRenderedPageBreak/>
        <w:t>SMLOUVA O DÍLO</w:t>
      </w:r>
    </w:p>
    <w:p w14:paraId="28024F70" w14:textId="77777777" w:rsidR="006978CC" w:rsidRPr="00C95058" w:rsidRDefault="0021161A">
      <w:pPr>
        <w:keepNext/>
        <w:widowControl w:val="0"/>
        <w:jc w:val="center"/>
        <w:rPr>
          <w:sz w:val="22"/>
          <w:szCs w:val="22"/>
        </w:rPr>
      </w:pPr>
      <w:r w:rsidRPr="00C95058">
        <w:rPr>
          <w:sz w:val="22"/>
          <w:szCs w:val="22"/>
        </w:rPr>
        <w:t xml:space="preserve">uzavřená podle ustanovení § </w:t>
      </w:r>
      <w:r w:rsidRPr="00C95058">
        <w:rPr>
          <w:bCs/>
          <w:sz w:val="22"/>
          <w:szCs w:val="22"/>
        </w:rPr>
        <w:t xml:space="preserve">2586 a násl. </w:t>
      </w:r>
      <w:r w:rsidRPr="00C95058">
        <w:rPr>
          <w:sz w:val="22"/>
          <w:szCs w:val="22"/>
        </w:rPr>
        <w:t xml:space="preserve">zákona č. </w:t>
      </w:r>
      <w:r w:rsidRPr="00C95058">
        <w:rPr>
          <w:bCs/>
          <w:sz w:val="22"/>
          <w:szCs w:val="22"/>
        </w:rPr>
        <w:t>89/2012</w:t>
      </w:r>
      <w:r w:rsidRPr="00C95058">
        <w:rPr>
          <w:sz w:val="22"/>
          <w:szCs w:val="22"/>
        </w:rPr>
        <w:t xml:space="preserve"> Sb., </w:t>
      </w:r>
      <w:r w:rsidRPr="00C95058">
        <w:rPr>
          <w:bCs/>
          <w:sz w:val="22"/>
          <w:szCs w:val="22"/>
        </w:rPr>
        <w:t>občanský zákoník, ve znění pozdějších předpisů</w:t>
      </w:r>
      <w:r w:rsidRPr="00C95058">
        <w:rPr>
          <w:sz w:val="22"/>
          <w:szCs w:val="22"/>
        </w:rPr>
        <w:br/>
        <w:t>("</w:t>
      </w:r>
      <w:r w:rsidRPr="00C95058">
        <w:rPr>
          <w:b/>
          <w:sz w:val="22"/>
          <w:szCs w:val="22"/>
        </w:rPr>
        <w:t>Smlouva</w:t>
      </w:r>
      <w:r w:rsidRPr="00C95058">
        <w:rPr>
          <w:sz w:val="22"/>
          <w:szCs w:val="22"/>
        </w:rPr>
        <w:t>")</w:t>
      </w:r>
    </w:p>
    <w:p w14:paraId="7BAE43B1" w14:textId="77777777" w:rsidR="006978CC" w:rsidRPr="00C95058" w:rsidRDefault="0021161A">
      <w:pPr>
        <w:pStyle w:val="Smluvnistranypreambule"/>
        <w:keepNext/>
        <w:widowControl w:val="0"/>
        <w:rPr>
          <w:rFonts w:ascii="Times New Roman" w:hAnsi="Times New Roman"/>
          <w:b w:val="0"/>
          <w:szCs w:val="22"/>
        </w:rPr>
      </w:pPr>
      <w:r w:rsidRPr="00C95058">
        <w:rPr>
          <w:rFonts w:ascii="Times New Roman" w:hAnsi="Times New Roman"/>
          <w:b w:val="0"/>
          <w:szCs w:val="22"/>
        </w:rPr>
        <w:t>Smluvní strany</w:t>
      </w:r>
    </w:p>
    <w:p w14:paraId="6767CC7E" w14:textId="77777777" w:rsidR="006978CC" w:rsidRPr="00C95058" w:rsidRDefault="00400625">
      <w:pPr>
        <w:pStyle w:val="Odstavecseseznamem"/>
        <w:keepNext/>
        <w:widowControl w:val="0"/>
        <w:numPr>
          <w:ilvl w:val="0"/>
          <w:numId w:val="4"/>
        </w:numPr>
        <w:rPr>
          <w:b/>
          <w:szCs w:val="22"/>
        </w:rPr>
      </w:pPr>
      <w:r w:rsidRPr="00C95058">
        <w:rPr>
          <w:b/>
          <w:szCs w:val="22"/>
        </w:rPr>
        <w:t>Univerzita Karlova, Filozofická fakulta</w:t>
      </w:r>
    </w:p>
    <w:p w14:paraId="141CECE5" w14:textId="73AB6392" w:rsidR="006978CC" w:rsidRPr="00C95058" w:rsidRDefault="0021161A">
      <w:pPr>
        <w:pStyle w:val="Text11"/>
        <w:widowControl w:val="0"/>
        <w:rPr>
          <w:szCs w:val="22"/>
        </w:rPr>
      </w:pPr>
      <w:r w:rsidRPr="00C95058">
        <w:t xml:space="preserve">se sídlem </w:t>
      </w:r>
      <w:r w:rsidR="00400625" w:rsidRPr="00C95058">
        <w:t>nám. Jana Palacha 1/2, 116 38 Praha 1</w:t>
      </w:r>
      <w:r w:rsidRPr="00C95058">
        <w:t xml:space="preserve">, IČO: </w:t>
      </w:r>
      <w:r w:rsidR="00400625" w:rsidRPr="00C95058">
        <w:t>00216208</w:t>
      </w:r>
      <w:r w:rsidRPr="00C95058">
        <w:t>, zastoupen</w:t>
      </w:r>
      <w:r w:rsidR="00400625" w:rsidRPr="00C95058">
        <w:t>á</w:t>
      </w:r>
      <w:r w:rsidRPr="00C95058">
        <w:t xml:space="preserve"> </w:t>
      </w:r>
      <w:r w:rsidR="000545A1" w:rsidRPr="00C95058">
        <w:t>Mgr. Evou Lehečkovou</w:t>
      </w:r>
      <w:r w:rsidR="00400625" w:rsidRPr="00C95058">
        <w:t>, Ph.D., děka</w:t>
      </w:r>
      <w:r w:rsidR="000545A1" w:rsidRPr="00C95058">
        <w:t>nkou</w:t>
      </w:r>
      <w:r w:rsidRPr="00C95058">
        <w:t xml:space="preserve">, </w:t>
      </w:r>
    </w:p>
    <w:p w14:paraId="34B8CEFB" w14:textId="06124D7D" w:rsidR="006978CC" w:rsidRPr="00C95058" w:rsidRDefault="0021161A">
      <w:pPr>
        <w:pStyle w:val="Text11"/>
        <w:widowControl w:val="0"/>
        <w:rPr>
          <w:szCs w:val="22"/>
        </w:rPr>
      </w:pPr>
      <w:r w:rsidRPr="00C95058">
        <w:rPr>
          <w:szCs w:val="22"/>
        </w:rPr>
        <w:t>("</w:t>
      </w:r>
      <w:r w:rsidRPr="00C95058">
        <w:rPr>
          <w:b/>
          <w:szCs w:val="22"/>
        </w:rPr>
        <w:t>Objednatel</w:t>
      </w:r>
      <w:r w:rsidRPr="00C95058">
        <w:rPr>
          <w:szCs w:val="22"/>
        </w:rPr>
        <w:t>")</w:t>
      </w:r>
    </w:p>
    <w:p w14:paraId="30E93918" w14:textId="77777777" w:rsidR="006978CC" w:rsidRPr="00C95058" w:rsidRDefault="0021161A">
      <w:pPr>
        <w:pStyle w:val="Smluvstranya"/>
        <w:widowControl w:val="0"/>
        <w:rPr>
          <w:szCs w:val="22"/>
        </w:rPr>
      </w:pPr>
      <w:r w:rsidRPr="00C95058">
        <w:rPr>
          <w:szCs w:val="22"/>
        </w:rPr>
        <w:t>a</w:t>
      </w:r>
    </w:p>
    <w:p w14:paraId="7E401340" w14:textId="77777777" w:rsidR="006978CC" w:rsidRPr="00C95058" w:rsidRDefault="0021161A">
      <w:pPr>
        <w:pStyle w:val="Odstavecseseznamem"/>
        <w:keepNext/>
        <w:widowControl w:val="0"/>
        <w:numPr>
          <w:ilvl w:val="0"/>
          <w:numId w:val="4"/>
        </w:numPr>
        <w:rPr>
          <w:b/>
          <w:szCs w:val="22"/>
        </w:rPr>
      </w:pPr>
      <w:r w:rsidRPr="00C95058">
        <w:rPr>
          <w:b/>
          <w:bCs/>
          <w:smallCaps/>
          <w:highlight w:val="yellow"/>
        </w:rPr>
        <w:t>[DOPLNÍ DODAVATEL]</w:t>
      </w:r>
    </w:p>
    <w:p w14:paraId="7B2F6DAA" w14:textId="77777777" w:rsidR="006978CC" w:rsidRPr="00C95058" w:rsidRDefault="0021161A">
      <w:pPr>
        <w:pStyle w:val="Text11"/>
        <w:widowControl w:val="0"/>
        <w:rPr>
          <w:szCs w:val="22"/>
        </w:rPr>
      </w:pPr>
      <w:r w:rsidRPr="00C95058">
        <w:rPr>
          <w:szCs w:val="22"/>
        </w:rPr>
        <w:t xml:space="preserve">se sídlem </w:t>
      </w:r>
      <w:r w:rsidRPr="00C95058">
        <w:rPr>
          <w:bCs/>
          <w:smallCaps/>
          <w:highlight w:val="yellow"/>
        </w:rPr>
        <w:t>[DOPLNÍ DODAVATEL]</w:t>
      </w:r>
      <w:r w:rsidRPr="00C95058">
        <w:rPr>
          <w:szCs w:val="22"/>
        </w:rPr>
        <w:t xml:space="preserve">, PSČ </w:t>
      </w:r>
      <w:r w:rsidRPr="00C95058">
        <w:rPr>
          <w:bCs/>
          <w:smallCaps/>
          <w:highlight w:val="yellow"/>
        </w:rPr>
        <w:t>[DOPLNÍ DODAVATEL]</w:t>
      </w:r>
      <w:r w:rsidRPr="00C95058">
        <w:rPr>
          <w:szCs w:val="22"/>
        </w:rPr>
        <w:t xml:space="preserve">, IČO: </w:t>
      </w:r>
      <w:r w:rsidRPr="00C95058">
        <w:rPr>
          <w:bCs/>
          <w:smallCaps/>
          <w:highlight w:val="yellow"/>
        </w:rPr>
        <w:t>[DOPLNÍ DODAVATEL]</w:t>
      </w:r>
      <w:r w:rsidRPr="00C95058">
        <w:rPr>
          <w:szCs w:val="22"/>
        </w:rPr>
        <w:t xml:space="preserve">, zapsaná v obchodním rejstříku vedeném </w:t>
      </w:r>
      <w:r w:rsidRPr="00C95058">
        <w:rPr>
          <w:bCs/>
          <w:smallCaps/>
          <w:highlight w:val="yellow"/>
        </w:rPr>
        <w:t>[DOPLNÍ DODAVATEL]</w:t>
      </w:r>
      <w:r w:rsidRPr="00C95058">
        <w:rPr>
          <w:szCs w:val="22"/>
        </w:rPr>
        <w:t xml:space="preserve"> soudem v </w:t>
      </w:r>
      <w:r w:rsidRPr="00C95058">
        <w:rPr>
          <w:bCs/>
          <w:smallCaps/>
          <w:highlight w:val="yellow"/>
        </w:rPr>
        <w:t>[DOPLNÍ DODAVATEL]</w:t>
      </w:r>
      <w:r w:rsidRPr="00C95058">
        <w:rPr>
          <w:szCs w:val="22"/>
        </w:rPr>
        <w:t xml:space="preserve"> pod sp. zn. </w:t>
      </w:r>
      <w:r w:rsidRPr="00C95058">
        <w:rPr>
          <w:bCs/>
          <w:smallCaps/>
          <w:highlight w:val="yellow"/>
        </w:rPr>
        <w:t>[DOPLNÍ DODAVATEL]</w:t>
      </w:r>
    </w:p>
    <w:p w14:paraId="658F16DB" w14:textId="77777777" w:rsidR="006978CC" w:rsidRPr="00C95058" w:rsidRDefault="0021161A">
      <w:pPr>
        <w:pStyle w:val="Text11"/>
        <w:widowControl w:val="0"/>
        <w:rPr>
          <w:szCs w:val="22"/>
        </w:rPr>
      </w:pPr>
      <w:r w:rsidRPr="00C95058">
        <w:rPr>
          <w:szCs w:val="22"/>
        </w:rPr>
        <w:t xml:space="preserve">bankovní učet </w:t>
      </w:r>
      <w:r w:rsidRPr="00C95058">
        <w:rPr>
          <w:bCs/>
          <w:smallCaps/>
          <w:highlight w:val="yellow"/>
        </w:rPr>
        <w:t>[DOPLNÍ DODAVATEL]</w:t>
      </w:r>
      <w:r w:rsidRPr="00C95058">
        <w:rPr>
          <w:szCs w:val="22"/>
        </w:rPr>
        <w:t xml:space="preserve"> vedený u </w:t>
      </w:r>
      <w:r w:rsidRPr="00C95058">
        <w:rPr>
          <w:bCs/>
          <w:smallCaps/>
          <w:highlight w:val="yellow"/>
        </w:rPr>
        <w:t>[DOPLNÍ DODAVATEL]</w:t>
      </w:r>
    </w:p>
    <w:p w14:paraId="3D6CB264" w14:textId="77777777" w:rsidR="006978CC" w:rsidRPr="00C95058" w:rsidRDefault="0021161A">
      <w:pPr>
        <w:pStyle w:val="Text11"/>
        <w:widowControl w:val="0"/>
        <w:rPr>
          <w:szCs w:val="22"/>
        </w:rPr>
      </w:pPr>
      <w:r w:rsidRPr="00C95058">
        <w:rPr>
          <w:szCs w:val="22"/>
        </w:rPr>
        <w:t>("</w:t>
      </w:r>
      <w:r w:rsidRPr="00C95058">
        <w:rPr>
          <w:b/>
          <w:szCs w:val="22"/>
        </w:rPr>
        <w:t>Zhotovitel</w:t>
      </w:r>
      <w:r w:rsidRPr="00C95058">
        <w:rPr>
          <w:szCs w:val="22"/>
        </w:rPr>
        <w:t>")</w:t>
      </w:r>
    </w:p>
    <w:p w14:paraId="0E047036" w14:textId="77777777" w:rsidR="006978CC" w:rsidRPr="00C95058" w:rsidRDefault="0021161A">
      <w:pPr>
        <w:pStyle w:val="Text11"/>
        <w:widowControl w:val="0"/>
        <w:ind w:firstLine="6"/>
        <w:rPr>
          <w:szCs w:val="22"/>
        </w:rPr>
      </w:pPr>
      <w:r w:rsidRPr="00C95058">
        <w:rPr>
          <w:szCs w:val="22"/>
        </w:rPr>
        <w:t>(Objednatel a Zhotovitel dále společně "</w:t>
      </w:r>
      <w:r w:rsidRPr="00C95058">
        <w:rPr>
          <w:b/>
          <w:szCs w:val="22"/>
        </w:rPr>
        <w:t>Strany</w:t>
      </w:r>
      <w:r w:rsidRPr="00C95058">
        <w:rPr>
          <w:szCs w:val="22"/>
        </w:rPr>
        <w:t>", a každý z nich samostatně "</w:t>
      </w:r>
      <w:r w:rsidRPr="00C95058">
        <w:rPr>
          <w:b/>
          <w:szCs w:val="22"/>
        </w:rPr>
        <w:t>Strana</w:t>
      </w:r>
      <w:r w:rsidRPr="00C95058">
        <w:rPr>
          <w:szCs w:val="22"/>
        </w:rPr>
        <w:t>")</w:t>
      </w:r>
    </w:p>
    <w:p w14:paraId="5B517ED7" w14:textId="77777777" w:rsidR="006978CC" w:rsidRPr="00C95058" w:rsidRDefault="0021161A">
      <w:pPr>
        <w:pStyle w:val="Smluvnistranypreambule"/>
        <w:keepNext/>
        <w:widowControl w:val="0"/>
        <w:rPr>
          <w:rFonts w:ascii="Times New Roman" w:hAnsi="Times New Roman"/>
          <w:szCs w:val="22"/>
        </w:rPr>
      </w:pPr>
      <w:r w:rsidRPr="00C95058">
        <w:rPr>
          <w:rFonts w:ascii="Times New Roman" w:hAnsi="Times New Roman"/>
          <w:szCs w:val="22"/>
        </w:rPr>
        <w:t>Preambule</w:t>
      </w:r>
    </w:p>
    <w:p w14:paraId="607BD2EC" w14:textId="662BC3C8" w:rsidR="006978CC" w:rsidRPr="00C95058" w:rsidRDefault="00400625">
      <w:pPr>
        <w:keepNext/>
        <w:widowControl w:val="0"/>
        <w:numPr>
          <w:ilvl w:val="0"/>
          <w:numId w:val="5"/>
        </w:numPr>
        <w:tabs>
          <w:tab w:val="clear" w:pos="1440"/>
          <w:tab w:val="left" w:pos="0"/>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spacing w:before="120" w:after="120"/>
        <w:ind w:left="709" w:hanging="709"/>
        <w:jc w:val="both"/>
        <w:rPr>
          <w:sz w:val="22"/>
          <w:szCs w:val="22"/>
        </w:rPr>
      </w:pPr>
      <w:bookmarkStart w:id="3" w:name="_Ref53745294"/>
      <w:r w:rsidRPr="00C95058">
        <w:rPr>
          <w:sz w:val="22"/>
          <w:szCs w:val="22"/>
        </w:rPr>
        <w:t>Objednatel</w:t>
      </w:r>
      <w:r w:rsidR="0021161A" w:rsidRPr="00C95058">
        <w:rPr>
          <w:sz w:val="22"/>
          <w:szCs w:val="22"/>
        </w:rPr>
        <w:t xml:space="preserve"> </w:t>
      </w:r>
      <w:r w:rsidR="00D978BB" w:rsidRPr="00C95058">
        <w:rPr>
          <w:sz w:val="22"/>
          <w:szCs w:val="22"/>
        </w:rPr>
        <w:t>spravuje</w:t>
      </w:r>
      <w:r w:rsidR="0021161A" w:rsidRPr="00C95058">
        <w:rPr>
          <w:sz w:val="22"/>
          <w:szCs w:val="22"/>
        </w:rPr>
        <w:t xml:space="preserve"> </w:t>
      </w:r>
      <w:r w:rsidR="000D7F6D" w:rsidRPr="00C95058">
        <w:rPr>
          <w:sz w:val="22"/>
          <w:szCs w:val="22"/>
        </w:rPr>
        <w:t>budov</w:t>
      </w:r>
      <w:r w:rsidR="00D978BB" w:rsidRPr="00C95058">
        <w:rPr>
          <w:sz w:val="22"/>
          <w:szCs w:val="22"/>
        </w:rPr>
        <w:t>y</w:t>
      </w:r>
      <w:r w:rsidR="000D7F6D" w:rsidRPr="00C95058">
        <w:rPr>
          <w:sz w:val="22"/>
          <w:szCs w:val="22"/>
        </w:rPr>
        <w:t xml:space="preserve"> na adrese</w:t>
      </w:r>
      <w:r w:rsidR="0021161A" w:rsidRPr="00C95058">
        <w:rPr>
          <w:sz w:val="22"/>
          <w:szCs w:val="22"/>
        </w:rPr>
        <w:t xml:space="preserve"> </w:t>
      </w:r>
      <w:r w:rsidR="000D7F6D" w:rsidRPr="00C95058">
        <w:rPr>
          <w:sz w:val="22"/>
          <w:szCs w:val="22"/>
        </w:rPr>
        <w:t>Opletalova 47</w:t>
      </w:r>
      <w:r w:rsidR="00134B83" w:rsidRPr="00C95058">
        <w:rPr>
          <w:sz w:val="22"/>
          <w:szCs w:val="22"/>
        </w:rPr>
        <w:t>/</w:t>
      </w:r>
      <w:r w:rsidR="00134B83" w:rsidRPr="00C95058">
        <w:t>985</w:t>
      </w:r>
      <w:r w:rsidR="000D7F6D" w:rsidRPr="00C95058">
        <w:rPr>
          <w:sz w:val="22"/>
          <w:szCs w:val="22"/>
        </w:rPr>
        <w:t>, 49</w:t>
      </w:r>
      <w:r w:rsidR="00134B83" w:rsidRPr="00C95058">
        <w:rPr>
          <w:sz w:val="22"/>
          <w:szCs w:val="22"/>
        </w:rPr>
        <w:t>/</w:t>
      </w:r>
      <w:r w:rsidR="00134B83" w:rsidRPr="00C95058">
        <w:t>985</w:t>
      </w:r>
      <w:r w:rsidR="000D7F6D" w:rsidRPr="00C95058">
        <w:rPr>
          <w:sz w:val="22"/>
          <w:szCs w:val="22"/>
        </w:rPr>
        <w:t>, 110 00 Praha 1</w:t>
      </w:r>
      <w:r w:rsidR="0021161A" w:rsidRPr="00C95058">
        <w:rPr>
          <w:sz w:val="22"/>
          <w:szCs w:val="22"/>
        </w:rPr>
        <w:t xml:space="preserve"> ("</w:t>
      </w:r>
      <w:r w:rsidR="000D7F6D" w:rsidRPr="00C95058">
        <w:rPr>
          <w:b/>
          <w:sz w:val="22"/>
          <w:szCs w:val="22"/>
        </w:rPr>
        <w:t>St</w:t>
      </w:r>
      <w:r w:rsidR="00814706" w:rsidRPr="00C95058">
        <w:rPr>
          <w:b/>
          <w:sz w:val="22"/>
          <w:szCs w:val="22"/>
        </w:rPr>
        <w:t>ávající budov</w:t>
      </w:r>
      <w:r w:rsidR="00D53C84" w:rsidRPr="00C95058">
        <w:rPr>
          <w:b/>
          <w:sz w:val="22"/>
          <w:szCs w:val="22"/>
        </w:rPr>
        <w:t>y</w:t>
      </w:r>
      <w:r w:rsidR="0021161A" w:rsidRPr="00C95058">
        <w:rPr>
          <w:sz w:val="22"/>
          <w:szCs w:val="22"/>
        </w:rPr>
        <w:t>").</w:t>
      </w:r>
      <w:bookmarkEnd w:id="3"/>
    </w:p>
    <w:p w14:paraId="09579941" w14:textId="77777777" w:rsidR="006978CC" w:rsidRPr="00C95058" w:rsidRDefault="0021161A">
      <w:pPr>
        <w:keepNext/>
        <w:widowControl w:val="0"/>
        <w:numPr>
          <w:ilvl w:val="0"/>
          <w:numId w:val="5"/>
        </w:numPr>
        <w:tabs>
          <w:tab w:val="clear" w:pos="1440"/>
          <w:tab w:val="left" w:pos="0"/>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spacing w:before="120" w:after="120"/>
        <w:ind w:left="709" w:hanging="709"/>
        <w:jc w:val="both"/>
        <w:rPr>
          <w:sz w:val="22"/>
          <w:szCs w:val="22"/>
        </w:rPr>
      </w:pPr>
      <w:r w:rsidRPr="00C95058">
        <w:rPr>
          <w:sz w:val="22"/>
          <w:szCs w:val="22"/>
        </w:rPr>
        <w:t xml:space="preserve">Realizace </w:t>
      </w:r>
      <w:r w:rsidR="00641AB9" w:rsidRPr="00C95058">
        <w:rPr>
          <w:sz w:val="22"/>
          <w:szCs w:val="22"/>
        </w:rPr>
        <w:t>Díla</w:t>
      </w:r>
      <w:r w:rsidRPr="00C95058">
        <w:rPr>
          <w:sz w:val="22"/>
          <w:szCs w:val="22"/>
        </w:rPr>
        <w:t xml:space="preserve"> je podmíněna a bude spolufinancována z veřejných dotačních zdrojů, zejména pak ze zdrojů </w:t>
      </w:r>
      <w:r w:rsidR="000D7F6D" w:rsidRPr="00C95058">
        <w:rPr>
          <w:sz w:val="22"/>
          <w:szCs w:val="22"/>
        </w:rPr>
        <w:t xml:space="preserve">v rámci programu 133 220 Rozvoj a obnova materiálně technické základny veřejných vysokých škol </w:t>
      </w:r>
      <w:r w:rsidRPr="00C95058">
        <w:rPr>
          <w:sz w:val="22"/>
          <w:szCs w:val="22"/>
        </w:rPr>
        <w:t>a případně též z dalších dotačních titulů, o kterých bude poskytovateli dotací v souvislosti s prováděním Díla rozhodnuto.</w:t>
      </w:r>
    </w:p>
    <w:p w14:paraId="009F0D36" w14:textId="69657775" w:rsidR="006978CC" w:rsidRPr="00C95058" w:rsidRDefault="0021161A">
      <w:pPr>
        <w:keepNext/>
        <w:widowControl w:val="0"/>
        <w:numPr>
          <w:ilvl w:val="0"/>
          <w:numId w:val="5"/>
        </w:numPr>
        <w:tabs>
          <w:tab w:val="clear" w:pos="1440"/>
          <w:tab w:val="left" w:pos="0"/>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spacing w:before="120" w:after="120"/>
        <w:ind w:left="709" w:hanging="709"/>
        <w:jc w:val="both"/>
        <w:rPr>
          <w:sz w:val="22"/>
          <w:szCs w:val="22"/>
        </w:rPr>
      </w:pPr>
      <w:r w:rsidRPr="00C95058">
        <w:rPr>
          <w:sz w:val="22"/>
          <w:szCs w:val="22"/>
        </w:rPr>
        <w:t xml:space="preserve">Na základě zadávacího řízení na veřejnou zakázku s názvem </w:t>
      </w:r>
      <w:r w:rsidRPr="00C95058">
        <w:rPr>
          <w:i/>
          <w:sz w:val="22"/>
          <w:szCs w:val="22"/>
        </w:rPr>
        <w:t>"</w:t>
      </w:r>
      <w:r w:rsidR="000D7F6D" w:rsidRPr="00C95058">
        <w:t xml:space="preserve"> </w:t>
      </w:r>
      <w:r w:rsidR="00800C22" w:rsidRPr="00C95058">
        <w:rPr>
          <w:i/>
          <w:iCs/>
        </w:rPr>
        <w:t>UK – FF – Rekonstrukce a</w:t>
      </w:r>
      <w:r w:rsidR="003964DA" w:rsidRPr="00C95058">
        <w:rPr>
          <w:i/>
          <w:iCs/>
        </w:rPr>
        <w:t> </w:t>
      </w:r>
      <w:r w:rsidR="00800C22" w:rsidRPr="00C95058">
        <w:rPr>
          <w:i/>
          <w:iCs/>
        </w:rPr>
        <w:t>dostavba budov Opletalova 47, a 49, Praha 1 – stavební práce</w:t>
      </w:r>
      <w:r w:rsidR="00800C22" w:rsidRPr="00C95058" w:rsidDel="00800C22">
        <w:rPr>
          <w:i/>
          <w:iCs/>
        </w:rPr>
        <w:t xml:space="preserve"> </w:t>
      </w:r>
      <w:r w:rsidRPr="00C95058">
        <w:rPr>
          <w:i/>
          <w:sz w:val="22"/>
          <w:szCs w:val="22"/>
        </w:rPr>
        <w:t>"</w:t>
      </w:r>
      <w:r w:rsidRPr="00C95058">
        <w:rPr>
          <w:sz w:val="22"/>
          <w:szCs w:val="22"/>
        </w:rPr>
        <w:t>, zadávaného v souladu s pravidly pro zadávání veřejných zakázek ("</w:t>
      </w:r>
      <w:r w:rsidRPr="00C95058">
        <w:rPr>
          <w:b/>
          <w:sz w:val="22"/>
          <w:szCs w:val="22"/>
        </w:rPr>
        <w:t>Zadávací řízení</w:t>
      </w:r>
      <w:r w:rsidRPr="00C95058">
        <w:rPr>
          <w:sz w:val="22"/>
          <w:szCs w:val="22"/>
        </w:rPr>
        <w:t>"), byla nabídka Zhotovitele vybrána Objednatelem jako nejvýhodnější.</w:t>
      </w:r>
    </w:p>
    <w:p w14:paraId="70CA85BD" w14:textId="07337347" w:rsidR="006978CC" w:rsidRPr="00C95058" w:rsidRDefault="0021161A">
      <w:pPr>
        <w:keepNext/>
        <w:widowControl w:val="0"/>
        <w:numPr>
          <w:ilvl w:val="0"/>
          <w:numId w:val="5"/>
        </w:numPr>
        <w:tabs>
          <w:tab w:val="clear" w:pos="1440"/>
          <w:tab w:val="left" w:pos="0"/>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spacing w:before="120" w:after="120"/>
        <w:ind w:left="709" w:hanging="709"/>
        <w:jc w:val="both"/>
        <w:rPr>
          <w:sz w:val="22"/>
          <w:szCs w:val="22"/>
        </w:rPr>
      </w:pPr>
      <w:r w:rsidRPr="00C95058">
        <w:rPr>
          <w:sz w:val="22"/>
          <w:szCs w:val="22"/>
        </w:rPr>
        <w:t>Zhotovitel souhlasí, je připraven a schopen provést anebo zajistit veškeré práce, výkony a</w:t>
      </w:r>
      <w:r w:rsidR="00450FBD" w:rsidRPr="00C95058">
        <w:rPr>
          <w:sz w:val="22"/>
          <w:szCs w:val="22"/>
        </w:rPr>
        <w:t> </w:t>
      </w:r>
      <w:r w:rsidRPr="00C95058">
        <w:rPr>
          <w:sz w:val="22"/>
          <w:szCs w:val="22"/>
        </w:rPr>
        <w:t>dodávky nezbytné ke zhotovení Díla v rozsahu a za podmínek stanovených dále touto Smlouvou a Objednatel je připraven poskytnout Zhotoviteli součinnost a zaplatit mu sjednanou Cenu</w:t>
      </w:r>
      <w:r w:rsidR="004352DF" w:rsidRPr="00C95058">
        <w:rPr>
          <w:sz w:val="22"/>
          <w:szCs w:val="22"/>
        </w:rPr>
        <w:t xml:space="preserve"> díla</w:t>
      </w:r>
      <w:r w:rsidRPr="00C95058">
        <w:rPr>
          <w:sz w:val="22"/>
          <w:szCs w:val="22"/>
        </w:rPr>
        <w:t>.</w:t>
      </w:r>
    </w:p>
    <w:p w14:paraId="24799B8C" w14:textId="77777777" w:rsidR="006978CC" w:rsidRPr="00C95058" w:rsidRDefault="0021161A">
      <w:pPr>
        <w:keepNext/>
        <w:widowControl w:val="0"/>
        <w:numPr>
          <w:ilvl w:val="0"/>
          <w:numId w:val="5"/>
        </w:numPr>
        <w:tabs>
          <w:tab w:val="clear" w:pos="1440"/>
          <w:tab w:val="left" w:pos="0"/>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spacing w:before="120" w:after="120"/>
        <w:ind w:left="709" w:hanging="709"/>
        <w:jc w:val="both"/>
        <w:rPr>
          <w:sz w:val="22"/>
          <w:szCs w:val="22"/>
        </w:rPr>
      </w:pPr>
      <w:r w:rsidRPr="00C95058">
        <w:rPr>
          <w:sz w:val="22"/>
          <w:szCs w:val="22"/>
        </w:rPr>
        <w:t>V souvislosti s výše uvedeným se Strany dohodly na uzavření této Smlouvy:</w:t>
      </w:r>
    </w:p>
    <w:p w14:paraId="685120D9" w14:textId="77777777" w:rsidR="006978CC" w:rsidRPr="00C95058" w:rsidRDefault="0021161A">
      <w:pPr>
        <w:pStyle w:val="Nadpis1"/>
        <w:widowControl w:val="0"/>
        <w:spacing w:before="240"/>
        <w:rPr>
          <w:lang w:val="cs-CZ"/>
        </w:rPr>
      </w:pPr>
      <w:bookmarkStart w:id="4" w:name="_Toc27317252"/>
      <w:bookmarkStart w:id="5" w:name="_Toc37062179"/>
      <w:bookmarkStart w:id="6" w:name="_Toc120006489"/>
      <w:bookmarkStart w:id="7" w:name="_Toc121832405"/>
      <w:bookmarkStart w:id="8" w:name="_Toc151976194"/>
      <w:bookmarkStart w:id="9" w:name="_Toc151989692"/>
      <w:bookmarkStart w:id="10" w:name="_Toc151989820"/>
      <w:bookmarkStart w:id="11" w:name="_Toc389467126"/>
      <w:r w:rsidRPr="00C95058">
        <w:rPr>
          <w:lang w:val="cs-CZ"/>
        </w:rPr>
        <w:t>Definice</w:t>
      </w:r>
      <w:bookmarkEnd w:id="4"/>
      <w:bookmarkEnd w:id="5"/>
      <w:bookmarkEnd w:id="6"/>
      <w:bookmarkEnd w:id="7"/>
      <w:bookmarkEnd w:id="8"/>
      <w:bookmarkEnd w:id="9"/>
      <w:bookmarkEnd w:id="10"/>
      <w:bookmarkEnd w:id="11"/>
    </w:p>
    <w:p w14:paraId="0B66209E" w14:textId="5BDA2D7A" w:rsidR="006978CC" w:rsidRPr="00C95058" w:rsidRDefault="0021161A">
      <w:pPr>
        <w:pStyle w:val="Nadpis2"/>
        <w:widowControl w:val="0"/>
        <w:spacing w:before="120"/>
        <w:ind w:left="709"/>
        <w:rPr>
          <w:b w:val="0"/>
          <w:smallCaps w:val="0"/>
          <w:lang w:val="cs-CZ"/>
        </w:rPr>
      </w:pPr>
      <w:r w:rsidRPr="00C95058">
        <w:rPr>
          <w:b w:val="0"/>
          <w:smallCaps w:val="0"/>
          <w:lang w:val="cs-CZ"/>
        </w:rPr>
        <w:t>Termíny použité kdekoli v této Smlouvě psané s velkými počátečními písmeny budou mít v</w:t>
      </w:r>
      <w:r w:rsidR="00450FBD" w:rsidRPr="00C95058">
        <w:rPr>
          <w:b w:val="0"/>
          <w:smallCaps w:val="0"/>
          <w:lang w:val="cs-CZ"/>
        </w:rPr>
        <w:t> </w:t>
      </w:r>
      <w:r w:rsidRPr="00C95058">
        <w:rPr>
          <w:b w:val="0"/>
          <w:smallCaps w:val="0"/>
          <w:lang w:val="cs-CZ"/>
        </w:rPr>
        <w:t>celém jejím textu následující význam, nevyplývá-li z kontextu jednoznačně něco jiného:</w:t>
      </w:r>
    </w:p>
    <w:tbl>
      <w:tblPr>
        <w:tblStyle w:val="Mkatabulky"/>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6"/>
        <w:gridCol w:w="5608"/>
      </w:tblGrid>
      <w:tr w:rsidR="006978CC" w:rsidRPr="00C95058" w14:paraId="0BEF80D1" w14:textId="77777777" w:rsidTr="000900BF">
        <w:tc>
          <w:tcPr>
            <w:tcW w:w="2506" w:type="dxa"/>
          </w:tcPr>
          <w:p w14:paraId="67FE0392" w14:textId="77777777" w:rsidR="006978CC" w:rsidRPr="00C95058" w:rsidRDefault="0021161A" w:rsidP="004E7494">
            <w:pPr>
              <w:pStyle w:val="Normal2"/>
              <w:ind w:left="34"/>
              <w:jc w:val="left"/>
              <w:rPr>
                <w:b/>
                <w:lang w:val="cs-CZ"/>
              </w:rPr>
            </w:pPr>
            <w:r w:rsidRPr="00C95058">
              <w:rPr>
                <w:b/>
                <w:lang w:val="cs-CZ"/>
              </w:rPr>
              <w:t>Bankovní záruka za provedení díla</w:t>
            </w:r>
          </w:p>
        </w:tc>
        <w:tc>
          <w:tcPr>
            <w:tcW w:w="5608" w:type="dxa"/>
          </w:tcPr>
          <w:p w14:paraId="16DBDE65" w14:textId="5CC039DA" w:rsidR="006978CC" w:rsidRPr="00C95058" w:rsidRDefault="0021161A">
            <w:pPr>
              <w:pStyle w:val="Normal2"/>
              <w:ind w:left="0"/>
              <w:rPr>
                <w:lang w:val="cs-CZ"/>
              </w:rPr>
            </w:pPr>
            <w:r w:rsidRPr="00C95058">
              <w:rPr>
                <w:lang w:val="cs-CZ"/>
              </w:rPr>
              <w:t>znamená jednu nebo více neodvolatelných, nepodmíněných a</w:t>
            </w:r>
            <w:r w:rsidR="00450FBD" w:rsidRPr="00C95058">
              <w:rPr>
                <w:lang w:val="cs-CZ"/>
              </w:rPr>
              <w:t> </w:t>
            </w:r>
            <w:r w:rsidRPr="00C95058">
              <w:rPr>
                <w:lang w:val="cs-CZ"/>
              </w:rPr>
              <w:t xml:space="preserve">volně postupitelných bankovních záruk vystavených renomovanou bankou působící na území </w:t>
            </w:r>
            <w:r w:rsidR="00800C22" w:rsidRPr="00C95058">
              <w:rPr>
                <w:lang w:val="cs-CZ"/>
              </w:rPr>
              <w:t>Evropské unie</w:t>
            </w:r>
            <w:r w:rsidRPr="00C95058">
              <w:rPr>
                <w:lang w:val="cs-CZ"/>
              </w:rPr>
              <w:t xml:space="preserve"> jako </w:t>
            </w:r>
            <w:r w:rsidRPr="00C95058">
              <w:rPr>
                <w:lang w:val="cs-CZ"/>
              </w:rPr>
              <w:lastRenderedPageBreak/>
              <w:t>zajištění splnění povinností Zhotovitele vyplývajících z této Smlouvy v souladu s požadavky stanovenými v</w:t>
            </w:r>
            <w:r w:rsidR="00BC1DAD" w:rsidRPr="00C95058">
              <w:rPr>
                <w:lang w:val="cs-CZ"/>
              </w:rPr>
              <w:t> této Smlouvě</w:t>
            </w:r>
            <w:r w:rsidRPr="00C95058">
              <w:rPr>
                <w:lang w:val="cs-CZ"/>
              </w:rPr>
              <w:t>, kterou Zhotovitel předložil Objednateli př</w:t>
            </w:r>
            <w:r w:rsidR="00BC1DAD" w:rsidRPr="00C95058">
              <w:rPr>
                <w:lang w:val="cs-CZ"/>
              </w:rPr>
              <w:t>i</w:t>
            </w:r>
            <w:r w:rsidRPr="00C95058">
              <w:rPr>
                <w:lang w:val="cs-CZ"/>
              </w:rPr>
              <w:t xml:space="preserve"> podpis</w:t>
            </w:r>
            <w:r w:rsidR="00BC1DAD" w:rsidRPr="00C95058">
              <w:rPr>
                <w:lang w:val="cs-CZ"/>
              </w:rPr>
              <w:t>u</w:t>
            </w:r>
            <w:r w:rsidRPr="00C95058">
              <w:rPr>
                <w:lang w:val="cs-CZ"/>
              </w:rPr>
              <w:t xml:space="preserve"> této Smlouvy. Bankovní záruka za provedení díla musí být v češtině, řídit se českým právem</w:t>
            </w:r>
            <w:r w:rsidR="00800C22" w:rsidRPr="00C95058">
              <w:rPr>
                <w:lang w:val="cs-CZ"/>
              </w:rPr>
              <w:t xml:space="preserve"> nebo být potvrzena bankou mající sídlo v České republice</w:t>
            </w:r>
            <w:r w:rsidRPr="00C95058">
              <w:rPr>
                <w:lang w:val="cs-CZ"/>
              </w:rPr>
              <w:t>, být splatná bez námitek, na</w:t>
            </w:r>
            <w:r w:rsidR="00450FBD" w:rsidRPr="00C95058">
              <w:rPr>
                <w:lang w:val="cs-CZ"/>
              </w:rPr>
              <w:t> </w:t>
            </w:r>
            <w:r w:rsidRPr="00C95058">
              <w:rPr>
                <w:lang w:val="cs-CZ"/>
              </w:rPr>
              <w:t xml:space="preserve">první výzvu, v níž bude Objednatel pouze konstatovat, </w:t>
            </w:r>
            <w:proofErr w:type="gramStart"/>
            <w:r w:rsidRPr="00C95058">
              <w:rPr>
                <w:lang w:val="cs-CZ"/>
              </w:rPr>
              <w:t>že</w:t>
            </w:r>
            <w:r w:rsidR="00450FBD" w:rsidRPr="00C95058">
              <w:rPr>
                <w:lang w:val="cs-CZ"/>
              </w:rPr>
              <w:t> </w:t>
            </w:r>
            <w:r w:rsidRPr="00C95058">
              <w:rPr>
                <w:lang w:val="cs-CZ"/>
              </w:rPr>
              <w:t xml:space="preserve"> má</w:t>
            </w:r>
            <w:proofErr w:type="gramEnd"/>
            <w:r w:rsidRPr="00C95058">
              <w:rPr>
                <w:lang w:val="cs-CZ"/>
              </w:rPr>
              <w:t xml:space="preserve"> vůči Zhotoviteli splatnou pohledávku, za niž požaduje od banky poskytnout příslušné plnění</w:t>
            </w:r>
            <w:r w:rsidR="00800C22" w:rsidRPr="00C95058">
              <w:rPr>
                <w:lang w:val="cs-CZ"/>
              </w:rPr>
              <w:t>. Banka poskytující Bankovní záruku</w:t>
            </w:r>
            <w:r w:rsidR="00800C22" w:rsidRPr="00C95058">
              <w:rPr>
                <w:szCs w:val="24"/>
                <w:lang w:val="cs-CZ"/>
              </w:rPr>
              <w:t xml:space="preserve"> </w:t>
            </w:r>
            <w:r w:rsidR="00800C22" w:rsidRPr="00C95058">
              <w:rPr>
                <w:lang w:val="cs-CZ"/>
              </w:rPr>
              <w:t xml:space="preserve">musí mít platné povolení působit na území některého členského státu Evropské unie jako banka, přičemž tato banka nebo finanční skupina, do které banka </w:t>
            </w:r>
            <w:proofErr w:type="gramStart"/>
            <w:r w:rsidR="00800C22" w:rsidRPr="00C95058">
              <w:rPr>
                <w:lang w:val="cs-CZ"/>
              </w:rPr>
              <w:t>patří</w:t>
            </w:r>
            <w:proofErr w:type="gramEnd"/>
            <w:r w:rsidR="00800C22" w:rsidRPr="00C95058">
              <w:rPr>
                <w:lang w:val="cs-CZ"/>
              </w:rPr>
              <w:t xml:space="preserve">, musí splňovat minimálně následující požadavky na long-term rating alespoň u jedné z následujících ratingových agentur: </w:t>
            </w:r>
            <w:proofErr w:type="spellStart"/>
            <w:r w:rsidR="00800C22" w:rsidRPr="00C95058">
              <w:rPr>
                <w:lang w:val="cs-CZ"/>
              </w:rPr>
              <w:t>Moody’s</w:t>
            </w:r>
            <w:proofErr w:type="spellEnd"/>
            <w:r w:rsidR="00800C22" w:rsidRPr="00C95058">
              <w:rPr>
                <w:lang w:val="cs-CZ"/>
              </w:rPr>
              <w:t xml:space="preserve"> „Baa2“, </w:t>
            </w:r>
            <w:proofErr w:type="spellStart"/>
            <w:r w:rsidR="00800C22" w:rsidRPr="00C95058">
              <w:rPr>
                <w:lang w:val="cs-CZ"/>
              </w:rPr>
              <w:t>Fitch</w:t>
            </w:r>
            <w:proofErr w:type="spellEnd"/>
            <w:r w:rsidR="00800C22" w:rsidRPr="00C95058">
              <w:rPr>
                <w:lang w:val="cs-CZ"/>
              </w:rPr>
              <w:t xml:space="preserve">/IBCA „BBB“, Standard &amp; </w:t>
            </w:r>
            <w:proofErr w:type="spellStart"/>
            <w:r w:rsidR="00800C22" w:rsidRPr="00C95058">
              <w:rPr>
                <w:lang w:val="cs-CZ"/>
              </w:rPr>
              <w:t>Poor’s</w:t>
            </w:r>
            <w:proofErr w:type="spellEnd"/>
            <w:r w:rsidR="00800C22" w:rsidRPr="00C95058">
              <w:rPr>
                <w:lang w:val="cs-CZ"/>
              </w:rPr>
              <w:t xml:space="preserve"> „BBB“</w:t>
            </w:r>
            <w:r w:rsidRPr="00C95058">
              <w:rPr>
                <w:lang w:val="cs-CZ"/>
              </w:rPr>
              <w:t>;</w:t>
            </w:r>
          </w:p>
        </w:tc>
      </w:tr>
      <w:tr w:rsidR="006978CC" w:rsidRPr="00C95058" w14:paraId="52C8AD16" w14:textId="77777777" w:rsidTr="000900BF">
        <w:tc>
          <w:tcPr>
            <w:tcW w:w="2506" w:type="dxa"/>
          </w:tcPr>
          <w:p w14:paraId="7E2D8745" w14:textId="77777777" w:rsidR="006978CC" w:rsidRPr="00C95058" w:rsidRDefault="0021161A" w:rsidP="004E7494">
            <w:pPr>
              <w:pStyle w:val="Normal2"/>
              <w:ind w:left="0"/>
              <w:jc w:val="left"/>
              <w:rPr>
                <w:b/>
                <w:lang w:val="cs-CZ"/>
              </w:rPr>
            </w:pPr>
            <w:r w:rsidRPr="00C95058">
              <w:rPr>
                <w:b/>
                <w:lang w:val="cs-CZ"/>
              </w:rPr>
              <w:lastRenderedPageBreak/>
              <w:t>Bankovní záruka za záruky</w:t>
            </w:r>
          </w:p>
        </w:tc>
        <w:tc>
          <w:tcPr>
            <w:tcW w:w="5608" w:type="dxa"/>
          </w:tcPr>
          <w:p w14:paraId="33AB6EDC" w14:textId="043F8FF1" w:rsidR="006978CC" w:rsidRPr="00C95058" w:rsidRDefault="0021161A">
            <w:pPr>
              <w:pStyle w:val="Normal2"/>
              <w:ind w:left="0"/>
              <w:rPr>
                <w:lang w:val="cs-CZ"/>
              </w:rPr>
            </w:pPr>
            <w:r w:rsidRPr="00C95058">
              <w:rPr>
                <w:lang w:val="cs-CZ"/>
              </w:rPr>
              <w:t>znamená jednu nebo více neodvolatelných, nepodmíněných a</w:t>
            </w:r>
            <w:r w:rsidR="00450FBD" w:rsidRPr="00C95058">
              <w:rPr>
                <w:lang w:val="cs-CZ"/>
              </w:rPr>
              <w:t> </w:t>
            </w:r>
            <w:r w:rsidRPr="00C95058">
              <w:rPr>
                <w:lang w:val="cs-CZ"/>
              </w:rPr>
              <w:t>volně postupitelných bankovních záruk jako zajištění splnění povinností Zhotovitele vyplývajících z odpovědnosti za vady Díla v rozsahu a za podmínek sjednaných ve</w:t>
            </w:r>
            <w:r w:rsidR="00450FBD" w:rsidRPr="00C95058">
              <w:rPr>
                <w:lang w:val="cs-CZ"/>
              </w:rPr>
              <w:t> </w:t>
            </w:r>
            <w:r w:rsidRPr="00C95058">
              <w:rPr>
                <w:lang w:val="cs-CZ"/>
              </w:rPr>
              <w:t xml:space="preserve">Smlouvě. </w:t>
            </w:r>
            <w:r w:rsidR="00800C22" w:rsidRPr="00C95058">
              <w:rPr>
                <w:lang w:val="cs-CZ"/>
              </w:rPr>
              <w:t>Ostatní podmínky stanovené v rámci této Smlouvy pro Bankovní záruku za provedení díla platí také v případě Bankovní záruky za záruky</w:t>
            </w:r>
            <w:r w:rsidRPr="00C95058">
              <w:rPr>
                <w:lang w:val="cs-CZ"/>
              </w:rPr>
              <w:t>;</w:t>
            </w:r>
          </w:p>
        </w:tc>
      </w:tr>
      <w:tr w:rsidR="006978CC" w:rsidRPr="00C95058" w14:paraId="03C2F24E" w14:textId="77777777" w:rsidTr="000900BF">
        <w:tc>
          <w:tcPr>
            <w:tcW w:w="2506" w:type="dxa"/>
          </w:tcPr>
          <w:p w14:paraId="77A5038C" w14:textId="77777777" w:rsidR="006978CC" w:rsidRPr="00C95058" w:rsidRDefault="0021161A">
            <w:pPr>
              <w:pStyle w:val="Normal2"/>
              <w:ind w:left="0"/>
              <w:rPr>
                <w:b/>
                <w:lang w:val="cs-CZ"/>
              </w:rPr>
            </w:pPr>
            <w:r w:rsidRPr="00C95058">
              <w:rPr>
                <w:b/>
                <w:lang w:val="cs-CZ"/>
              </w:rPr>
              <w:t>Cena díla</w:t>
            </w:r>
          </w:p>
        </w:tc>
        <w:tc>
          <w:tcPr>
            <w:tcW w:w="5608" w:type="dxa"/>
          </w:tcPr>
          <w:p w14:paraId="10861AE8" w14:textId="64EA9890" w:rsidR="006978CC" w:rsidRPr="00C95058" w:rsidRDefault="0021161A">
            <w:pPr>
              <w:pStyle w:val="Normal2"/>
              <w:ind w:left="0"/>
              <w:rPr>
                <w:lang w:val="cs-CZ"/>
              </w:rPr>
            </w:pPr>
            <w:r w:rsidRPr="00C95058">
              <w:rPr>
                <w:lang w:val="cs-CZ"/>
              </w:rPr>
              <w:t xml:space="preserve">má význam uvedený v článku </w:t>
            </w:r>
            <w:r w:rsidRPr="00C95058">
              <w:rPr>
                <w:lang w:val="cs-CZ"/>
              </w:rPr>
              <w:fldChar w:fldCharType="begin"/>
            </w:r>
            <w:r w:rsidRPr="00C95058">
              <w:rPr>
                <w:lang w:val="cs-CZ"/>
              </w:rPr>
              <w:instrText xml:space="preserve"> REF _Ref19652794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15.1</w:t>
            </w:r>
            <w:r w:rsidRPr="00C95058">
              <w:rPr>
                <w:lang w:val="cs-CZ"/>
              </w:rPr>
              <w:fldChar w:fldCharType="end"/>
            </w:r>
            <w:r w:rsidR="00D37C92" w:rsidRPr="00C95058">
              <w:rPr>
                <w:lang w:val="cs-CZ"/>
              </w:rPr>
              <w:t xml:space="preserve"> Smlouvy</w:t>
            </w:r>
            <w:r w:rsidRPr="00C95058">
              <w:rPr>
                <w:lang w:val="cs-CZ"/>
              </w:rPr>
              <w:t>;</w:t>
            </w:r>
          </w:p>
        </w:tc>
      </w:tr>
      <w:tr w:rsidR="006978CC" w:rsidRPr="00C95058" w14:paraId="6A7D1381" w14:textId="77777777" w:rsidTr="000900BF">
        <w:trPr>
          <w:trHeight w:val="747"/>
        </w:trPr>
        <w:tc>
          <w:tcPr>
            <w:tcW w:w="2506" w:type="dxa"/>
          </w:tcPr>
          <w:p w14:paraId="68D63A67" w14:textId="77777777" w:rsidR="006978CC" w:rsidRPr="00C95058" w:rsidRDefault="0021161A">
            <w:pPr>
              <w:pStyle w:val="Normal2"/>
              <w:ind w:left="0"/>
              <w:rPr>
                <w:b/>
                <w:lang w:val="cs-CZ"/>
              </w:rPr>
            </w:pPr>
            <w:r w:rsidRPr="00C95058">
              <w:rPr>
                <w:b/>
                <w:lang w:val="cs-CZ"/>
              </w:rPr>
              <w:t>Den zahájení plnění</w:t>
            </w:r>
          </w:p>
        </w:tc>
        <w:tc>
          <w:tcPr>
            <w:tcW w:w="5608" w:type="dxa"/>
          </w:tcPr>
          <w:p w14:paraId="7D8B77BA" w14:textId="6CE40EB6" w:rsidR="006978CC" w:rsidRPr="00C95058" w:rsidRDefault="0021161A">
            <w:pPr>
              <w:pStyle w:val="Normal2"/>
              <w:ind w:left="0"/>
              <w:rPr>
                <w:lang w:val="cs-CZ"/>
              </w:rPr>
            </w:pPr>
            <w:r w:rsidRPr="00C95058">
              <w:rPr>
                <w:lang w:val="cs-CZ"/>
              </w:rPr>
              <w:t>znamená den (termín), kdy má být plnění Prací na Díle dle Smlouvy v souladu s Harmonogramem prací zahájeno. K zahájení plnění dojde ve lhůtě uvedené v čl</w:t>
            </w:r>
            <w:r w:rsidR="00740155" w:rsidRPr="00C95058">
              <w:rPr>
                <w:lang w:val="cs-CZ"/>
              </w:rPr>
              <w:t xml:space="preserve">ánku </w:t>
            </w:r>
            <w:r w:rsidR="00796DAF" w:rsidRPr="00C95058">
              <w:rPr>
                <w:lang w:val="cs-CZ"/>
              </w:rPr>
              <w:fldChar w:fldCharType="begin"/>
            </w:r>
            <w:r w:rsidR="00796DAF" w:rsidRPr="00C95058">
              <w:rPr>
                <w:lang w:val="cs-CZ"/>
              </w:rPr>
              <w:instrText xml:space="preserve"> REF _Ref19644114 \r \h </w:instrText>
            </w:r>
            <w:r w:rsidR="00C95058">
              <w:rPr>
                <w:lang w:val="cs-CZ"/>
              </w:rPr>
              <w:instrText xml:space="preserve"> \* MERGEFORMAT </w:instrText>
            </w:r>
            <w:r w:rsidR="00796DAF" w:rsidRPr="00C95058">
              <w:rPr>
                <w:lang w:val="cs-CZ"/>
              </w:rPr>
            </w:r>
            <w:r w:rsidR="00796DAF" w:rsidRPr="00C95058">
              <w:rPr>
                <w:lang w:val="cs-CZ"/>
              </w:rPr>
              <w:fldChar w:fldCharType="separate"/>
            </w:r>
            <w:r w:rsidR="00F20402">
              <w:rPr>
                <w:lang w:val="cs-CZ"/>
              </w:rPr>
              <w:t>13.2</w:t>
            </w:r>
            <w:r w:rsidR="00796DAF" w:rsidRPr="00C95058">
              <w:rPr>
                <w:lang w:val="cs-CZ"/>
              </w:rPr>
              <w:fldChar w:fldCharType="end"/>
            </w:r>
            <w:r w:rsidR="00D37C92" w:rsidRPr="00C95058">
              <w:rPr>
                <w:lang w:val="cs-CZ"/>
              </w:rPr>
              <w:t xml:space="preserve"> Smlouvy</w:t>
            </w:r>
            <w:r w:rsidRPr="00C95058">
              <w:rPr>
                <w:lang w:val="cs-CZ"/>
              </w:rPr>
              <w:t>;</w:t>
            </w:r>
          </w:p>
        </w:tc>
      </w:tr>
      <w:tr w:rsidR="006978CC" w:rsidRPr="00C95058" w14:paraId="1D5DE195" w14:textId="77777777" w:rsidTr="000900BF">
        <w:tc>
          <w:tcPr>
            <w:tcW w:w="2506" w:type="dxa"/>
          </w:tcPr>
          <w:p w14:paraId="5B621C4B" w14:textId="77777777" w:rsidR="006978CC" w:rsidRPr="00C95058" w:rsidRDefault="0021161A">
            <w:pPr>
              <w:pStyle w:val="Normal2"/>
              <w:ind w:left="0"/>
              <w:rPr>
                <w:b/>
                <w:lang w:val="cs-CZ"/>
              </w:rPr>
            </w:pPr>
            <w:r w:rsidRPr="00C95058">
              <w:rPr>
                <w:b/>
                <w:lang w:val="cs-CZ"/>
              </w:rPr>
              <w:t>Dílo</w:t>
            </w:r>
          </w:p>
        </w:tc>
        <w:tc>
          <w:tcPr>
            <w:tcW w:w="5608" w:type="dxa"/>
          </w:tcPr>
          <w:p w14:paraId="5DE460AE" w14:textId="418692EB" w:rsidR="006978CC" w:rsidRPr="00C95058" w:rsidRDefault="0021161A">
            <w:pPr>
              <w:pStyle w:val="Normal2"/>
              <w:ind w:left="0"/>
              <w:rPr>
                <w:lang w:val="cs-CZ"/>
              </w:rPr>
            </w:pPr>
            <w:r w:rsidRPr="00C95058">
              <w:rPr>
                <w:lang w:val="cs-CZ"/>
              </w:rPr>
              <w:t xml:space="preserve">má význam, který je vymezen v článku </w:t>
            </w:r>
            <w:r w:rsidRPr="00C95058">
              <w:rPr>
                <w:lang w:val="cs-CZ"/>
              </w:rPr>
              <w:fldChar w:fldCharType="begin"/>
            </w:r>
            <w:r w:rsidRPr="00C95058">
              <w:rPr>
                <w:lang w:val="cs-CZ"/>
              </w:rPr>
              <w:instrText xml:space="preserve"> REF _Ref423600813 \r \h  \* MERGEFORMAT </w:instrText>
            </w:r>
            <w:r w:rsidRPr="00C95058">
              <w:rPr>
                <w:lang w:val="cs-CZ"/>
              </w:rPr>
            </w:r>
            <w:r w:rsidRPr="00C95058">
              <w:rPr>
                <w:lang w:val="cs-CZ"/>
              </w:rPr>
              <w:fldChar w:fldCharType="separate"/>
            </w:r>
            <w:r w:rsidR="00F20402">
              <w:rPr>
                <w:lang w:val="cs-CZ"/>
              </w:rPr>
              <w:t>3.1</w:t>
            </w:r>
            <w:r w:rsidRPr="00C95058">
              <w:rPr>
                <w:lang w:val="cs-CZ"/>
              </w:rPr>
              <w:fldChar w:fldCharType="end"/>
            </w:r>
            <w:r w:rsidR="00D37C92" w:rsidRPr="00C95058">
              <w:rPr>
                <w:lang w:val="cs-CZ"/>
              </w:rPr>
              <w:t xml:space="preserve"> Smlouvy</w:t>
            </w:r>
            <w:r w:rsidRPr="00C95058">
              <w:rPr>
                <w:lang w:val="cs-CZ"/>
              </w:rPr>
              <w:t>;</w:t>
            </w:r>
          </w:p>
        </w:tc>
      </w:tr>
      <w:tr w:rsidR="006978CC" w:rsidRPr="00C95058" w14:paraId="56993C69" w14:textId="77777777" w:rsidTr="000900BF">
        <w:tc>
          <w:tcPr>
            <w:tcW w:w="2506" w:type="dxa"/>
          </w:tcPr>
          <w:p w14:paraId="35A3D9F6" w14:textId="77777777" w:rsidR="006978CC" w:rsidRPr="00C95058" w:rsidRDefault="0021161A">
            <w:pPr>
              <w:pStyle w:val="Normal2"/>
              <w:ind w:left="0"/>
              <w:rPr>
                <w:b/>
                <w:lang w:val="cs-CZ"/>
              </w:rPr>
            </w:pPr>
            <w:r w:rsidRPr="00C95058">
              <w:rPr>
                <w:b/>
                <w:lang w:val="cs-CZ"/>
              </w:rPr>
              <w:t>Dílenská dokumentace</w:t>
            </w:r>
          </w:p>
        </w:tc>
        <w:tc>
          <w:tcPr>
            <w:tcW w:w="5608" w:type="dxa"/>
          </w:tcPr>
          <w:p w14:paraId="69ED7B1F" w14:textId="1581B4E5" w:rsidR="006978CC" w:rsidRPr="00C95058" w:rsidRDefault="0021161A">
            <w:pPr>
              <w:pStyle w:val="Normal2"/>
              <w:ind w:left="0"/>
              <w:rPr>
                <w:lang w:val="cs-CZ"/>
              </w:rPr>
            </w:pPr>
            <w:r w:rsidRPr="00C95058">
              <w:rPr>
                <w:lang w:val="cs-CZ"/>
              </w:rPr>
              <w:t>znamená veškerou další dokumentaci, kterou vypracuje či obstará Zhotovitel zejména v souvislosti s přípravou, prováděním Stavby a předáním Díla; Dílenská dokumentace zahrnuje zejména výkresy, výpočty, diagramy, předlohy, dokumentaci nutnou k obsluze zabudovaných výrobků a</w:t>
            </w:r>
            <w:r w:rsidR="00450FBD" w:rsidRPr="00C95058">
              <w:rPr>
                <w:lang w:val="cs-CZ"/>
              </w:rPr>
              <w:t> </w:t>
            </w:r>
            <w:r w:rsidRPr="00C95058">
              <w:rPr>
                <w:lang w:val="cs-CZ"/>
              </w:rPr>
              <w:t>technologických zařízení, tj. zejména soubor dokumentů obsahujících návody výrobce pro montáž, manipulaci, obsluhu, příručky pro opravy, údržbu a následné kontroly a revize zařízení a veškeré ostatní obdobné relevantní technické informace; Dílenská dokumentace musí být v souladu s Projektovou dokumentací;</w:t>
            </w:r>
          </w:p>
        </w:tc>
      </w:tr>
      <w:tr w:rsidR="006978CC" w:rsidRPr="00C95058" w14:paraId="608D48D6" w14:textId="77777777" w:rsidTr="000900BF">
        <w:tc>
          <w:tcPr>
            <w:tcW w:w="2506" w:type="dxa"/>
          </w:tcPr>
          <w:p w14:paraId="4FAF746A" w14:textId="77777777" w:rsidR="006978CC" w:rsidRPr="00C95058" w:rsidRDefault="0021161A">
            <w:pPr>
              <w:pStyle w:val="Normal2"/>
              <w:ind w:left="0"/>
              <w:rPr>
                <w:b/>
                <w:lang w:val="cs-CZ"/>
              </w:rPr>
            </w:pPr>
            <w:r w:rsidRPr="00C95058">
              <w:rPr>
                <w:b/>
                <w:lang w:val="cs-CZ"/>
              </w:rPr>
              <w:t>Dokumentace Zhotovitele</w:t>
            </w:r>
          </w:p>
        </w:tc>
        <w:tc>
          <w:tcPr>
            <w:tcW w:w="5608" w:type="dxa"/>
          </w:tcPr>
          <w:p w14:paraId="1911F268" w14:textId="0A247C86" w:rsidR="006978CC" w:rsidRPr="00C95058" w:rsidRDefault="0021161A">
            <w:pPr>
              <w:pStyle w:val="Normal2"/>
              <w:ind w:left="0"/>
              <w:rPr>
                <w:lang w:val="cs-CZ"/>
              </w:rPr>
            </w:pPr>
            <w:r w:rsidRPr="00C95058">
              <w:rPr>
                <w:lang w:val="cs-CZ"/>
              </w:rPr>
              <w:t>znamená dokumenty a další doklady, které je podle této Smlouvy Zhotovitel povinen předat Objednateli společně s Dílem, zejména dokumenty definované v čl</w:t>
            </w:r>
            <w:r w:rsidR="00740155" w:rsidRPr="00C95058">
              <w:rPr>
                <w:lang w:val="cs-CZ"/>
              </w:rPr>
              <w:t>ánku</w:t>
            </w:r>
            <w:r w:rsidRPr="00C95058">
              <w:rPr>
                <w:lang w:val="cs-CZ"/>
              </w:rPr>
              <w:t xml:space="preserve"> </w:t>
            </w:r>
            <w:r w:rsidRPr="00C95058">
              <w:rPr>
                <w:lang w:val="cs-CZ"/>
              </w:rPr>
              <w:fldChar w:fldCharType="begin"/>
            </w:r>
            <w:r w:rsidRPr="00C95058">
              <w:rPr>
                <w:lang w:val="cs-CZ"/>
              </w:rPr>
              <w:instrText xml:space="preserve"> REF _Ref17276264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3.1</w:t>
            </w:r>
            <w:r w:rsidRPr="00C95058">
              <w:rPr>
                <w:lang w:val="cs-CZ"/>
              </w:rPr>
              <w:fldChar w:fldCharType="end"/>
            </w:r>
            <w:r w:rsidR="00450FBD" w:rsidRPr="00C95058">
              <w:rPr>
                <w:lang w:val="cs-CZ"/>
              </w:rPr>
              <w:t> </w:t>
            </w:r>
            <w:r w:rsidRPr="00C95058">
              <w:rPr>
                <w:lang w:val="cs-CZ"/>
              </w:rPr>
              <w:t>písm.</w:t>
            </w:r>
            <w:r w:rsidR="00450FBD" w:rsidRPr="00C95058">
              <w:rPr>
                <w:lang w:val="cs-CZ"/>
              </w:rPr>
              <w:t> </w:t>
            </w:r>
            <w:r w:rsidRPr="00C95058">
              <w:rPr>
                <w:lang w:val="cs-CZ"/>
              </w:rPr>
              <w:fldChar w:fldCharType="begin"/>
            </w:r>
            <w:r w:rsidRPr="00C95058">
              <w:rPr>
                <w:lang w:val="cs-CZ"/>
              </w:rPr>
              <w:instrText xml:space="preserve"> REF _Ref17275749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(c)</w:t>
            </w:r>
            <w:r w:rsidRPr="00C95058">
              <w:rPr>
                <w:lang w:val="cs-CZ"/>
              </w:rPr>
              <w:fldChar w:fldCharType="end"/>
            </w:r>
            <w:r w:rsidR="00D37C92" w:rsidRPr="00C95058">
              <w:rPr>
                <w:lang w:val="cs-CZ"/>
              </w:rPr>
              <w:t xml:space="preserve"> Smlouvy</w:t>
            </w:r>
            <w:r w:rsidRPr="00C95058">
              <w:rPr>
                <w:lang w:val="cs-CZ"/>
              </w:rPr>
              <w:t>, příp. další doklady vyžadované příslušnými Právními předpisy pro zhotovení a užívání Díla. Dokumentace Zhotovitele zahrnuje rovněž Dílenskou dokumentaci;</w:t>
            </w:r>
          </w:p>
        </w:tc>
      </w:tr>
      <w:tr w:rsidR="006978CC" w:rsidRPr="00C95058" w14:paraId="163B064A" w14:textId="77777777" w:rsidTr="000900BF">
        <w:tc>
          <w:tcPr>
            <w:tcW w:w="2506" w:type="dxa"/>
          </w:tcPr>
          <w:p w14:paraId="27301768" w14:textId="77777777" w:rsidR="006978CC" w:rsidRPr="00C95058" w:rsidRDefault="0021161A">
            <w:pPr>
              <w:pStyle w:val="Normal2"/>
              <w:ind w:left="0"/>
              <w:rPr>
                <w:b/>
                <w:lang w:val="cs-CZ"/>
              </w:rPr>
            </w:pPr>
            <w:r w:rsidRPr="00C95058">
              <w:rPr>
                <w:b/>
                <w:lang w:val="cs-CZ"/>
              </w:rPr>
              <w:t>Harmonogram prací</w:t>
            </w:r>
          </w:p>
        </w:tc>
        <w:tc>
          <w:tcPr>
            <w:tcW w:w="5608" w:type="dxa"/>
          </w:tcPr>
          <w:p w14:paraId="7AFEA634" w14:textId="3D915EE9" w:rsidR="006978CC" w:rsidRPr="00C95058" w:rsidRDefault="0021161A">
            <w:pPr>
              <w:pStyle w:val="Normal2"/>
              <w:ind w:left="0"/>
              <w:rPr>
                <w:lang w:val="cs-CZ"/>
              </w:rPr>
            </w:pPr>
            <w:r w:rsidRPr="00C95058">
              <w:rPr>
                <w:lang w:val="cs-CZ"/>
              </w:rPr>
              <w:t xml:space="preserve">znamená časový rozvrh realizace Díla a provádění všech Prací s tím souvisejících, který </w:t>
            </w:r>
            <w:proofErr w:type="gramStart"/>
            <w:r w:rsidRPr="00C95058">
              <w:rPr>
                <w:lang w:val="cs-CZ"/>
              </w:rPr>
              <w:t>tvoří</w:t>
            </w:r>
            <w:proofErr w:type="gramEnd"/>
            <w:r w:rsidRPr="00C95058">
              <w:rPr>
                <w:lang w:val="cs-CZ"/>
              </w:rPr>
              <w:t xml:space="preserve"> </w:t>
            </w:r>
            <w:r w:rsidRPr="00C95058">
              <w:rPr>
                <w:b/>
                <w:lang w:val="cs-CZ"/>
              </w:rPr>
              <w:t>Přílohu 2</w:t>
            </w:r>
            <w:r w:rsidR="00207419" w:rsidRPr="00C95058">
              <w:rPr>
                <w:b/>
                <w:lang w:val="cs-CZ"/>
              </w:rPr>
              <w:t xml:space="preserve"> </w:t>
            </w:r>
            <w:r w:rsidR="00207419" w:rsidRPr="00C95058">
              <w:rPr>
                <w:bCs/>
                <w:lang w:val="cs-CZ"/>
              </w:rPr>
              <w:t>této Smlouvy</w:t>
            </w:r>
            <w:r w:rsidRPr="00C95058">
              <w:rPr>
                <w:lang w:val="cs-CZ"/>
              </w:rPr>
              <w:t>;</w:t>
            </w:r>
          </w:p>
        </w:tc>
      </w:tr>
      <w:tr w:rsidR="00AA00C8" w:rsidRPr="00C95058" w14:paraId="4811EEB4" w14:textId="77777777" w:rsidTr="000900BF">
        <w:tc>
          <w:tcPr>
            <w:tcW w:w="2506" w:type="dxa"/>
          </w:tcPr>
          <w:p w14:paraId="14AC1E65" w14:textId="30809885" w:rsidR="00AA00C8" w:rsidRPr="00C95058" w:rsidRDefault="00AA00C8">
            <w:pPr>
              <w:pStyle w:val="Normal2"/>
              <w:ind w:left="0"/>
              <w:rPr>
                <w:b/>
                <w:lang w:val="cs-CZ"/>
              </w:rPr>
            </w:pPr>
            <w:r w:rsidRPr="00C95058">
              <w:rPr>
                <w:b/>
                <w:lang w:val="cs-CZ"/>
              </w:rPr>
              <w:lastRenderedPageBreak/>
              <w:t>Inflace</w:t>
            </w:r>
          </w:p>
        </w:tc>
        <w:tc>
          <w:tcPr>
            <w:tcW w:w="5608" w:type="dxa"/>
          </w:tcPr>
          <w:p w14:paraId="2A16CF0D" w14:textId="569A38E0" w:rsidR="00AA00C8" w:rsidRPr="00C95058" w:rsidRDefault="00AA00C8">
            <w:pPr>
              <w:pStyle w:val="Normal2"/>
              <w:ind w:left="0"/>
              <w:rPr>
                <w:lang w:val="cs-CZ"/>
              </w:rPr>
            </w:pPr>
            <w:r w:rsidRPr="00C95058">
              <w:rPr>
                <w:lang w:val="cs-CZ"/>
              </w:rPr>
              <w:t>znamená inflaci měřenou vzrůstem indexu cen stavebních prací a děl</w:t>
            </w:r>
            <w:r w:rsidR="00CE39EF" w:rsidRPr="00C95058">
              <w:rPr>
                <w:lang w:val="cs-CZ"/>
              </w:rPr>
              <w:t>, dle indexu cen stavebních děl podle klasifikace CZ-CC, Školy, univerzity a budovy pro výzkum</w:t>
            </w:r>
            <w:r w:rsidRPr="00C95058">
              <w:rPr>
                <w:lang w:val="cs-CZ"/>
              </w:rPr>
              <w:t>, vydávaným čtvrtletně Českým statistickým úřadem, vyjádřenou v procentech;</w:t>
            </w:r>
          </w:p>
        </w:tc>
      </w:tr>
      <w:tr w:rsidR="006978CC" w:rsidRPr="00C95058" w14:paraId="03E4D654" w14:textId="77777777" w:rsidTr="000900BF">
        <w:tc>
          <w:tcPr>
            <w:tcW w:w="2506" w:type="dxa"/>
          </w:tcPr>
          <w:p w14:paraId="716CFFD9" w14:textId="77777777" w:rsidR="006978CC" w:rsidRPr="00C95058" w:rsidRDefault="0021161A">
            <w:pPr>
              <w:pStyle w:val="Normal2"/>
              <w:ind w:left="0"/>
              <w:rPr>
                <w:b/>
                <w:lang w:val="cs-CZ"/>
              </w:rPr>
            </w:pPr>
            <w:r w:rsidRPr="00C95058">
              <w:rPr>
                <w:b/>
                <w:lang w:val="cs-CZ"/>
              </w:rPr>
              <w:t>Koordinátor BOZP</w:t>
            </w:r>
          </w:p>
        </w:tc>
        <w:tc>
          <w:tcPr>
            <w:tcW w:w="5608" w:type="dxa"/>
          </w:tcPr>
          <w:p w14:paraId="7DA02628" w14:textId="020B1D9B" w:rsidR="006B3D77" w:rsidRPr="00C95058" w:rsidRDefault="0021161A">
            <w:pPr>
              <w:pStyle w:val="Normal2"/>
              <w:ind w:left="0"/>
              <w:rPr>
                <w:lang w:val="cs-CZ"/>
              </w:rPr>
            </w:pPr>
            <w:r w:rsidRPr="00C95058">
              <w:rPr>
                <w:spacing w:val="-3"/>
                <w:lang w:val="cs-CZ"/>
              </w:rPr>
              <w:t>znamená osobu zodpovědnou za oblast bezpečnosti a ochrany zdraví na Staveništi ve smyslu zákona č. 309/2006 Sb., o</w:t>
            </w:r>
            <w:r w:rsidR="00450FBD" w:rsidRPr="00C95058">
              <w:rPr>
                <w:spacing w:val="-3"/>
                <w:lang w:val="cs-CZ"/>
              </w:rPr>
              <w:t> </w:t>
            </w:r>
            <w:r w:rsidRPr="00C95058">
              <w:rPr>
                <w:spacing w:val="-3"/>
                <w:lang w:val="cs-CZ"/>
              </w:rPr>
              <w:t>zajištění dalších podmínek bezpečnosti a ochrany zdraví při</w:t>
            </w:r>
            <w:r w:rsidR="00450FBD" w:rsidRPr="00C95058">
              <w:rPr>
                <w:spacing w:val="-3"/>
                <w:lang w:val="cs-CZ"/>
              </w:rPr>
              <w:t> </w:t>
            </w:r>
            <w:r w:rsidRPr="00C95058">
              <w:rPr>
                <w:spacing w:val="-3"/>
                <w:lang w:val="cs-CZ"/>
              </w:rPr>
              <w:t>práci, ve znění pozdějších předpisů, kterou zajišťuje Objednatel. Koordinátor BOZP bude vykonávat činnosti v rozsahu a dle citovaného zákona a Zhotovitel se zavazuje řídit se pokyny Koordinátora BOZP vztahujícími se k rozsahu jeho činnosti a poskytovat mu veškerou nezbytnou součinnost</w:t>
            </w:r>
            <w:r w:rsidRPr="00C95058">
              <w:rPr>
                <w:lang w:val="cs-CZ"/>
              </w:rPr>
              <w:t>;</w:t>
            </w:r>
          </w:p>
        </w:tc>
      </w:tr>
      <w:tr w:rsidR="006B3D77" w:rsidRPr="00C95058" w14:paraId="4CFA9F44" w14:textId="77777777" w:rsidTr="000900BF">
        <w:tc>
          <w:tcPr>
            <w:tcW w:w="2506" w:type="dxa"/>
          </w:tcPr>
          <w:p w14:paraId="7CFF097D" w14:textId="77777777" w:rsidR="006B3D77" w:rsidRPr="00C95058" w:rsidRDefault="006B3D77" w:rsidP="006B3D77">
            <w:pPr>
              <w:pStyle w:val="Normal2"/>
              <w:ind w:left="0"/>
              <w:rPr>
                <w:b/>
                <w:lang w:val="cs-CZ"/>
              </w:rPr>
            </w:pPr>
            <w:r w:rsidRPr="00C95058">
              <w:rPr>
                <w:b/>
                <w:lang w:val="cs-CZ"/>
              </w:rPr>
              <w:t>Kvalifikovaná osoba</w:t>
            </w:r>
          </w:p>
        </w:tc>
        <w:tc>
          <w:tcPr>
            <w:tcW w:w="5608" w:type="dxa"/>
          </w:tcPr>
          <w:p w14:paraId="5F1BEA5B" w14:textId="3FDF5D0E" w:rsidR="006B3D77" w:rsidRPr="00C95058" w:rsidRDefault="006B3D77">
            <w:pPr>
              <w:pStyle w:val="Normal2"/>
              <w:ind w:left="0"/>
              <w:rPr>
                <w:spacing w:val="-3"/>
                <w:lang w:val="cs-CZ"/>
              </w:rPr>
            </w:pPr>
            <w:r w:rsidRPr="00C95058">
              <w:rPr>
                <w:lang w:val="cs-CZ"/>
              </w:rPr>
              <w:t xml:space="preserve">má význam, který je vymezen v článku </w:t>
            </w:r>
            <w:r w:rsidRPr="00C95058">
              <w:rPr>
                <w:lang w:val="cs-CZ"/>
              </w:rPr>
              <w:fldChar w:fldCharType="begin"/>
            </w:r>
            <w:r w:rsidRPr="00C95058">
              <w:rPr>
                <w:lang w:val="cs-CZ"/>
              </w:rPr>
              <w:instrText xml:space="preserve"> REF _Ref53765247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7.10</w:t>
            </w:r>
            <w:r w:rsidRPr="00C95058">
              <w:rPr>
                <w:lang w:val="cs-CZ"/>
              </w:rPr>
              <w:fldChar w:fldCharType="end"/>
            </w:r>
            <w:r w:rsidR="00D37C92" w:rsidRPr="00C95058">
              <w:rPr>
                <w:lang w:val="cs-CZ"/>
              </w:rPr>
              <w:t xml:space="preserve"> Smlouvy</w:t>
            </w:r>
            <w:r w:rsidRPr="00C95058">
              <w:rPr>
                <w:lang w:val="cs-CZ"/>
              </w:rPr>
              <w:t>;</w:t>
            </w:r>
          </w:p>
        </w:tc>
      </w:tr>
      <w:tr w:rsidR="006978CC" w:rsidRPr="00C95058" w14:paraId="1FE96F4E" w14:textId="77777777" w:rsidTr="000900BF">
        <w:tc>
          <w:tcPr>
            <w:tcW w:w="2506" w:type="dxa"/>
          </w:tcPr>
          <w:p w14:paraId="510FE1E0" w14:textId="74A4A3A2" w:rsidR="006978CC" w:rsidRPr="00C95058" w:rsidRDefault="0021161A" w:rsidP="002C4E17">
            <w:pPr>
              <w:pStyle w:val="Normal2"/>
              <w:ind w:left="0"/>
              <w:jc w:val="left"/>
              <w:rPr>
                <w:b/>
                <w:lang w:val="cs-CZ"/>
              </w:rPr>
            </w:pPr>
            <w:r w:rsidRPr="00C95058">
              <w:rPr>
                <w:b/>
                <w:lang w:val="cs-CZ"/>
              </w:rPr>
              <w:t xml:space="preserve">Lhůta pro </w:t>
            </w:r>
            <w:r w:rsidR="001F7EFB" w:rsidRPr="00C95058">
              <w:rPr>
                <w:b/>
                <w:lang w:val="cs-CZ"/>
              </w:rPr>
              <w:t>p</w:t>
            </w:r>
            <w:r w:rsidR="00B7470F" w:rsidRPr="00C95058">
              <w:rPr>
                <w:b/>
                <w:lang w:val="cs-CZ"/>
              </w:rPr>
              <w:t>ředání</w:t>
            </w:r>
            <w:r w:rsidR="001F7EFB" w:rsidRPr="00C95058">
              <w:rPr>
                <w:b/>
                <w:lang w:val="cs-CZ"/>
              </w:rPr>
              <w:t xml:space="preserve"> Díla</w:t>
            </w:r>
            <w:r w:rsidR="00B7470F" w:rsidRPr="00C95058">
              <w:rPr>
                <w:b/>
                <w:lang w:val="cs-CZ"/>
              </w:rPr>
              <w:t xml:space="preserve"> </w:t>
            </w:r>
          </w:p>
        </w:tc>
        <w:tc>
          <w:tcPr>
            <w:tcW w:w="5608" w:type="dxa"/>
          </w:tcPr>
          <w:p w14:paraId="69593F97" w14:textId="3F00CDEF" w:rsidR="006978CC" w:rsidRPr="00C95058" w:rsidRDefault="0021161A">
            <w:pPr>
              <w:pStyle w:val="Normal3"/>
              <w:ind w:left="0"/>
              <w:rPr>
                <w:lang w:val="cs-CZ"/>
              </w:rPr>
            </w:pPr>
            <w:r w:rsidRPr="00C95058">
              <w:rPr>
                <w:lang w:val="cs-CZ"/>
              </w:rPr>
              <w:t>znamená lhůtu pro dokončení Díla do stavu způsobilého k</w:t>
            </w:r>
            <w:r w:rsidR="001F7EFB" w:rsidRPr="00C95058">
              <w:rPr>
                <w:lang w:val="cs-CZ"/>
              </w:rPr>
              <w:t> předání a</w:t>
            </w:r>
            <w:r w:rsidRPr="00C95058">
              <w:rPr>
                <w:lang w:val="cs-CZ"/>
              </w:rPr>
              <w:t> převzetí Objednatelem, který je vymezen v čl</w:t>
            </w:r>
            <w:r w:rsidR="00740155" w:rsidRPr="00C95058">
              <w:rPr>
                <w:lang w:val="cs-CZ"/>
              </w:rPr>
              <w:t xml:space="preserve">ánku </w:t>
            </w:r>
            <w:r w:rsidRPr="00C95058">
              <w:rPr>
                <w:lang w:val="cs-CZ"/>
              </w:rPr>
              <w:fldChar w:fldCharType="begin"/>
            </w:r>
            <w:r w:rsidRPr="00C95058">
              <w:rPr>
                <w:lang w:val="cs-CZ"/>
              </w:rPr>
              <w:instrText xml:space="preserve"> REF _Ref22573587 \r \h </w:instrText>
            </w:r>
            <w:r w:rsidR="00FF4D37" w:rsidRPr="00C95058">
              <w:rPr>
                <w:lang w:val="cs-CZ"/>
              </w:rPr>
              <w:instrText xml:space="preserve"> \* MERGEFORMAT </w:instrText>
            </w:r>
            <w:r w:rsidRPr="00C95058">
              <w:rPr>
                <w:lang w:val="cs-CZ"/>
              </w:rPr>
            </w:r>
            <w:r w:rsidRPr="00C95058">
              <w:rPr>
                <w:lang w:val="cs-CZ"/>
              </w:rPr>
              <w:fldChar w:fldCharType="separate"/>
            </w:r>
            <w:r w:rsidR="00F20402">
              <w:rPr>
                <w:lang w:val="cs-CZ"/>
              </w:rPr>
              <w:t>14.1</w:t>
            </w:r>
            <w:r w:rsidRPr="00C95058">
              <w:rPr>
                <w:lang w:val="cs-CZ"/>
              </w:rPr>
              <w:fldChar w:fldCharType="end"/>
            </w:r>
            <w:r w:rsidR="00D37C92" w:rsidRPr="00C95058">
              <w:rPr>
                <w:lang w:val="cs-CZ"/>
              </w:rPr>
              <w:t xml:space="preserve"> Smlouvy</w:t>
            </w:r>
            <w:r w:rsidRPr="00C95058">
              <w:rPr>
                <w:lang w:val="cs-CZ"/>
              </w:rPr>
              <w:t xml:space="preserve">; Lhůta pro </w:t>
            </w:r>
            <w:r w:rsidR="00A05AD1" w:rsidRPr="00C95058">
              <w:rPr>
                <w:lang w:val="cs-CZ"/>
              </w:rPr>
              <w:t xml:space="preserve">předání </w:t>
            </w:r>
            <w:proofErr w:type="gramStart"/>
            <w:r w:rsidR="00A05AD1" w:rsidRPr="00C95058">
              <w:rPr>
                <w:lang w:val="cs-CZ"/>
              </w:rPr>
              <w:t xml:space="preserve">Díla </w:t>
            </w:r>
            <w:r w:rsidRPr="00C95058">
              <w:rPr>
                <w:lang w:val="cs-CZ"/>
              </w:rPr>
              <w:t xml:space="preserve"> je</w:t>
            </w:r>
            <w:proofErr w:type="gramEnd"/>
            <w:r w:rsidRPr="00C95058">
              <w:rPr>
                <w:lang w:val="cs-CZ"/>
              </w:rPr>
              <w:t xml:space="preserve"> stanovena </w:t>
            </w:r>
            <w:r w:rsidR="00FF4D37" w:rsidRPr="00C95058">
              <w:rPr>
                <w:lang w:val="cs-CZ"/>
              </w:rPr>
              <w:t>v</w:t>
            </w:r>
            <w:r w:rsidR="005F789E">
              <w:rPr>
                <w:lang w:val="cs-CZ"/>
              </w:rPr>
              <w:t> </w:t>
            </w:r>
            <w:r w:rsidR="00ED7255" w:rsidRPr="00C95058">
              <w:rPr>
                <w:lang w:val="cs-CZ"/>
              </w:rPr>
              <w:t>Přehledu</w:t>
            </w:r>
            <w:r w:rsidR="002432E8" w:rsidRPr="00C95058">
              <w:rPr>
                <w:lang w:val="cs-CZ"/>
              </w:rPr>
              <w:t xml:space="preserve"> milníků</w:t>
            </w:r>
            <w:r w:rsidRPr="00C95058">
              <w:rPr>
                <w:lang w:val="cs-CZ"/>
              </w:rPr>
              <w:t>;</w:t>
            </w:r>
          </w:p>
        </w:tc>
      </w:tr>
      <w:tr w:rsidR="00002829" w:rsidRPr="00C95058" w14:paraId="4EB6E812" w14:textId="77777777" w:rsidTr="000900BF">
        <w:tc>
          <w:tcPr>
            <w:tcW w:w="2506" w:type="dxa"/>
          </w:tcPr>
          <w:p w14:paraId="4ECCA712" w14:textId="5375905F" w:rsidR="00002829" w:rsidRPr="00C95058" w:rsidRDefault="00002829" w:rsidP="00002829">
            <w:pPr>
              <w:pStyle w:val="Normal2"/>
              <w:ind w:left="0"/>
              <w:jc w:val="left"/>
              <w:rPr>
                <w:b/>
                <w:lang w:val="cs-CZ"/>
              </w:rPr>
            </w:pPr>
            <w:r w:rsidRPr="00C95058">
              <w:rPr>
                <w:b/>
                <w:lang w:val="cs-CZ"/>
              </w:rPr>
              <w:t>Lhůta pro úplné dokončení</w:t>
            </w:r>
          </w:p>
        </w:tc>
        <w:tc>
          <w:tcPr>
            <w:tcW w:w="5608" w:type="dxa"/>
          </w:tcPr>
          <w:p w14:paraId="1C323F66" w14:textId="736BC228" w:rsidR="00002829" w:rsidRPr="00C95058" w:rsidRDefault="00002829">
            <w:pPr>
              <w:pStyle w:val="Normal3"/>
              <w:ind w:left="0"/>
              <w:rPr>
                <w:lang w:val="cs-CZ"/>
              </w:rPr>
            </w:pPr>
            <w:r w:rsidRPr="00C95058">
              <w:rPr>
                <w:lang w:val="cs-CZ"/>
              </w:rPr>
              <w:t xml:space="preserve">znamená lhůtu pro úplné dokončení Prací na Díle, tedy stav </w:t>
            </w:r>
            <w:r w:rsidR="00CF7271" w:rsidRPr="00C95058">
              <w:rPr>
                <w:lang w:val="cs-CZ"/>
              </w:rPr>
              <w:t>kdy</w:t>
            </w:r>
            <w:r w:rsidR="0029619C" w:rsidRPr="00C95058">
              <w:rPr>
                <w:lang w:val="cs-CZ"/>
              </w:rPr>
              <w:t xml:space="preserve"> </w:t>
            </w:r>
            <w:r w:rsidR="00B909A5" w:rsidRPr="00C95058">
              <w:rPr>
                <w:lang w:val="cs-CZ"/>
              </w:rPr>
              <w:t xml:space="preserve">(i) Zhotovitel provedl a zcela dokončil Dílo, </w:t>
            </w:r>
            <w:r w:rsidR="003D271A" w:rsidRPr="00C95058">
              <w:rPr>
                <w:lang w:val="cs-CZ"/>
              </w:rPr>
              <w:t>(</w:t>
            </w:r>
            <w:proofErr w:type="spellStart"/>
            <w:r w:rsidR="003D271A" w:rsidRPr="00C95058">
              <w:rPr>
                <w:lang w:val="cs-CZ"/>
              </w:rPr>
              <w:t>ii</w:t>
            </w:r>
            <w:proofErr w:type="spellEnd"/>
            <w:r w:rsidR="003D271A" w:rsidRPr="00C95058">
              <w:rPr>
                <w:lang w:val="cs-CZ"/>
              </w:rPr>
              <w:t>) Dílo je bez vad a nedodělků</w:t>
            </w:r>
            <w:r w:rsidR="00B909A5" w:rsidRPr="00C95058">
              <w:rPr>
                <w:lang w:val="cs-CZ"/>
              </w:rPr>
              <w:t>,</w:t>
            </w:r>
            <w:r w:rsidR="003D271A" w:rsidRPr="00C95058">
              <w:rPr>
                <w:lang w:val="cs-CZ"/>
              </w:rPr>
              <w:t xml:space="preserve"> </w:t>
            </w:r>
            <w:r w:rsidR="00390D2D" w:rsidRPr="00C95058">
              <w:rPr>
                <w:lang w:val="cs-CZ"/>
              </w:rPr>
              <w:t xml:space="preserve">respektive </w:t>
            </w:r>
            <w:r w:rsidR="003D271A" w:rsidRPr="00C95058">
              <w:rPr>
                <w:lang w:val="cs-CZ"/>
              </w:rPr>
              <w:t>(</w:t>
            </w:r>
            <w:proofErr w:type="spellStart"/>
            <w:r w:rsidR="003D271A" w:rsidRPr="00C95058">
              <w:rPr>
                <w:lang w:val="cs-CZ"/>
              </w:rPr>
              <w:t>iii</w:t>
            </w:r>
            <w:proofErr w:type="spellEnd"/>
            <w:r w:rsidR="003D271A" w:rsidRPr="00C95058">
              <w:rPr>
                <w:lang w:val="cs-CZ"/>
              </w:rPr>
              <w:t>)</w:t>
            </w:r>
            <w:r w:rsidR="00390D2D" w:rsidRPr="00C95058">
              <w:rPr>
                <w:lang w:val="cs-CZ"/>
              </w:rPr>
              <w:t xml:space="preserve"> Zhotovitel odstranil vady a nedodělky zjištěné </w:t>
            </w:r>
            <w:proofErr w:type="spellStart"/>
            <w:r w:rsidR="00390D2D" w:rsidRPr="00C95058">
              <w:rPr>
                <w:lang w:val="cs-CZ"/>
              </w:rPr>
              <w:t>vpřejímajícím</w:t>
            </w:r>
            <w:proofErr w:type="spellEnd"/>
            <w:r w:rsidR="00390D2D" w:rsidRPr="00C95058">
              <w:rPr>
                <w:lang w:val="cs-CZ"/>
              </w:rPr>
              <w:t xml:space="preserve"> řízení a sepsané v</w:t>
            </w:r>
            <w:r w:rsidR="005F789E">
              <w:rPr>
                <w:lang w:val="cs-CZ"/>
              </w:rPr>
              <w:t> </w:t>
            </w:r>
            <w:r w:rsidR="003C6056" w:rsidRPr="00C95058">
              <w:rPr>
                <w:lang w:val="cs-CZ"/>
              </w:rPr>
              <w:t xml:space="preserve">Protokolu o předání a převzetí </w:t>
            </w:r>
            <w:r w:rsidR="0090519F" w:rsidRPr="00C95058">
              <w:rPr>
                <w:lang w:val="cs-CZ"/>
              </w:rPr>
              <w:t>D</w:t>
            </w:r>
            <w:r w:rsidR="00390D2D" w:rsidRPr="00C95058">
              <w:rPr>
                <w:lang w:val="cs-CZ"/>
              </w:rPr>
              <w:t>íla</w:t>
            </w:r>
            <w:r w:rsidR="0090519F" w:rsidRPr="00C95058">
              <w:rPr>
                <w:lang w:val="cs-CZ"/>
              </w:rPr>
              <w:t>, (</w:t>
            </w:r>
            <w:proofErr w:type="spellStart"/>
            <w:r w:rsidR="0090519F" w:rsidRPr="00C95058">
              <w:rPr>
                <w:lang w:val="cs-CZ"/>
              </w:rPr>
              <w:t>iv</w:t>
            </w:r>
            <w:proofErr w:type="spellEnd"/>
            <w:r w:rsidR="0090519F" w:rsidRPr="00C95058">
              <w:rPr>
                <w:lang w:val="cs-CZ"/>
              </w:rPr>
              <w:t>)</w:t>
            </w:r>
            <w:r w:rsidR="00390D2D" w:rsidRPr="00C95058">
              <w:rPr>
                <w:lang w:val="cs-CZ"/>
              </w:rPr>
              <w:t xml:space="preserve"> </w:t>
            </w:r>
            <w:r w:rsidR="003D271A" w:rsidRPr="00C95058">
              <w:rPr>
                <w:lang w:val="cs-CZ"/>
              </w:rPr>
              <w:t>byl podepsán Objednatelem i</w:t>
            </w:r>
            <w:r w:rsidR="00DD1232" w:rsidRPr="00C95058">
              <w:rPr>
                <w:lang w:val="cs-CZ"/>
              </w:rPr>
              <w:t> </w:t>
            </w:r>
            <w:r w:rsidR="003D271A" w:rsidRPr="00C95058">
              <w:rPr>
                <w:lang w:val="cs-CZ"/>
              </w:rPr>
              <w:t>Zhotovitelem Protokol o</w:t>
            </w:r>
            <w:r w:rsidR="0090519F" w:rsidRPr="00C95058">
              <w:rPr>
                <w:lang w:val="cs-CZ"/>
              </w:rPr>
              <w:t xml:space="preserve"> úplném dokončení</w:t>
            </w:r>
            <w:r w:rsidR="003D271A" w:rsidRPr="00C95058">
              <w:rPr>
                <w:lang w:val="cs-CZ"/>
              </w:rPr>
              <w:t xml:space="preserve"> </w:t>
            </w:r>
            <w:r w:rsidR="0090519F" w:rsidRPr="00C95058">
              <w:rPr>
                <w:lang w:val="cs-CZ"/>
              </w:rPr>
              <w:t>D</w:t>
            </w:r>
            <w:r w:rsidR="003D271A" w:rsidRPr="00C95058">
              <w:rPr>
                <w:lang w:val="cs-CZ"/>
              </w:rPr>
              <w:t>íla</w:t>
            </w:r>
            <w:r w:rsidRPr="00C95058">
              <w:rPr>
                <w:lang w:val="cs-CZ"/>
              </w:rPr>
              <w:t>; Lhůta pro úplné dokončení Díla je stanovena v Přehledu milníků;</w:t>
            </w:r>
          </w:p>
        </w:tc>
      </w:tr>
      <w:tr w:rsidR="006978CC" w:rsidRPr="00C95058" w14:paraId="5FB2BFBA" w14:textId="77777777" w:rsidTr="000900BF">
        <w:tc>
          <w:tcPr>
            <w:tcW w:w="2506" w:type="dxa"/>
          </w:tcPr>
          <w:p w14:paraId="595FC8F1" w14:textId="77777777" w:rsidR="006978CC" w:rsidRPr="00C95058" w:rsidRDefault="0021161A" w:rsidP="004E7494">
            <w:pPr>
              <w:pStyle w:val="Normal2"/>
              <w:ind w:left="0"/>
              <w:jc w:val="left"/>
              <w:rPr>
                <w:b/>
                <w:lang w:val="cs-CZ"/>
              </w:rPr>
            </w:pPr>
            <w:r w:rsidRPr="00C95058">
              <w:rPr>
                <w:b/>
                <w:lang w:val="cs-CZ"/>
              </w:rPr>
              <w:t xml:space="preserve">Lhůta pro převzetí Staveniště </w:t>
            </w:r>
          </w:p>
        </w:tc>
        <w:tc>
          <w:tcPr>
            <w:tcW w:w="5608" w:type="dxa"/>
          </w:tcPr>
          <w:p w14:paraId="4AACBBF0" w14:textId="6EB66628" w:rsidR="006978CC" w:rsidRPr="00C95058" w:rsidRDefault="0021161A">
            <w:pPr>
              <w:pStyle w:val="Normal3"/>
              <w:ind w:left="0"/>
              <w:rPr>
                <w:lang w:val="cs-CZ"/>
              </w:rPr>
            </w:pPr>
            <w:r w:rsidRPr="00C95058">
              <w:rPr>
                <w:lang w:val="cs-CZ"/>
              </w:rPr>
              <w:t xml:space="preserve">má význam uvedený v článku </w:t>
            </w:r>
            <w:r w:rsidRPr="00C95058">
              <w:rPr>
                <w:lang w:val="cs-CZ"/>
              </w:rPr>
              <w:fldChar w:fldCharType="begin"/>
            </w:r>
            <w:r w:rsidRPr="00C95058">
              <w:rPr>
                <w:lang w:val="cs-CZ"/>
              </w:rPr>
              <w:instrText xml:space="preserve"> REF _Ref19644114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13.2</w:t>
            </w:r>
            <w:r w:rsidRPr="00C95058">
              <w:rPr>
                <w:lang w:val="cs-CZ"/>
              </w:rPr>
              <w:fldChar w:fldCharType="end"/>
            </w:r>
            <w:r w:rsidR="00D37C92" w:rsidRPr="00C95058">
              <w:rPr>
                <w:lang w:val="cs-CZ"/>
              </w:rPr>
              <w:t xml:space="preserve"> Smlouvy</w:t>
            </w:r>
            <w:r w:rsidRPr="00C95058">
              <w:rPr>
                <w:lang w:val="cs-CZ"/>
              </w:rPr>
              <w:t>;</w:t>
            </w:r>
          </w:p>
        </w:tc>
      </w:tr>
      <w:tr w:rsidR="006978CC" w:rsidRPr="00C95058" w14:paraId="674432EC" w14:textId="77777777" w:rsidTr="000900BF">
        <w:tc>
          <w:tcPr>
            <w:tcW w:w="2506" w:type="dxa"/>
          </w:tcPr>
          <w:p w14:paraId="67721EBB" w14:textId="77777777" w:rsidR="006978CC" w:rsidRPr="00C95058" w:rsidRDefault="0021161A">
            <w:pPr>
              <w:pStyle w:val="Normal2"/>
              <w:ind w:left="0"/>
              <w:rPr>
                <w:b/>
                <w:lang w:val="cs-CZ"/>
              </w:rPr>
            </w:pPr>
            <w:r w:rsidRPr="00C95058">
              <w:rPr>
                <w:b/>
                <w:lang w:val="cs-CZ"/>
              </w:rPr>
              <w:t>Nepředvídatelné fyzické podmínky</w:t>
            </w:r>
          </w:p>
        </w:tc>
        <w:tc>
          <w:tcPr>
            <w:tcW w:w="5608" w:type="dxa"/>
          </w:tcPr>
          <w:p w14:paraId="2011D5CF" w14:textId="3B7AF1DF" w:rsidR="006978CC" w:rsidRPr="00C95058" w:rsidRDefault="0021161A">
            <w:pPr>
              <w:pStyle w:val="Normal3"/>
              <w:ind w:left="0"/>
              <w:rPr>
                <w:lang w:val="cs-CZ"/>
              </w:rPr>
            </w:pPr>
            <w:r w:rsidRPr="00C95058">
              <w:rPr>
                <w:lang w:val="cs-CZ"/>
              </w:rPr>
              <w:t>znamenají přírodní fyzické podmínky, umělé a jiné fyzické překážky a znečišťující látky nebo jiné okolnosti (včetně geotechnických a hydrologických podmínek, avšak s</w:t>
            </w:r>
            <w:r w:rsidR="00450FBD" w:rsidRPr="00C95058">
              <w:rPr>
                <w:lang w:val="cs-CZ"/>
              </w:rPr>
              <w:t> </w:t>
            </w:r>
            <w:r w:rsidRPr="00C95058">
              <w:rPr>
                <w:lang w:val="cs-CZ"/>
              </w:rPr>
              <w:t>vyloučením obvyklých podmínek klimatických), které budou nalezeny na staveništi při realizaci Díla a které brání v jeho provádění nebo mění fyzické charakteristiky staveniště, jak s nimi byl Zhotovitel před uzavřením Smlouvy seznámen, za podmínky že tyto nemohly být žádnou ze Stran předvídány ani při vynaložení veškeré odborné péče, kterou lze po nich spravedlivě požadovat;</w:t>
            </w:r>
          </w:p>
        </w:tc>
      </w:tr>
      <w:tr w:rsidR="006978CC" w:rsidRPr="00C95058" w14:paraId="2B9D7850" w14:textId="77777777" w:rsidTr="000900BF">
        <w:tc>
          <w:tcPr>
            <w:tcW w:w="2506" w:type="dxa"/>
          </w:tcPr>
          <w:p w14:paraId="3E6287F0" w14:textId="77777777" w:rsidR="006978CC" w:rsidRPr="00C95058" w:rsidRDefault="0021161A">
            <w:pPr>
              <w:pStyle w:val="Normal2"/>
              <w:ind w:left="0"/>
              <w:rPr>
                <w:b/>
                <w:lang w:val="cs-CZ"/>
              </w:rPr>
            </w:pPr>
            <w:r w:rsidRPr="00C95058">
              <w:rPr>
                <w:b/>
                <w:lang w:val="cs-CZ"/>
              </w:rPr>
              <w:t>Občanský zákoník</w:t>
            </w:r>
          </w:p>
        </w:tc>
        <w:tc>
          <w:tcPr>
            <w:tcW w:w="5608" w:type="dxa"/>
          </w:tcPr>
          <w:p w14:paraId="6505D3DB" w14:textId="77777777" w:rsidR="006978CC" w:rsidRPr="00C95058" w:rsidRDefault="0021161A">
            <w:pPr>
              <w:pStyle w:val="Normal2"/>
              <w:ind w:left="0"/>
              <w:rPr>
                <w:lang w:val="cs-CZ"/>
              </w:rPr>
            </w:pPr>
            <w:r w:rsidRPr="00C95058">
              <w:rPr>
                <w:lang w:val="cs-CZ"/>
              </w:rPr>
              <w:t>znamená zákon č. 89/2012 Sb., občanský zákoník, ve znění pozdějších předpisů;</w:t>
            </w:r>
          </w:p>
        </w:tc>
      </w:tr>
      <w:tr w:rsidR="00121EE2" w:rsidRPr="00C95058" w14:paraId="2105F35F" w14:textId="77777777" w:rsidTr="000900BF">
        <w:tc>
          <w:tcPr>
            <w:tcW w:w="2506" w:type="dxa"/>
          </w:tcPr>
          <w:p w14:paraId="7C040D20" w14:textId="481D86C4" w:rsidR="00121EE2" w:rsidRPr="00C95058" w:rsidRDefault="00121EE2">
            <w:pPr>
              <w:pStyle w:val="Normal2"/>
              <w:ind w:left="0"/>
              <w:rPr>
                <w:b/>
                <w:lang w:val="cs-CZ"/>
              </w:rPr>
            </w:pPr>
            <w:r w:rsidRPr="00C95058">
              <w:rPr>
                <w:b/>
                <w:lang w:val="cs-CZ"/>
              </w:rPr>
              <w:t>Platební kalendář</w:t>
            </w:r>
          </w:p>
        </w:tc>
        <w:tc>
          <w:tcPr>
            <w:tcW w:w="5608" w:type="dxa"/>
          </w:tcPr>
          <w:p w14:paraId="42786D4D" w14:textId="570E62D4" w:rsidR="00121EE2" w:rsidRPr="00C95058" w:rsidRDefault="00121EE2">
            <w:pPr>
              <w:pStyle w:val="Normal2"/>
              <w:ind w:left="0"/>
              <w:rPr>
                <w:lang w:val="cs-CZ"/>
              </w:rPr>
            </w:pPr>
            <w:r w:rsidRPr="00C95058">
              <w:rPr>
                <w:lang w:val="cs-CZ"/>
              </w:rPr>
              <w:t xml:space="preserve">má význam dle článku </w:t>
            </w:r>
            <w:r w:rsidRPr="00C95058">
              <w:rPr>
                <w:lang w:val="cs-CZ"/>
              </w:rPr>
              <w:fldChar w:fldCharType="begin"/>
            </w:r>
            <w:r w:rsidRPr="00C95058">
              <w:rPr>
                <w:lang w:val="cs-CZ"/>
              </w:rPr>
              <w:instrText xml:space="preserve"> REF _Ref92879940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15.4</w:t>
            </w:r>
            <w:r w:rsidRPr="00C95058">
              <w:rPr>
                <w:lang w:val="cs-CZ"/>
              </w:rPr>
              <w:fldChar w:fldCharType="end"/>
            </w:r>
            <w:r w:rsidRPr="00C95058">
              <w:rPr>
                <w:lang w:val="cs-CZ"/>
              </w:rPr>
              <w:t xml:space="preserve"> Smlouvy;</w:t>
            </w:r>
          </w:p>
        </w:tc>
      </w:tr>
      <w:tr w:rsidR="006978CC" w:rsidRPr="00C95058" w14:paraId="4F880E31" w14:textId="77777777" w:rsidTr="000900BF">
        <w:tc>
          <w:tcPr>
            <w:tcW w:w="2506" w:type="dxa"/>
          </w:tcPr>
          <w:p w14:paraId="531D6349" w14:textId="77777777" w:rsidR="006978CC" w:rsidRPr="00C95058" w:rsidRDefault="0021161A">
            <w:pPr>
              <w:pStyle w:val="Normal2"/>
              <w:ind w:left="0"/>
              <w:rPr>
                <w:b/>
                <w:lang w:val="cs-CZ"/>
              </w:rPr>
            </w:pPr>
            <w:r w:rsidRPr="00C95058">
              <w:rPr>
                <w:b/>
                <w:lang w:val="cs-CZ"/>
              </w:rPr>
              <w:t>Platební neschopnost</w:t>
            </w:r>
          </w:p>
        </w:tc>
        <w:tc>
          <w:tcPr>
            <w:tcW w:w="5608" w:type="dxa"/>
          </w:tcPr>
          <w:p w14:paraId="2976D9A3" w14:textId="77777777" w:rsidR="006978CC" w:rsidRPr="00C95058" w:rsidRDefault="0021161A">
            <w:pPr>
              <w:pStyle w:val="Normal2"/>
              <w:ind w:left="0"/>
              <w:rPr>
                <w:lang w:val="cs-CZ"/>
              </w:rPr>
            </w:pPr>
            <w:r w:rsidRPr="00C95058">
              <w:rPr>
                <w:lang w:val="cs-CZ"/>
              </w:rPr>
              <w:t>bude zahrnovat výskyt kterékoli z následujících událostí: (i) Zhotovitel vstoupí do likvidace nebo (</w:t>
            </w:r>
            <w:proofErr w:type="spellStart"/>
            <w:r w:rsidRPr="00C95058">
              <w:rPr>
                <w:lang w:val="cs-CZ"/>
              </w:rPr>
              <w:t>ii</w:t>
            </w:r>
            <w:proofErr w:type="spellEnd"/>
            <w:r w:rsidRPr="00C95058">
              <w:rPr>
                <w:lang w:val="cs-CZ"/>
              </w:rPr>
              <w:t>) soud zamítne insolvenční návrh z důvodu nedostatečného majetku Zhotovitele nebo (</w:t>
            </w:r>
            <w:proofErr w:type="spellStart"/>
            <w:r w:rsidRPr="00C95058">
              <w:rPr>
                <w:lang w:val="cs-CZ"/>
              </w:rPr>
              <w:t>iii</w:t>
            </w:r>
            <w:proofErr w:type="spellEnd"/>
            <w:r w:rsidRPr="00C95058">
              <w:rPr>
                <w:lang w:val="cs-CZ"/>
              </w:rPr>
              <w:t>) soud ve vztahu ke Zhotoviteli prohlásí konkurz na majetek dlužníka nebo vyhlásí úpadek dlužníka nebo (</w:t>
            </w:r>
            <w:proofErr w:type="spellStart"/>
            <w:r w:rsidRPr="00C95058">
              <w:rPr>
                <w:lang w:val="cs-CZ"/>
              </w:rPr>
              <w:t>iv</w:t>
            </w:r>
            <w:proofErr w:type="spellEnd"/>
            <w:r w:rsidRPr="00C95058">
              <w:rPr>
                <w:lang w:val="cs-CZ"/>
              </w:rPr>
              <w:t xml:space="preserve">) soud ve vztahu ke Zhotoviteli rozhodne o povolení reorganizace nebo (v) bude jmenován insolvenční správce </w:t>
            </w:r>
            <w:r w:rsidRPr="00C95058">
              <w:rPr>
                <w:lang w:val="cs-CZ"/>
              </w:rPr>
              <w:lastRenderedPageBreak/>
              <w:t>nebo (</w:t>
            </w:r>
            <w:proofErr w:type="spellStart"/>
            <w:r w:rsidRPr="00C95058">
              <w:rPr>
                <w:lang w:val="cs-CZ"/>
              </w:rPr>
              <w:t>vi</w:t>
            </w:r>
            <w:proofErr w:type="spellEnd"/>
            <w:r w:rsidRPr="00C95058">
              <w:rPr>
                <w:lang w:val="cs-CZ"/>
              </w:rPr>
              <w:t>) je přijato usnesení o dobrovolné či nedobrovolné likvidaci Zhotovitele;</w:t>
            </w:r>
          </w:p>
        </w:tc>
      </w:tr>
      <w:tr w:rsidR="006978CC" w:rsidRPr="00C95058" w14:paraId="1F24C25D" w14:textId="77777777" w:rsidTr="000900BF">
        <w:tc>
          <w:tcPr>
            <w:tcW w:w="2506" w:type="dxa"/>
          </w:tcPr>
          <w:p w14:paraId="31954EAF" w14:textId="77777777" w:rsidR="006978CC" w:rsidRPr="00C95058" w:rsidRDefault="0021161A">
            <w:pPr>
              <w:pStyle w:val="Normal2"/>
              <w:ind w:left="0"/>
              <w:rPr>
                <w:b/>
                <w:lang w:val="cs-CZ"/>
              </w:rPr>
            </w:pPr>
            <w:r w:rsidRPr="00C95058">
              <w:rPr>
                <w:b/>
                <w:lang w:val="cs-CZ"/>
              </w:rPr>
              <w:lastRenderedPageBreak/>
              <w:t>Podmínky dotace</w:t>
            </w:r>
          </w:p>
        </w:tc>
        <w:tc>
          <w:tcPr>
            <w:tcW w:w="5608" w:type="dxa"/>
          </w:tcPr>
          <w:p w14:paraId="47F86418" w14:textId="1E6EB68B" w:rsidR="006978CC" w:rsidRPr="00C95058" w:rsidRDefault="0021161A" w:rsidP="009448E8">
            <w:pPr>
              <w:pStyle w:val="Normal2"/>
              <w:ind w:left="0"/>
              <w:rPr>
                <w:highlight w:val="yellow"/>
                <w:lang w:val="cs-CZ"/>
              </w:rPr>
            </w:pPr>
            <w:r w:rsidRPr="00C95058">
              <w:rPr>
                <w:lang w:val="cs-CZ"/>
              </w:rPr>
              <w:t xml:space="preserve">znamenají závazné podmínky vymezené poskytovateli dotace, které se vážou k realizaci Díla a které </w:t>
            </w:r>
            <w:r w:rsidR="009448E8" w:rsidRPr="00C95058">
              <w:rPr>
                <w:lang w:val="cs-CZ"/>
              </w:rPr>
              <w:t>je Objednatel povinen poskytnout Zhotoviteli bez zbytečného odkladu po</w:t>
            </w:r>
            <w:r w:rsidR="00450FBD" w:rsidRPr="00C95058">
              <w:rPr>
                <w:lang w:val="cs-CZ"/>
              </w:rPr>
              <w:t> </w:t>
            </w:r>
            <w:r w:rsidR="009448E8" w:rsidRPr="00C95058">
              <w:rPr>
                <w:lang w:val="cs-CZ"/>
              </w:rPr>
              <w:t>jejich obdržení Objednatelem</w:t>
            </w:r>
            <w:r w:rsidRPr="00C95058">
              <w:rPr>
                <w:lang w:val="cs-CZ"/>
              </w:rPr>
              <w:t xml:space="preserve">, jakož i </w:t>
            </w:r>
            <w:r w:rsidR="009448E8" w:rsidRPr="00C95058">
              <w:rPr>
                <w:lang w:val="cs-CZ"/>
              </w:rPr>
              <w:t xml:space="preserve">jejich budoucí změny a </w:t>
            </w:r>
            <w:r w:rsidRPr="00C95058">
              <w:rPr>
                <w:lang w:val="cs-CZ"/>
              </w:rPr>
              <w:t>veškerá další budoucí rozhodnutí či veřejnoprávní smlouvy o poskytnutí dotace, které budou poskytnuty Objednateli na financování Díla nebo jeho části</w:t>
            </w:r>
            <w:r w:rsidR="003B323D" w:rsidRPr="00C95058">
              <w:rPr>
                <w:lang w:val="cs-CZ"/>
              </w:rPr>
              <w:t>. Pro</w:t>
            </w:r>
            <w:r w:rsidR="00450FBD" w:rsidRPr="00C95058">
              <w:rPr>
                <w:lang w:val="cs-CZ"/>
              </w:rPr>
              <w:t> </w:t>
            </w:r>
            <w:r w:rsidR="003B323D" w:rsidRPr="00C95058">
              <w:rPr>
                <w:lang w:val="cs-CZ"/>
              </w:rPr>
              <w:t>vyloučení pochybností se sjednává, že Podmínky dotace zahrnují rovněž Rozhodnutí o poskytnutí dotace</w:t>
            </w:r>
            <w:r w:rsidRPr="00C95058">
              <w:rPr>
                <w:lang w:val="cs-CZ"/>
              </w:rPr>
              <w:t>;</w:t>
            </w:r>
          </w:p>
        </w:tc>
      </w:tr>
      <w:tr w:rsidR="006978CC" w:rsidRPr="00C95058" w14:paraId="5030490A" w14:textId="77777777" w:rsidTr="000900BF">
        <w:tc>
          <w:tcPr>
            <w:tcW w:w="2506" w:type="dxa"/>
          </w:tcPr>
          <w:p w14:paraId="604134DD" w14:textId="77777777" w:rsidR="006978CC" w:rsidRPr="00C95058" w:rsidRDefault="0021161A">
            <w:pPr>
              <w:pStyle w:val="Normal2"/>
              <w:ind w:left="0"/>
              <w:rPr>
                <w:b/>
                <w:lang w:val="cs-CZ"/>
              </w:rPr>
            </w:pPr>
            <w:r w:rsidRPr="00C95058">
              <w:rPr>
                <w:b/>
                <w:lang w:val="cs-CZ"/>
              </w:rPr>
              <w:t>Povolení</w:t>
            </w:r>
          </w:p>
        </w:tc>
        <w:tc>
          <w:tcPr>
            <w:tcW w:w="5608" w:type="dxa"/>
          </w:tcPr>
          <w:p w14:paraId="4095DC46" w14:textId="4B0495A8" w:rsidR="006978CC" w:rsidRPr="00C95058" w:rsidRDefault="0021161A" w:rsidP="00E824C7">
            <w:pPr>
              <w:pStyle w:val="Normal2"/>
              <w:ind w:left="0"/>
              <w:rPr>
                <w:lang w:val="cs-CZ"/>
              </w:rPr>
            </w:pPr>
            <w:r w:rsidRPr="00C95058">
              <w:rPr>
                <w:lang w:val="cs-CZ"/>
              </w:rPr>
              <w:t>znamenají jakákoliv povolení, stanoviska, vyjádření, souhlasy, schválení, osvědčení, oprávnění, veřejnoprávní smlouvy podle správního řádu nebo osvědčení požadovaných Právními předpisy, a dále jakékoliv nezbytné souhlasy třetích osob nebo dohody s těmito osobami, včetně jakýchkoliv územních rozhodnutí, stavebních povolení a kolaudačních souhlasů nebo rozhodnutí nebo obdobných povolení, potřebných pro provedení Díla, bez ohledu na to, kdo je podle Právních předpisů povinen být jejich držitelem. Povolení poskytnutá Zhotoviteli Objednatelem ke dni podpisu této Smlouvy jsou vyjmenována v </w:t>
            </w:r>
            <w:r w:rsidRPr="00C95058">
              <w:rPr>
                <w:b/>
                <w:lang w:val="cs-CZ"/>
              </w:rPr>
              <w:t xml:space="preserve">Příloze </w:t>
            </w:r>
            <w:r w:rsidR="00C9403F" w:rsidRPr="00C95058">
              <w:rPr>
                <w:b/>
                <w:lang w:val="cs-CZ"/>
              </w:rPr>
              <w:t>5</w:t>
            </w:r>
            <w:r w:rsidR="008A4558" w:rsidRPr="00C95058">
              <w:rPr>
                <w:b/>
                <w:lang w:val="cs-CZ"/>
              </w:rPr>
              <w:t xml:space="preserve"> </w:t>
            </w:r>
            <w:r w:rsidR="008A4558" w:rsidRPr="00C95058">
              <w:rPr>
                <w:bCs/>
                <w:lang w:val="cs-CZ"/>
              </w:rPr>
              <w:t xml:space="preserve">této </w:t>
            </w:r>
            <w:r w:rsidR="00E87063" w:rsidRPr="00C95058">
              <w:rPr>
                <w:bCs/>
                <w:lang w:val="cs-CZ"/>
              </w:rPr>
              <w:t>S</w:t>
            </w:r>
            <w:r w:rsidR="008A4558" w:rsidRPr="00C95058">
              <w:rPr>
                <w:bCs/>
                <w:lang w:val="cs-CZ"/>
              </w:rPr>
              <w:t>mlouvy</w:t>
            </w:r>
            <w:r w:rsidRPr="00C95058">
              <w:rPr>
                <w:b/>
                <w:lang w:val="cs-CZ"/>
              </w:rPr>
              <w:t xml:space="preserve">. </w:t>
            </w:r>
            <w:r w:rsidRPr="00C95058">
              <w:rPr>
                <w:lang w:val="cs-CZ"/>
              </w:rPr>
              <w:t>Povolení zahrnují rovněž Stavební povolení;</w:t>
            </w:r>
          </w:p>
        </w:tc>
      </w:tr>
      <w:tr w:rsidR="006978CC" w:rsidRPr="00C95058" w14:paraId="477F9390" w14:textId="77777777" w:rsidTr="000900BF">
        <w:tc>
          <w:tcPr>
            <w:tcW w:w="2506" w:type="dxa"/>
          </w:tcPr>
          <w:p w14:paraId="676ED5C7" w14:textId="77777777" w:rsidR="006978CC" w:rsidRPr="00C95058" w:rsidRDefault="0021161A">
            <w:pPr>
              <w:pStyle w:val="Normal2"/>
              <w:ind w:left="0"/>
              <w:rPr>
                <w:b/>
                <w:lang w:val="cs-CZ"/>
              </w:rPr>
            </w:pPr>
            <w:r w:rsidRPr="00C95058">
              <w:rPr>
                <w:b/>
                <w:lang w:val="cs-CZ"/>
              </w:rPr>
              <w:t xml:space="preserve">Pozemky </w:t>
            </w:r>
            <w:r w:rsidR="00814706" w:rsidRPr="00C95058">
              <w:rPr>
                <w:b/>
                <w:lang w:val="cs-CZ"/>
              </w:rPr>
              <w:t>O</w:t>
            </w:r>
            <w:r w:rsidRPr="00C95058">
              <w:rPr>
                <w:b/>
                <w:lang w:val="cs-CZ"/>
              </w:rPr>
              <w:t>b</w:t>
            </w:r>
            <w:r w:rsidR="000900BF" w:rsidRPr="00C95058">
              <w:rPr>
                <w:b/>
                <w:lang w:val="cs-CZ"/>
              </w:rPr>
              <w:t>jednatele</w:t>
            </w:r>
          </w:p>
        </w:tc>
        <w:tc>
          <w:tcPr>
            <w:tcW w:w="5608" w:type="dxa"/>
          </w:tcPr>
          <w:p w14:paraId="220C28A2" w14:textId="5EABF0FC" w:rsidR="006978CC" w:rsidRPr="00C95058" w:rsidRDefault="000900BF">
            <w:pPr>
              <w:pStyle w:val="Normal2"/>
              <w:ind w:left="0"/>
              <w:rPr>
                <w:lang w:val="cs-CZ"/>
              </w:rPr>
            </w:pPr>
            <w:r w:rsidRPr="00C95058">
              <w:rPr>
                <w:lang w:val="cs-CZ"/>
              </w:rPr>
              <w:t>Znamenají pozemky</w:t>
            </w:r>
            <w:r w:rsidR="00814706" w:rsidRPr="00C95058">
              <w:rPr>
                <w:lang w:val="cs-CZ"/>
              </w:rPr>
              <w:t xml:space="preserve"> ve vlastnictví</w:t>
            </w:r>
            <w:r w:rsidR="002702B2" w:rsidRPr="00C95058">
              <w:rPr>
                <w:lang w:val="cs-CZ"/>
              </w:rPr>
              <w:t>, respektive ve správě</w:t>
            </w:r>
            <w:r w:rsidR="00814706" w:rsidRPr="00C95058">
              <w:rPr>
                <w:lang w:val="cs-CZ"/>
              </w:rPr>
              <w:t xml:space="preserve"> Objednatele</w:t>
            </w:r>
            <w:r w:rsidRPr="00C95058">
              <w:rPr>
                <w:lang w:val="cs-CZ"/>
              </w:rPr>
              <w:t xml:space="preserve">, na nichž </w:t>
            </w:r>
            <w:r w:rsidR="00814706" w:rsidRPr="00C95058">
              <w:rPr>
                <w:lang w:val="cs-CZ"/>
              </w:rPr>
              <w:t>jsou umístěny Stávající budovy a</w:t>
            </w:r>
            <w:r w:rsidR="00450FBD" w:rsidRPr="00C95058">
              <w:rPr>
                <w:lang w:val="cs-CZ"/>
              </w:rPr>
              <w:t> </w:t>
            </w:r>
            <w:r w:rsidR="00814706" w:rsidRPr="00C95058">
              <w:rPr>
                <w:lang w:val="cs-CZ"/>
              </w:rPr>
              <w:t>na</w:t>
            </w:r>
            <w:r w:rsidR="00450FBD" w:rsidRPr="00C95058">
              <w:rPr>
                <w:lang w:val="cs-CZ"/>
              </w:rPr>
              <w:t> </w:t>
            </w:r>
            <w:r w:rsidR="00814706" w:rsidRPr="00C95058">
              <w:rPr>
                <w:lang w:val="cs-CZ"/>
              </w:rPr>
              <w:t>nichž bude prováděno Dílo</w:t>
            </w:r>
            <w:r w:rsidR="0021161A" w:rsidRPr="00C95058">
              <w:rPr>
                <w:lang w:val="cs-CZ"/>
              </w:rPr>
              <w:t>;</w:t>
            </w:r>
          </w:p>
        </w:tc>
      </w:tr>
      <w:tr w:rsidR="006978CC" w:rsidRPr="00C95058" w14:paraId="2B4875E1" w14:textId="77777777" w:rsidTr="000900BF">
        <w:tc>
          <w:tcPr>
            <w:tcW w:w="2506" w:type="dxa"/>
          </w:tcPr>
          <w:p w14:paraId="044CC472" w14:textId="77777777" w:rsidR="006978CC" w:rsidRPr="00C95058" w:rsidRDefault="0021161A">
            <w:pPr>
              <w:pStyle w:val="Normal2"/>
              <w:ind w:left="0"/>
              <w:rPr>
                <w:b/>
                <w:lang w:val="cs-CZ"/>
              </w:rPr>
            </w:pPr>
            <w:r w:rsidRPr="00C95058">
              <w:rPr>
                <w:b/>
                <w:lang w:val="cs-CZ"/>
              </w:rPr>
              <w:t>Projektová dokumentace</w:t>
            </w:r>
          </w:p>
        </w:tc>
        <w:tc>
          <w:tcPr>
            <w:tcW w:w="5608" w:type="dxa"/>
          </w:tcPr>
          <w:p w14:paraId="33AAE6D4" w14:textId="5DF23DB9" w:rsidR="0012457B" w:rsidRPr="00C95058" w:rsidRDefault="0021161A">
            <w:pPr>
              <w:pStyle w:val="Normal2"/>
              <w:ind w:left="0"/>
              <w:rPr>
                <w:lang w:val="cs-CZ"/>
              </w:rPr>
            </w:pPr>
            <w:r w:rsidRPr="00C95058">
              <w:rPr>
                <w:lang w:val="cs-CZ"/>
              </w:rPr>
              <w:t>znamená projektovou dokumentaci pro provedení stavby předloženou Objednatelem jako součást zadávací dokumentace v Zadávacím řízení</w:t>
            </w:r>
            <w:r w:rsidR="005B43B3" w:rsidRPr="00C95058">
              <w:rPr>
                <w:lang w:val="cs-CZ"/>
              </w:rPr>
              <w:t>.</w:t>
            </w:r>
            <w:r w:rsidR="00BB2440">
              <w:rPr>
                <w:lang w:val="cs-CZ"/>
              </w:rPr>
              <w:t xml:space="preserve"> Předmětem</w:t>
            </w:r>
            <w:r w:rsidR="007B1FB7">
              <w:rPr>
                <w:lang w:val="cs-CZ"/>
              </w:rPr>
              <w:t xml:space="preserve"> Zadávacího řízení nejsou ty části</w:t>
            </w:r>
            <w:r w:rsidR="00BB2440">
              <w:rPr>
                <w:lang w:val="cs-CZ"/>
              </w:rPr>
              <w:t xml:space="preserve"> Projektové dokumentace</w:t>
            </w:r>
            <w:r w:rsidR="008C6D1B">
              <w:rPr>
                <w:lang w:val="cs-CZ"/>
              </w:rPr>
              <w:t xml:space="preserve">, které se </w:t>
            </w:r>
            <w:proofErr w:type="spellStart"/>
            <w:r w:rsidR="008C6D1B">
              <w:rPr>
                <w:lang w:val="cs-CZ"/>
              </w:rPr>
              <w:t>týkají</w:t>
            </w:r>
            <w:r w:rsidR="00BB2440" w:rsidRPr="00BB2440">
              <w:rPr>
                <w:lang w:val="cs-CZ"/>
              </w:rPr>
              <w:t>dodáv</w:t>
            </w:r>
            <w:r w:rsidR="008C6D1B">
              <w:rPr>
                <w:lang w:val="cs-CZ"/>
              </w:rPr>
              <w:t>e</w:t>
            </w:r>
            <w:r w:rsidR="00BB2440" w:rsidRPr="00BB2440">
              <w:rPr>
                <w:lang w:val="cs-CZ"/>
              </w:rPr>
              <w:t>k</w:t>
            </w:r>
            <w:proofErr w:type="spellEnd"/>
            <w:r w:rsidR="00BB2440" w:rsidRPr="00BB2440">
              <w:rPr>
                <w:lang w:val="cs-CZ"/>
              </w:rPr>
              <w:t xml:space="preserve"> mobiliáře (mobilního nábytku) a koncových prvků slaboproudu (audiovizuální technika, počítače apod.).</w:t>
            </w:r>
            <w:r w:rsidR="006E1D94">
              <w:rPr>
                <w:lang w:val="cs-CZ"/>
              </w:rPr>
              <w:t xml:space="preserve"> Tyto</w:t>
            </w:r>
            <w:r w:rsidR="00425BD1">
              <w:rPr>
                <w:lang w:val="cs-CZ"/>
              </w:rPr>
              <w:t xml:space="preserve"> položky Projektové dokumentace, které nejsou předmětem Zadávacího řízení, jsou příslušným způsobem vyznačeny v rámci Rozpočtu.</w:t>
            </w:r>
          </w:p>
          <w:p w14:paraId="101907AF" w14:textId="1C0E1766" w:rsidR="006978CC" w:rsidRPr="00C95058" w:rsidRDefault="0021161A">
            <w:pPr>
              <w:pStyle w:val="Normal2"/>
              <w:ind w:left="0"/>
              <w:rPr>
                <w:lang w:val="cs-CZ"/>
              </w:rPr>
            </w:pPr>
            <w:r w:rsidRPr="00C95058">
              <w:rPr>
                <w:lang w:val="cs-CZ"/>
              </w:rPr>
              <w:t>Projektová dokumentace je stanovena v rozsahu stanoveném Právními předpisy, zejm. vyhláškou č. 169/201</w:t>
            </w:r>
            <w:r w:rsidR="00BE79C4" w:rsidRPr="00C95058">
              <w:rPr>
                <w:lang w:val="cs-CZ"/>
              </w:rPr>
              <w:t>6</w:t>
            </w:r>
            <w:r w:rsidRPr="00C95058">
              <w:rPr>
                <w:lang w:val="cs-CZ"/>
              </w:rPr>
              <w:t xml:space="preserve"> Sb., o</w:t>
            </w:r>
            <w:r w:rsidR="00450FBD" w:rsidRPr="00C95058">
              <w:rPr>
                <w:lang w:val="cs-CZ"/>
              </w:rPr>
              <w:t> </w:t>
            </w:r>
            <w:r w:rsidRPr="00C95058">
              <w:rPr>
                <w:lang w:val="cs-CZ"/>
              </w:rPr>
              <w:t>stanovení rozsahu dokumentace veřejné zakázky na</w:t>
            </w:r>
            <w:r w:rsidR="00450FBD" w:rsidRPr="00C95058">
              <w:rPr>
                <w:lang w:val="cs-CZ"/>
              </w:rPr>
              <w:t> </w:t>
            </w:r>
            <w:r w:rsidRPr="00C95058">
              <w:rPr>
                <w:lang w:val="cs-CZ"/>
              </w:rPr>
              <w:t>stavební práce a soupisu stavebních prací, dodávek a</w:t>
            </w:r>
            <w:r w:rsidR="00450FBD" w:rsidRPr="00C95058">
              <w:rPr>
                <w:lang w:val="cs-CZ"/>
              </w:rPr>
              <w:t> </w:t>
            </w:r>
            <w:r w:rsidRPr="00C95058">
              <w:rPr>
                <w:lang w:val="cs-CZ"/>
              </w:rPr>
              <w:t>služeb s výkazem výměr</w:t>
            </w:r>
            <w:r w:rsidR="005353BD" w:rsidRPr="00C95058">
              <w:rPr>
                <w:lang w:val="cs-CZ"/>
              </w:rPr>
              <w:t>, ve znění pozdějších předpisů</w:t>
            </w:r>
            <w:r w:rsidRPr="00C95058">
              <w:rPr>
                <w:lang w:val="cs-CZ"/>
              </w:rPr>
              <w:t xml:space="preserve">; </w:t>
            </w:r>
          </w:p>
        </w:tc>
      </w:tr>
      <w:tr w:rsidR="00730F79" w:rsidRPr="00C95058" w14:paraId="258193C9" w14:textId="77777777" w:rsidTr="000900BF">
        <w:tc>
          <w:tcPr>
            <w:tcW w:w="2506" w:type="dxa"/>
          </w:tcPr>
          <w:p w14:paraId="2126DC14" w14:textId="7E09DEC0" w:rsidR="00730F79" w:rsidRPr="00C95058" w:rsidRDefault="00730F79" w:rsidP="002C1916">
            <w:pPr>
              <w:pStyle w:val="Normal2"/>
              <w:ind w:left="0"/>
              <w:jc w:val="left"/>
              <w:rPr>
                <w:b/>
                <w:lang w:val="cs-CZ"/>
              </w:rPr>
            </w:pPr>
            <w:r w:rsidRPr="00C95058">
              <w:rPr>
                <w:b/>
                <w:lang w:val="cs-CZ"/>
              </w:rPr>
              <w:t xml:space="preserve">Protokol o </w:t>
            </w:r>
            <w:r w:rsidR="00DE624B" w:rsidRPr="00C95058">
              <w:rPr>
                <w:b/>
                <w:lang w:val="cs-CZ"/>
              </w:rPr>
              <w:t>předání a převzetí díla</w:t>
            </w:r>
            <w:r w:rsidR="00DE624B" w:rsidRPr="00C95058" w:rsidDel="00DE624B">
              <w:rPr>
                <w:b/>
                <w:lang w:val="cs-CZ"/>
              </w:rPr>
              <w:t xml:space="preserve"> </w:t>
            </w:r>
            <w:proofErr w:type="spellStart"/>
            <w:r w:rsidRPr="00C95058">
              <w:rPr>
                <w:b/>
                <w:lang w:val="cs-CZ"/>
              </w:rPr>
              <w:t>Díla</w:t>
            </w:r>
            <w:proofErr w:type="spellEnd"/>
          </w:p>
        </w:tc>
        <w:tc>
          <w:tcPr>
            <w:tcW w:w="5608" w:type="dxa"/>
          </w:tcPr>
          <w:p w14:paraId="6AD5C208" w14:textId="157B56A2" w:rsidR="00730F79" w:rsidRPr="00C95058" w:rsidRDefault="00100E51">
            <w:pPr>
              <w:pStyle w:val="Normal2"/>
              <w:ind w:left="0"/>
              <w:rPr>
                <w:lang w:val="cs-CZ"/>
              </w:rPr>
            </w:pPr>
            <w:r w:rsidRPr="00C95058">
              <w:rPr>
                <w:lang w:val="cs-CZ"/>
              </w:rPr>
              <w:t xml:space="preserve">znamená protokol vystavený Objednatelem </w:t>
            </w:r>
            <w:r w:rsidR="0023429D" w:rsidRPr="00C95058">
              <w:rPr>
                <w:lang w:val="cs-CZ"/>
              </w:rPr>
              <w:t>v rámci předání a</w:t>
            </w:r>
            <w:r w:rsidR="002170B9" w:rsidRPr="00C95058">
              <w:rPr>
                <w:lang w:val="cs-CZ"/>
              </w:rPr>
              <w:t> </w:t>
            </w:r>
            <w:r w:rsidR="0023429D" w:rsidRPr="00C95058">
              <w:rPr>
                <w:lang w:val="cs-CZ"/>
              </w:rPr>
              <w:t xml:space="preserve">převzetí Díla </w:t>
            </w:r>
            <w:r w:rsidRPr="00C95058">
              <w:rPr>
                <w:lang w:val="cs-CZ"/>
              </w:rPr>
              <w:t xml:space="preserve">po dokončení Díla do stavu způsobilého k převzetí Objednatelem, který je vymezen v článku </w:t>
            </w:r>
            <w:r w:rsidRPr="00C95058">
              <w:rPr>
                <w:lang w:val="cs-CZ"/>
              </w:rPr>
              <w:fldChar w:fldCharType="begin"/>
            </w:r>
            <w:r w:rsidRPr="00C95058">
              <w:rPr>
                <w:lang w:val="cs-CZ"/>
              </w:rPr>
              <w:instrText xml:space="preserve"> REF _Ref22573587 \r \h  \* MERGEFORMAT </w:instrText>
            </w:r>
            <w:r w:rsidRPr="00C95058">
              <w:rPr>
                <w:lang w:val="cs-CZ"/>
              </w:rPr>
            </w:r>
            <w:r w:rsidRPr="00C95058">
              <w:rPr>
                <w:lang w:val="cs-CZ"/>
              </w:rPr>
              <w:fldChar w:fldCharType="separate"/>
            </w:r>
            <w:r w:rsidR="00F20402">
              <w:rPr>
                <w:lang w:val="cs-CZ"/>
              </w:rPr>
              <w:t>14.1</w:t>
            </w:r>
            <w:r w:rsidRPr="00C95058">
              <w:rPr>
                <w:lang w:val="cs-CZ"/>
              </w:rPr>
              <w:fldChar w:fldCharType="end"/>
            </w:r>
            <w:r w:rsidRPr="00C95058">
              <w:rPr>
                <w:lang w:val="cs-CZ"/>
              </w:rPr>
              <w:t xml:space="preserve"> Smlouvy</w:t>
            </w:r>
            <w:r w:rsidR="00294BA0" w:rsidRPr="00C95058">
              <w:rPr>
                <w:lang w:val="cs-CZ"/>
              </w:rPr>
              <w:t>.</w:t>
            </w:r>
            <w:r w:rsidR="007F5800" w:rsidRPr="00C95058">
              <w:rPr>
                <w:lang w:val="cs-CZ"/>
              </w:rPr>
              <w:t xml:space="preserve"> </w:t>
            </w:r>
            <w:r w:rsidR="00794A7D" w:rsidRPr="00C95058">
              <w:rPr>
                <w:lang w:val="cs-CZ"/>
              </w:rPr>
              <w:t xml:space="preserve">V Protokolu o předání a převzetí díla </w:t>
            </w:r>
            <w:proofErr w:type="spellStart"/>
            <w:r w:rsidR="00794A7D" w:rsidRPr="00C95058">
              <w:rPr>
                <w:lang w:val="cs-CZ"/>
              </w:rPr>
              <w:t>Díla</w:t>
            </w:r>
            <w:proofErr w:type="spellEnd"/>
            <w:r w:rsidR="00794A7D" w:rsidRPr="00C95058">
              <w:rPr>
                <w:lang w:val="cs-CZ"/>
              </w:rPr>
              <w:t xml:space="preserve"> musí být uvedeny veškeré </w:t>
            </w:r>
            <w:r w:rsidR="007F5800" w:rsidRPr="00C95058">
              <w:rPr>
                <w:lang w:val="cs-CZ"/>
              </w:rPr>
              <w:t xml:space="preserve">vady a nedodělky díla </w:t>
            </w:r>
            <w:r w:rsidR="006D7904" w:rsidRPr="00C95058">
              <w:rPr>
                <w:lang w:val="cs-CZ"/>
              </w:rPr>
              <w:t xml:space="preserve">zjištěné při předání </w:t>
            </w:r>
            <w:r w:rsidR="00F02480" w:rsidRPr="00C95058">
              <w:rPr>
                <w:lang w:val="cs-CZ"/>
              </w:rPr>
              <w:t xml:space="preserve">a převzetí </w:t>
            </w:r>
            <w:r w:rsidR="006D7904" w:rsidRPr="00C95058">
              <w:rPr>
                <w:lang w:val="cs-CZ"/>
              </w:rPr>
              <w:t xml:space="preserve">Díla </w:t>
            </w:r>
            <w:r w:rsidR="005902DD" w:rsidRPr="00C95058">
              <w:rPr>
                <w:lang w:val="cs-CZ"/>
              </w:rPr>
              <w:t xml:space="preserve">a současně </w:t>
            </w:r>
            <w:r w:rsidR="007F5800" w:rsidRPr="00C95058">
              <w:rPr>
                <w:lang w:val="cs-CZ"/>
              </w:rPr>
              <w:t xml:space="preserve">stanoven termín </w:t>
            </w:r>
            <w:r w:rsidR="00923722" w:rsidRPr="00C95058">
              <w:rPr>
                <w:lang w:val="cs-CZ"/>
              </w:rPr>
              <w:t xml:space="preserve">jejich </w:t>
            </w:r>
            <w:r w:rsidR="007F5800" w:rsidRPr="00C95058">
              <w:rPr>
                <w:lang w:val="cs-CZ"/>
              </w:rPr>
              <w:t xml:space="preserve">odstranění. Nejzazší termín pro odstranění veškerých vad a nedodělků </w:t>
            </w:r>
            <w:r w:rsidR="00923722" w:rsidRPr="00C95058">
              <w:rPr>
                <w:lang w:val="cs-CZ"/>
              </w:rPr>
              <w:t>je Lhůta pro úplné dokončení;</w:t>
            </w:r>
          </w:p>
        </w:tc>
      </w:tr>
      <w:tr w:rsidR="006978CC" w:rsidRPr="00C95058" w14:paraId="7B73A5F8" w14:textId="77777777" w:rsidTr="000900BF">
        <w:tc>
          <w:tcPr>
            <w:tcW w:w="2506" w:type="dxa"/>
          </w:tcPr>
          <w:p w14:paraId="15DF0026" w14:textId="0FF4B6E2" w:rsidR="006978CC" w:rsidRPr="00C95058" w:rsidRDefault="0021161A" w:rsidP="004E7494">
            <w:pPr>
              <w:pStyle w:val="Normal2"/>
              <w:ind w:left="0"/>
              <w:jc w:val="left"/>
              <w:rPr>
                <w:b/>
                <w:lang w:val="cs-CZ"/>
              </w:rPr>
            </w:pPr>
            <w:bookmarkStart w:id="12" w:name="_Hlk75543586"/>
            <w:r w:rsidRPr="00C95058">
              <w:rPr>
                <w:b/>
                <w:lang w:val="cs-CZ"/>
              </w:rPr>
              <w:t>Protokol o úplném dokončení Díla</w:t>
            </w:r>
            <w:bookmarkEnd w:id="12"/>
          </w:p>
        </w:tc>
        <w:tc>
          <w:tcPr>
            <w:tcW w:w="5608" w:type="dxa"/>
          </w:tcPr>
          <w:p w14:paraId="27156941" w14:textId="4BFBD1D4" w:rsidR="006978CC" w:rsidRPr="00C95058" w:rsidRDefault="0021161A">
            <w:pPr>
              <w:pStyle w:val="Normal2"/>
              <w:ind w:left="0"/>
              <w:rPr>
                <w:lang w:val="cs-CZ"/>
              </w:rPr>
            </w:pPr>
            <w:r w:rsidRPr="00C95058">
              <w:rPr>
                <w:lang w:val="cs-CZ"/>
              </w:rPr>
              <w:t xml:space="preserve">znamená protokol vystavený Objednatelem po dokončení všech nedokončených prací a odstranění všech vad </w:t>
            </w:r>
            <w:r w:rsidRPr="00C95058">
              <w:rPr>
                <w:lang w:val="cs-CZ"/>
              </w:rPr>
              <w:lastRenderedPageBreak/>
              <w:t>uvedených v </w:t>
            </w:r>
            <w:r w:rsidR="002C1916" w:rsidRPr="00C95058">
              <w:rPr>
                <w:lang w:val="cs-CZ"/>
              </w:rPr>
              <w:t xml:space="preserve">Protokolu </w:t>
            </w:r>
            <w:r w:rsidRPr="00C95058">
              <w:rPr>
                <w:lang w:val="cs-CZ"/>
              </w:rPr>
              <w:t>o</w:t>
            </w:r>
            <w:r w:rsidR="006072C9" w:rsidRPr="00C95058">
              <w:rPr>
                <w:lang w:val="cs-CZ"/>
              </w:rPr>
              <w:t xml:space="preserve"> předání a</w:t>
            </w:r>
            <w:r w:rsidRPr="00C95058">
              <w:rPr>
                <w:lang w:val="cs-CZ"/>
              </w:rPr>
              <w:t xml:space="preserve"> převzetí Díla nebo uvedených v kolaudačním souhlasu</w:t>
            </w:r>
            <w:r w:rsidR="005501B3" w:rsidRPr="00C95058">
              <w:rPr>
                <w:lang w:val="cs-CZ"/>
              </w:rPr>
              <w:t>, kolaudačním rozhodnutí</w:t>
            </w:r>
            <w:r w:rsidRPr="00C95058">
              <w:rPr>
                <w:lang w:val="cs-CZ"/>
              </w:rPr>
              <w:t xml:space="preserve"> či</w:t>
            </w:r>
            <w:r w:rsidR="00450FBD" w:rsidRPr="00C95058">
              <w:rPr>
                <w:lang w:val="cs-CZ"/>
              </w:rPr>
              <w:t> </w:t>
            </w:r>
            <w:r w:rsidRPr="00C95058">
              <w:rPr>
                <w:lang w:val="cs-CZ"/>
              </w:rPr>
              <w:t>protokolu o závěrečné kontrolní prohlídce Stavby;</w:t>
            </w:r>
          </w:p>
        </w:tc>
      </w:tr>
      <w:tr w:rsidR="006978CC" w:rsidRPr="00C95058" w14:paraId="10DE4CC8" w14:textId="77777777" w:rsidTr="000900BF">
        <w:tc>
          <w:tcPr>
            <w:tcW w:w="2506" w:type="dxa"/>
          </w:tcPr>
          <w:p w14:paraId="1EB3269D" w14:textId="77777777" w:rsidR="006978CC" w:rsidRPr="00C95058" w:rsidRDefault="0021161A">
            <w:pPr>
              <w:pStyle w:val="Normal2"/>
              <w:ind w:left="0"/>
              <w:rPr>
                <w:b/>
                <w:lang w:val="cs-CZ"/>
              </w:rPr>
            </w:pPr>
            <w:r w:rsidRPr="00C95058">
              <w:rPr>
                <w:b/>
                <w:lang w:val="cs-CZ"/>
              </w:rPr>
              <w:lastRenderedPageBreak/>
              <w:t>Práce</w:t>
            </w:r>
          </w:p>
        </w:tc>
        <w:tc>
          <w:tcPr>
            <w:tcW w:w="5608" w:type="dxa"/>
          </w:tcPr>
          <w:p w14:paraId="59DD10E7" w14:textId="0580F589" w:rsidR="006978CC" w:rsidRPr="00C95058" w:rsidRDefault="0021161A">
            <w:pPr>
              <w:pStyle w:val="Normal2"/>
              <w:ind w:left="0"/>
              <w:rPr>
                <w:lang w:val="cs-CZ"/>
              </w:rPr>
            </w:pPr>
            <w:r w:rsidRPr="00C95058">
              <w:rPr>
                <w:lang w:val="cs-CZ"/>
              </w:rPr>
              <w:t>jsou veškeré a jakékoliv práce a činnosti nezbytné pro</w:t>
            </w:r>
            <w:r w:rsidR="00450FBD" w:rsidRPr="00C95058">
              <w:rPr>
                <w:lang w:val="cs-CZ"/>
              </w:rPr>
              <w:t> </w:t>
            </w:r>
            <w:r w:rsidRPr="00C95058">
              <w:rPr>
                <w:lang w:val="cs-CZ"/>
              </w:rPr>
              <w:t>provedení a dokončení Díla nebo vedoucí k dokončení Díla, jejichž potřeba nebo vhodnost vyplývá z této Smlouvy, včetně zejména stavebních prací, dodávek materiálu a</w:t>
            </w:r>
            <w:r w:rsidR="00450FBD" w:rsidRPr="00C95058">
              <w:rPr>
                <w:lang w:val="cs-CZ"/>
              </w:rPr>
              <w:t> </w:t>
            </w:r>
            <w:r w:rsidRPr="00C95058">
              <w:rPr>
                <w:lang w:val="cs-CZ"/>
              </w:rPr>
              <w:t>technologických zařízení, všech inženýrských činností souvisejících s provedením Díla, spočívajících zejména v</w:t>
            </w:r>
            <w:r w:rsidR="004358BF" w:rsidRPr="00C95058">
              <w:rPr>
                <w:lang w:val="cs-CZ"/>
              </w:rPr>
              <w:t> součinnosti při</w:t>
            </w:r>
            <w:r w:rsidR="00216B74" w:rsidRPr="00C95058">
              <w:rPr>
                <w:lang w:val="cs-CZ"/>
              </w:rPr>
              <w:t xml:space="preserve"> </w:t>
            </w:r>
            <w:r w:rsidRPr="00C95058">
              <w:rPr>
                <w:lang w:val="cs-CZ"/>
              </w:rPr>
              <w:t xml:space="preserve">zajištění změny stavby před dokončením, zajištění zkušebního provozu, příp. povolení předčasného užívání stavby (budou-li vydány), zajištění </w:t>
            </w:r>
            <w:r w:rsidR="00772539" w:rsidRPr="00C95058">
              <w:rPr>
                <w:lang w:val="cs-CZ"/>
              </w:rPr>
              <w:t xml:space="preserve">pravomocného </w:t>
            </w:r>
            <w:r w:rsidRPr="00C95058">
              <w:rPr>
                <w:lang w:val="cs-CZ"/>
              </w:rPr>
              <w:t>kolaudačního</w:t>
            </w:r>
            <w:r w:rsidR="00431FA2" w:rsidRPr="00C95058">
              <w:rPr>
                <w:lang w:val="cs-CZ"/>
              </w:rPr>
              <w:t xml:space="preserve"> </w:t>
            </w:r>
            <w:r w:rsidRPr="00C95058">
              <w:rPr>
                <w:lang w:val="cs-CZ"/>
              </w:rPr>
              <w:t>souhlasu</w:t>
            </w:r>
            <w:r w:rsidR="004F0E35" w:rsidRPr="00C95058">
              <w:rPr>
                <w:lang w:val="cs-CZ"/>
              </w:rPr>
              <w:t>, respektive kolaudačního rozhodnutí</w:t>
            </w:r>
            <w:r w:rsidRPr="00C95058">
              <w:rPr>
                <w:lang w:val="cs-CZ"/>
              </w:rPr>
              <w:t>, zajištění dopravně inženýrských opatření, vytýčení inženýrských sítí, jakož i dalších prací a činností uvedených nebo vyplývajících z této Smlouvy;</w:t>
            </w:r>
          </w:p>
        </w:tc>
      </w:tr>
      <w:tr w:rsidR="006978CC" w:rsidRPr="00C95058" w14:paraId="6C732FF9" w14:textId="77777777" w:rsidTr="000900BF">
        <w:tc>
          <w:tcPr>
            <w:tcW w:w="2506" w:type="dxa"/>
          </w:tcPr>
          <w:p w14:paraId="3B34467C" w14:textId="77777777" w:rsidR="006978CC" w:rsidRPr="00C95058" w:rsidRDefault="0021161A">
            <w:pPr>
              <w:pStyle w:val="Normal2"/>
              <w:ind w:left="0"/>
              <w:rPr>
                <w:b/>
                <w:lang w:val="cs-CZ"/>
              </w:rPr>
            </w:pPr>
            <w:r w:rsidRPr="00C95058">
              <w:rPr>
                <w:b/>
                <w:lang w:val="cs-CZ"/>
              </w:rPr>
              <w:t>Právní předpisy</w:t>
            </w:r>
          </w:p>
        </w:tc>
        <w:tc>
          <w:tcPr>
            <w:tcW w:w="5608" w:type="dxa"/>
          </w:tcPr>
          <w:p w14:paraId="5F80D4DE" w14:textId="77777777" w:rsidR="006978CC" w:rsidRPr="00C95058" w:rsidRDefault="0021161A">
            <w:pPr>
              <w:pStyle w:val="Normal2"/>
              <w:ind w:left="0"/>
              <w:rPr>
                <w:lang w:val="cs-CZ"/>
              </w:rPr>
            </w:pPr>
            <w:r w:rsidRPr="00C95058">
              <w:rPr>
                <w:lang w:val="cs-CZ"/>
              </w:rPr>
              <w:t>znamenají veškeré právní předpisy, které jsou obecně závazné v České republice;</w:t>
            </w:r>
          </w:p>
        </w:tc>
      </w:tr>
      <w:tr w:rsidR="00BB2B3D" w:rsidRPr="00C95058" w14:paraId="27BA68BD" w14:textId="77777777" w:rsidTr="000900BF">
        <w:tc>
          <w:tcPr>
            <w:tcW w:w="2506" w:type="dxa"/>
          </w:tcPr>
          <w:p w14:paraId="7A8021C4" w14:textId="3A6C896A" w:rsidR="00BB2B3D" w:rsidRPr="00C95058" w:rsidRDefault="00BB2B3D">
            <w:pPr>
              <w:pStyle w:val="Normal2"/>
              <w:ind w:left="0"/>
              <w:rPr>
                <w:b/>
                <w:lang w:val="cs-CZ"/>
              </w:rPr>
            </w:pPr>
            <w:r w:rsidRPr="00C95058">
              <w:rPr>
                <w:b/>
                <w:lang w:val="cs-CZ"/>
              </w:rPr>
              <w:t>Přehled milníků</w:t>
            </w:r>
          </w:p>
        </w:tc>
        <w:tc>
          <w:tcPr>
            <w:tcW w:w="5608" w:type="dxa"/>
          </w:tcPr>
          <w:p w14:paraId="209C501F" w14:textId="0ED593B4" w:rsidR="00BB2B3D" w:rsidRPr="00C95058" w:rsidRDefault="00BB2B3D">
            <w:pPr>
              <w:pStyle w:val="Normal2"/>
              <w:ind w:left="0"/>
              <w:rPr>
                <w:lang w:val="cs-CZ"/>
              </w:rPr>
            </w:pPr>
            <w:r w:rsidRPr="00C95058">
              <w:rPr>
                <w:lang w:val="cs-CZ"/>
              </w:rPr>
              <w:t xml:space="preserve">znamená v souladu s článkem </w:t>
            </w:r>
            <w:r w:rsidRPr="00C95058">
              <w:rPr>
                <w:lang w:val="cs-CZ"/>
              </w:rPr>
              <w:fldChar w:fldCharType="begin"/>
            </w:r>
            <w:r w:rsidRPr="00C95058">
              <w:rPr>
                <w:lang w:val="cs-CZ"/>
              </w:rPr>
              <w:instrText xml:space="preserve"> REF _Ref102670775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13.3</w:t>
            </w:r>
            <w:r w:rsidRPr="00C95058">
              <w:rPr>
                <w:lang w:val="cs-CZ"/>
              </w:rPr>
              <w:fldChar w:fldCharType="end"/>
            </w:r>
            <w:r w:rsidRPr="00C95058">
              <w:rPr>
                <w:lang w:val="cs-CZ"/>
              </w:rPr>
              <w:t xml:space="preserve"> této Smlouvy přehled stěžejních plnění předmětu Díla (milníky) a lhůt pro jejich plnění; </w:t>
            </w:r>
          </w:p>
        </w:tc>
      </w:tr>
      <w:tr w:rsidR="006978CC" w:rsidRPr="00C95058" w14:paraId="0213B449" w14:textId="77777777" w:rsidTr="000900BF">
        <w:tc>
          <w:tcPr>
            <w:tcW w:w="2506" w:type="dxa"/>
          </w:tcPr>
          <w:p w14:paraId="1A044FCE" w14:textId="77777777" w:rsidR="006978CC" w:rsidRPr="00C95058" w:rsidRDefault="0021161A" w:rsidP="009448E8">
            <w:pPr>
              <w:pStyle w:val="Normal2"/>
              <w:ind w:left="0"/>
              <w:jc w:val="left"/>
              <w:rPr>
                <w:b/>
                <w:lang w:val="cs-CZ"/>
              </w:rPr>
            </w:pPr>
            <w:r w:rsidRPr="00C95058">
              <w:rPr>
                <w:b/>
                <w:lang w:val="cs-CZ"/>
              </w:rPr>
              <w:t>Rozhodnutí o</w:t>
            </w:r>
            <w:r w:rsidR="009448E8" w:rsidRPr="00C95058">
              <w:rPr>
                <w:b/>
                <w:lang w:val="cs-CZ"/>
              </w:rPr>
              <w:t xml:space="preserve"> poskytnutí</w:t>
            </w:r>
            <w:r w:rsidRPr="00C95058">
              <w:rPr>
                <w:b/>
                <w:lang w:val="cs-CZ"/>
              </w:rPr>
              <w:t xml:space="preserve"> dotac</w:t>
            </w:r>
            <w:r w:rsidR="009448E8" w:rsidRPr="00C95058">
              <w:rPr>
                <w:b/>
                <w:lang w:val="cs-CZ"/>
              </w:rPr>
              <w:t>e</w:t>
            </w:r>
          </w:p>
        </w:tc>
        <w:tc>
          <w:tcPr>
            <w:tcW w:w="5608" w:type="dxa"/>
          </w:tcPr>
          <w:p w14:paraId="32765E7D" w14:textId="77777777" w:rsidR="006978CC" w:rsidRPr="00C95058" w:rsidRDefault="0021161A" w:rsidP="009448E8">
            <w:pPr>
              <w:pStyle w:val="Normal3"/>
              <w:widowControl w:val="0"/>
              <w:ind w:left="0"/>
              <w:rPr>
                <w:lang w:val="cs-CZ"/>
              </w:rPr>
            </w:pPr>
            <w:r w:rsidRPr="00C95058">
              <w:rPr>
                <w:lang w:val="cs-CZ"/>
              </w:rPr>
              <w:t xml:space="preserve">jsou rozhodnutí o poskytnutí dotace, či jiná obdobná potvrzení o přidělení dotace na realizaci Díla, která </w:t>
            </w:r>
            <w:r w:rsidR="009448E8" w:rsidRPr="00C95058">
              <w:rPr>
                <w:lang w:val="cs-CZ"/>
              </w:rPr>
              <w:t>je Objednatel povinen poskytnout Zhotoviteli bez zbytečného odkladu po jejich obdržení Objednatelem</w:t>
            </w:r>
            <w:r w:rsidRPr="00C95058">
              <w:rPr>
                <w:lang w:val="cs-CZ"/>
              </w:rPr>
              <w:t xml:space="preserve">, jakož i </w:t>
            </w:r>
            <w:r w:rsidR="009448E8" w:rsidRPr="00C95058">
              <w:rPr>
                <w:lang w:val="cs-CZ"/>
              </w:rPr>
              <w:t xml:space="preserve">jejich budoucí změny, </w:t>
            </w:r>
            <w:r w:rsidRPr="00C95058">
              <w:rPr>
                <w:lang w:val="cs-CZ"/>
              </w:rPr>
              <w:t>další budoucí rozhodnutí či veřejnoprávní smlouvy o poskytnutí dotace na financování Díla nebo jeho části, která Objednatel předá Zhotoviteli;</w:t>
            </w:r>
          </w:p>
        </w:tc>
      </w:tr>
      <w:tr w:rsidR="006978CC" w:rsidRPr="00C95058" w14:paraId="6DE0D7FE" w14:textId="77777777" w:rsidTr="000900BF">
        <w:tc>
          <w:tcPr>
            <w:tcW w:w="2506" w:type="dxa"/>
          </w:tcPr>
          <w:p w14:paraId="48F803F3" w14:textId="77777777" w:rsidR="006978CC" w:rsidRPr="00C95058" w:rsidRDefault="0021161A">
            <w:pPr>
              <w:pStyle w:val="Normal2"/>
              <w:ind w:left="0"/>
              <w:rPr>
                <w:b/>
                <w:lang w:val="cs-CZ"/>
              </w:rPr>
            </w:pPr>
            <w:r w:rsidRPr="00C95058">
              <w:rPr>
                <w:b/>
                <w:lang w:val="cs-CZ"/>
              </w:rPr>
              <w:t>Rozpočet</w:t>
            </w:r>
          </w:p>
        </w:tc>
        <w:tc>
          <w:tcPr>
            <w:tcW w:w="5608" w:type="dxa"/>
          </w:tcPr>
          <w:p w14:paraId="6DBC5A4B" w14:textId="242B9BA8" w:rsidR="006978CC" w:rsidRPr="001977F5" w:rsidRDefault="0021161A" w:rsidP="001977F5">
            <w:pPr>
              <w:pStyle w:val="Normal2"/>
              <w:ind w:left="0"/>
              <w:rPr>
                <w:lang w:val="cs-CZ"/>
              </w:rPr>
            </w:pPr>
            <w:r w:rsidRPr="00C95058">
              <w:rPr>
                <w:lang w:val="cs-CZ"/>
              </w:rPr>
              <w:t>znamená dokumenty uvedené v </w:t>
            </w:r>
            <w:r w:rsidRPr="00C95058">
              <w:rPr>
                <w:b/>
                <w:lang w:val="cs-CZ"/>
              </w:rPr>
              <w:t xml:space="preserve">Příloze </w:t>
            </w:r>
            <w:r w:rsidR="00C9403F" w:rsidRPr="00C95058">
              <w:rPr>
                <w:b/>
                <w:lang w:val="cs-CZ"/>
              </w:rPr>
              <w:t>6</w:t>
            </w:r>
            <w:r w:rsidR="00C9403F" w:rsidRPr="00C95058">
              <w:rPr>
                <w:lang w:val="cs-CZ"/>
              </w:rPr>
              <w:t xml:space="preserve"> </w:t>
            </w:r>
            <w:r w:rsidRPr="00C95058">
              <w:rPr>
                <w:lang w:val="cs-CZ"/>
              </w:rPr>
              <w:t>této Smlouvy uvádějící jednotkové ocenění položek výkazu výměr dle zadávací dokumentace Zadávacího řízení tak, jak byly Zhotovitelem předloženy v rámci Zadávacího řízení, a</w:t>
            </w:r>
            <w:r w:rsidR="00450FBD" w:rsidRPr="00C95058">
              <w:rPr>
                <w:lang w:val="cs-CZ"/>
              </w:rPr>
              <w:t> </w:t>
            </w:r>
            <w:r w:rsidRPr="00C95058">
              <w:rPr>
                <w:lang w:val="cs-CZ"/>
              </w:rPr>
              <w:t>obsahující dále ocenění ostatních nákladů Zhotovitele na</w:t>
            </w:r>
            <w:r w:rsidR="00450FBD" w:rsidRPr="00C95058">
              <w:rPr>
                <w:lang w:val="cs-CZ"/>
              </w:rPr>
              <w:t> </w:t>
            </w:r>
            <w:r w:rsidRPr="00C95058">
              <w:rPr>
                <w:lang w:val="cs-CZ"/>
              </w:rPr>
              <w:t>splnění povinností Zhotovitele uvedených ve Smlouvě</w:t>
            </w:r>
            <w:r w:rsidR="00A953D2">
              <w:rPr>
                <w:lang w:val="cs-CZ"/>
              </w:rPr>
              <w:t xml:space="preserve">. Předmětem Rozpočtu nejsou </w:t>
            </w:r>
            <w:r w:rsidR="00A953D2" w:rsidRPr="00C95058">
              <w:rPr>
                <w:lang w:val="cs-CZ"/>
              </w:rPr>
              <w:t>dodávky mobiliáře (mobilního nábytku) a koncových prvků slaboproudu (audiovizuální technika, počítače apod.)</w:t>
            </w:r>
            <w:r w:rsidR="00A953D2">
              <w:rPr>
                <w:lang w:val="cs-CZ"/>
              </w:rPr>
              <w:t>, které jsou předmětem s</w:t>
            </w:r>
            <w:r w:rsidR="004B7679">
              <w:rPr>
                <w:lang w:val="cs-CZ"/>
              </w:rPr>
              <w:t>amostatné zakázky</w:t>
            </w:r>
            <w:r w:rsidR="00A35432">
              <w:rPr>
                <w:lang w:val="cs-CZ"/>
              </w:rPr>
              <w:t xml:space="preserve">. Tyto položky Rozpočtu </w:t>
            </w:r>
            <w:r w:rsidR="0051345B">
              <w:rPr>
                <w:lang w:val="cs-CZ"/>
              </w:rPr>
              <w:t>(a rovněž Projektové dokumentace)</w:t>
            </w:r>
            <w:r w:rsidR="00A35432">
              <w:rPr>
                <w:lang w:val="cs-CZ"/>
              </w:rPr>
              <w:t>, které nejsou předmětem Zadávacího řízení, jsou</w:t>
            </w:r>
            <w:r w:rsidR="0051345B">
              <w:rPr>
                <w:lang w:val="cs-CZ"/>
              </w:rPr>
              <w:t xml:space="preserve"> v rozpočtu</w:t>
            </w:r>
            <w:r w:rsidR="00A35432">
              <w:rPr>
                <w:lang w:val="cs-CZ"/>
              </w:rPr>
              <w:t xml:space="preserve"> příslušným způsobem vyznačeny</w:t>
            </w:r>
            <w:r w:rsidRPr="001977F5">
              <w:rPr>
                <w:lang w:val="cs-CZ"/>
              </w:rPr>
              <w:t>;</w:t>
            </w:r>
          </w:p>
        </w:tc>
      </w:tr>
      <w:tr w:rsidR="006978CC" w:rsidRPr="00C95058" w14:paraId="4AAE6508" w14:textId="77777777" w:rsidTr="000900BF">
        <w:tc>
          <w:tcPr>
            <w:tcW w:w="2506" w:type="dxa"/>
          </w:tcPr>
          <w:p w14:paraId="65CB2913" w14:textId="77777777" w:rsidR="006978CC" w:rsidRPr="00C95058" w:rsidRDefault="0021161A">
            <w:pPr>
              <w:pStyle w:val="Normal2"/>
              <w:ind w:left="0"/>
              <w:rPr>
                <w:b/>
                <w:lang w:val="cs-CZ"/>
              </w:rPr>
            </w:pPr>
            <w:r w:rsidRPr="00C95058">
              <w:rPr>
                <w:b/>
                <w:lang w:val="cs-CZ"/>
              </w:rPr>
              <w:t>Smlouva</w:t>
            </w:r>
          </w:p>
        </w:tc>
        <w:tc>
          <w:tcPr>
            <w:tcW w:w="5608" w:type="dxa"/>
          </w:tcPr>
          <w:p w14:paraId="3DF3BD35" w14:textId="2B55D336" w:rsidR="00814706" w:rsidRPr="00C95058" w:rsidRDefault="0021161A">
            <w:pPr>
              <w:pStyle w:val="Normal2"/>
              <w:keepNext/>
              <w:widowControl w:val="0"/>
              <w:ind w:left="0"/>
              <w:rPr>
                <w:lang w:val="cs-CZ"/>
              </w:rPr>
            </w:pPr>
            <w:r w:rsidRPr="00C95058">
              <w:rPr>
                <w:lang w:val="cs-CZ"/>
              </w:rPr>
              <w:t xml:space="preserve">znamená tuto Smlouvu včetně jejích </w:t>
            </w:r>
            <w:r w:rsidR="00100053" w:rsidRPr="00C95058">
              <w:rPr>
                <w:lang w:val="cs-CZ"/>
              </w:rPr>
              <w:t>P</w:t>
            </w:r>
            <w:r w:rsidRPr="00C95058">
              <w:rPr>
                <w:lang w:val="cs-CZ"/>
              </w:rPr>
              <w:t>říloh a všech případných změn a dodatků;</w:t>
            </w:r>
          </w:p>
        </w:tc>
      </w:tr>
      <w:tr w:rsidR="00814706" w:rsidRPr="00C95058" w14:paraId="4F254750" w14:textId="77777777" w:rsidTr="000900BF">
        <w:tc>
          <w:tcPr>
            <w:tcW w:w="2506" w:type="dxa"/>
          </w:tcPr>
          <w:p w14:paraId="1F66C863" w14:textId="77777777" w:rsidR="00814706" w:rsidRPr="00C95058" w:rsidRDefault="00814706">
            <w:pPr>
              <w:pStyle w:val="Normal2"/>
              <w:ind w:left="0"/>
              <w:rPr>
                <w:b/>
                <w:lang w:val="cs-CZ"/>
              </w:rPr>
            </w:pPr>
            <w:r w:rsidRPr="00C95058">
              <w:rPr>
                <w:b/>
                <w:lang w:val="cs-CZ"/>
              </w:rPr>
              <w:t>Stávající budovy</w:t>
            </w:r>
          </w:p>
        </w:tc>
        <w:tc>
          <w:tcPr>
            <w:tcW w:w="5608" w:type="dxa"/>
          </w:tcPr>
          <w:p w14:paraId="452247B2" w14:textId="5C8ABAFE" w:rsidR="00814706" w:rsidRPr="00C95058" w:rsidRDefault="00814706">
            <w:pPr>
              <w:pStyle w:val="Normal2"/>
              <w:keepNext/>
              <w:widowControl w:val="0"/>
              <w:ind w:left="0"/>
              <w:rPr>
                <w:lang w:val="cs-CZ"/>
              </w:rPr>
            </w:pPr>
            <w:r w:rsidRPr="00C95058">
              <w:rPr>
                <w:lang w:val="cs-CZ"/>
              </w:rPr>
              <w:t xml:space="preserve">má význam uvedený </w:t>
            </w:r>
            <w:r w:rsidR="00D53C84" w:rsidRPr="00C95058">
              <w:rPr>
                <w:lang w:val="cs-CZ"/>
              </w:rPr>
              <w:t xml:space="preserve">v písm. </w:t>
            </w:r>
            <w:r w:rsidR="00D53C84" w:rsidRPr="00C95058">
              <w:rPr>
                <w:lang w:val="cs-CZ"/>
              </w:rPr>
              <w:fldChar w:fldCharType="begin"/>
            </w:r>
            <w:r w:rsidR="00D53C84" w:rsidRPr="00C95058">
              <w:rPr>
                <w:lang w:val="cs-CZ"/>
              </w:rPr>
              <w:instrText xml:space="preserve"> REF _Ref53745294 \r \h </w:instrText>
            </w:r>
            <w:r w:rsidR="00C95058">
              <w:rPr>
                <w:lang w:val="cs-CZ"/>
              </w:rPr>
              <w:instrText xml:space="preserve"> \* MERGEFORMAT </w:instrText>
            </w:r>
            <w:r w:rsidR="00D53C84" w:rsidRPr="00C95058">
              <w:rPr>
                <w:lang w:val="cs-CZ"/>
              </w:rPr>
            </w:r>
            <w:r w:rsidR="00D53C84" w:rsidRPr="00C95058">
              <w:rPr>
                <w:lang w:val="cs-CZ"/>
              </w:rPr>
              <w:fldChar w:fldCharType="separate"/>
            </w:r>
            <w:r w:rsidR="00F20402">
              <w:rPr>
                <w:lang w:val="cs-CZ"/>
              </w:rPr>
              <w:t>(A)</w:t>
            </w:r>
            <w:r w:rsidR="00D53C84" w:rsidRPr="00C95058">
              <w:rPr>
                <w:lang w:val="cs-CZ"/>
              </w:rPr>
              <w:fldChar w:fldCharType="end"/>
            </w:r>
            <w:r w:rsidR="00D53C84" w:rsidRPr="00C95058">
              <w:rPr>
                <w:lang w:val="cs-CZ"/>
              </w:rPr>
              <w:t xml:space="preserve"> Preambule</w:t>
            </w:r>
            <w:r w:rsidRPr="00C95058">
              <w:rPr>
                <w:lang w:val="cs-CZ"/>
              </w:rPr>
              <w:t>;</w:t>
            </w:r>
          </w:p>
        </w:tc>
      </w:tr>
      <w:tr w:rsidR="006978CC" w:rsidRPr="00C95058" w14:paraId="025CFF8C" w14:textId="77777777" w:rsidTr="000900BF">
        <w:tc>
          <w:tcPr>
            <w:tcW w:w="2506" w:type="dxa"/>
          </w:tcPr>
          <w:p w14:paraId="642DA51F" w14:textId="77777777" w:rsidR="006978CC" w:rsidRPr="00C95058" w:rsidRDefault="0021161A">
            <w:pPr>
              <w:pStyle w:val="Normal2"/>
              <w:ind w:left="0"/>
              <w:rPr>
                <w:b/>
                <w:lang w:val="cs-CZ"/>
              </w:rPr>
            </w:pPr>
            <w:r w:rsidRPr="00C95058">
              <w:rPr>
                <w:b/>
                <w:lang w:val="cs-CZ"/>
              </w:rPr>
              <w:t>Stavba</w:t>
            </w:r>
          </w:p>
        </w:tc>
        <w:tc>
          <w:tcPr>
            <w:tcW w:w="5608" w:type="dxa"/>
          </w:tcPr>
          <w:p w14:paraId="46248707" w14:textId="37638296" w:rsidR="006978CC" w:rsidRPr="00C95058" w:rsidRDefault="0021161A">
            <w:pPr>
              <w:pStyle w:val="Normal2"/>
              <w:ind w:left="0"/>
              <w:rPr>
                <w:lang w:val="cs-CZ"/>
              </w:rPr>
            </w:pPr>
            <w:r w:rsidRPr="00C95058">
              <w:rPr>
                <w:lang w:val="cs-CZ"/>
              </w:rPr>
              <w:t>znamená</w:t>
            </w:r>
            <w:r w:rsidR="0053453D" w:rsidRPr="00C95058">
              <w:rPr>
                <w:lang w:val="cs-CZ"/>
              </w:rPr>
              <w:t xml:space="preserve"> </w:t>
            </w:r>
            <w:r w:rsidR="00D21D72" w:rsidRPr="00C95058">
              <w:rPr>
                <w:lang w:val="cs-CZ"/>
              </w:rPr>
              <w:t xml:space="preserve">stavební realizaci </w:t>
            </w:r>
            <w:r w:rsidR="0053453D" w:rsidRPr="00C95058">
              <w:rPr>
                <w:lang w:val="cs-CZ"/>
              </w:rPr>
              <w:t xml:space="preserve">Díla zahrnující </w:t>
            </w:r>
            <w:r w:rsidR="00814706" w:rsidRPr="00C95058">
              <w:rPr>
                <w:lang w:val="cs-CZ"/>
              </w:rPr>
              <w:t>S</w:t>
            </w:r>
            <w:r w:rsidR="000900BF" w:rsidRPr="00C95058">
              <w:rPr>
                <w:lang w:val="cs-CZ"/>
              </w:rPr>
              <w:t xml:space="preserve">távající budovy </w:t>
            </w:r>
            <w:r w:rsidR="0053453D" w:rsidRPr="00C95058">
              <w:rPr>
                <w:lang w:val="cs-CZ"/>
              </w:rPr>
              <w:t>a</w:t>
            </w:r>
            <w:r w:rsidR="00450FBD" w:rsidRPr="00C95058">
              <w:rPr>
                <w:lang w:val="cs-CZ"/>
              </w:rPr>
              <w:t> </w:t>
            </w:r>
            <w:r w:rsidR="0053453D" w:rsidRPr="00C95058">
              <w:rPr>
                <w:lang w:val="cs-CZ"/>
              </w:rPr>
              <w:t xml:space="preserve">další nemovitosti budované </w:t>
            </w:r>
            <w:r w:rsidR="00EA728A" w:rsidRPr="00C95058">
              <w:rPr>
                <w:lang w:val="cs-CZ"/>
              </w:rPr>
              <w:t xml:space="preserve">v souladu s Projektovou dokumentací </w:t>
            </w:r>
            <w:r w:rsidR="0053453D" w:rsidRPr="00C95058">
              <w:rPr>
                <w:lang w:val="cs-CZ"/>
              </w:rPr>
              <w:t xml:space="preserve">do vlastnictví </w:t>
            </w:r>
            <w:r w:rsidR="00134B83" w:rsidRPr="00C95058">
              <w:rPr>
                <w:lang w:val="cs-CZ"/>
              </w:rPr>
              <w:t xml:space="preserve">či správy </w:t>
            </w:r>
            <w:r w:rsidR="0053453D" w:rsidRPr="00C95058">
              <w:rPr>
                <w:lang w:val="cs-CZ"/>
              </w:rPr>
              <w:t>Objednatele</w:t>
            </w:r>
            <w:r w:rsidRPr="00C95058">
              <w:rPr>
                <w:lang w:val="cs-CZ"/>
              </w:rPr>
              <w:t>;</w:t>
            </w:r>
          </w:p>
        </w:tc>
      </w:tr>
      <w:tr w:rsidR="00D439EA" w:rsidRPr="00C95058" w14:paraId="199CB3DC" w14:textId="77777777" w:rsidTr="000900BF">
        <w:tc>
          <w:tcPr>
            <w:tcW w:w="2506" w:type="dxa"/>
          </w:tcPr>
          <w:p w14:paraId="2054C846" w14:textId="07CE5867" w:rsidR="00D439EA" w:rsidRPr="00C95058" w:rsidRDefault="00D439EA">
            <w:pPr>
              <w:pStyle w:val="Normal2"/>
              <w:ind w:left="0"/>
              <w:rPr>
                <w:b/>
                <w:lang w:val="cs-CZ"/>
              </w:rPr>
            </w:pPr>
            <w:r w:rsidRPr="00C95058">
              <w:rPr>
                <w:b/>
                <w:lang w:val="cs-CZ"/>
              </w:rPr>
              <w:t>Stavbyvedoucí</w:t>
            </w:r>
          </w:p>
        </w:tc>
        <w:tc>
          <w:tcPr>
            <w:tcW w:w="5608" w:type="dxa"/>
          </w:tcPr>
          <w:p w14:paraId="6F93F14B" w14:textId="28D2756C" w:rsidR="00D439EA" w:rsidRPr="00C95058" w:rsidRDefault="00D439EA">
            <w:pPr>
              <w:pStyle w:val="Normal2"/>
              <w:ind w:left="0"/>
              <w:rPr>
                <w:lang w:val="cs-CZ"/>
              </w:rPr>
            </w:pPr>
            <w:r w:rsidRPr="00C95058">
              <w:rPr>
                <w:lang w:val="cs-CZ"/>
              </w:rPr>
              <w:t xml:space="preserve">znamená osobu, která je uvedena </w:t>
            </w:r>
            <w:proofErr w:type="spellStart"/>
            <w:r w:rsidRPr="00C95058">
              <w:rPr>
                <w:lang w:val="cs-CZ"/>
              </w:rPr>
              <w:t>uvedena</w:t>
            </w:r>
            <w:proofErr w:type="spellEnd"/>
            <w:r w:rsidRPr="00C95058">
              <w:rPr>
                <w:lang w:val="cs-CZ"/>
              </w:rPr>
              <w:t xml:space="preserve"> v </w:t>
            </w:r>
            <w:r w:rsidRPr="00C95058">
              <w:rPr>
                <w:b/>
                <w:bCs/>
                <w:lang w:val="cs-CZ"/>
              </w:rPr>
              <w:t>Příloze 7</w:t>
            </w:r>
            <w:r w:rsidRPr="00C95058">
              <w:rPr>
                <w:lang w:val="cs-CZ"/>
              </w:rPr>
              <w:t xml:space="preserve"> této Smlouvy jako </w:t>
            </w:r>
            <w:proofErr w:type="gramStart"/>
            <w:r w:rsidR="002D752D" w:rsidRPr="00C95058">
              <w:rPr>
                <w:lang w:val="cs-CZ"/>
              </w:rPr>
              <w:t>S</w:t>
            </w:r>
            <w:r w:rsidRPr="00C95058">
              <w:rPr>
                <w:lang w:val="cs-CZ"/>
              </w:rPr>
              <w:t>tavbyvedoucí ;</w:t>
            </w:r>
            <w:proofErr w:type="gramEnd"/>
          </w:p>
        </w:tc>
      </w:tr>
      <w:tr w:rsidR="006978CC" w:rsidRPr="00C95058" w14:paraId="79AFCFD6" w14:textId="77777777" w:rsidTr="000900BF">
        <w:tc>
          <w:tcPr>
            <w:tcW w:w="2506" w:type="dxa"/>
          </w:tcPr>
          <w:p w14:paraId="44C455D5" w14:textId="77777777" w:rsidR="006978CC" w:rsidRPr="00C95058" w:rsidRDefault="0021161A">
            <w:pPr>
              <w:pStyle w:val="Normal2"/>
              <w:ind w:left="0"/>
              <w:rPr>
                <w:b/>
                <w:lang w:val="cs-CZ"/>
              </w:rPr>
            </w:pPr>
            <w:r w:rsidRPr="00C95058">
              <w:rPr>
                <w:b/>
                <w:lang w:val="cs-CZ"/>
              </w:rPr>
              <w:lastRenderedPageBreak/>
              <w:t>Stavební deník</w:t>
            </w:r>
          </w:p>
        </w:tc>
        <w:tc>
          <w:tcPr>
            <w:tcW w:w="5608" w:type="dxa"/>
          </w:tcPr>
          <w:p w14:paraId="3B1D9A28" w14:textId="716A15D7" w:rsidR="006978CC" w:rsidRPr="00C95058" w:rsidRDefault="0021161A">
            <w:pPr>
              <w:pStyle w:val="Normal2"/>
              <w:ind w:left="0"/>
              <w:rPr>
                <w:lang w:val="cs-CZ"/>
              </w:rPr>
            </w:pPr>
            <w:r w:rsidRPr="00C95058">
              <w:rPr>
                <w:lang w:val="cs-CZ"/>
              </w:rPr>
              <w:t xml:space="preserve">má význam uvedený v článku </w:t>
            </w:r>
            <w:r w:rsidRPr="00C95058">
              <w:rPr>
                <w:lang w:val="cs-CZ"/>
              </w:rPr>
              <w:fldChar w:fldCharType="begin"/>
            </w:r>
            <w:r w:rsidRPr="00C95058">
              <w:rPr>
                <w:lang w:val="cs-CZ"/>
              </w:rPr>
              <w:instrText xml:space="preserve"> REF _Ref17276264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3.1</w:t>
            </w:r>
            <w:r w:rsidRPr="00C95058">
              <w:rPr>
                <w:lang w:val="cs-CZ"/>
              </w:rPr>
              <w:fldChar w:fldCharType="end"/>
            </w:r>
            <w:r w:rsidRPr="00C95058">
              <w:rPr>
                <w:lang w:val="cs-CZ"/>
              </w:rPr>
              <w:t xml:space="preserve"> písm. </w:t>
            </w:r>
            <w:r w:rsidRPr="00C95058">
              <w:rPr>
                <w:lang w:val="cs-CZ"/>
              </w:rPr>
              <w:fldChar w:fldCharType="begin"/>
            </w:r>
            <w:r w:rsidRPr="00C95058">
              <w:rPr>
                <w:lang w:val="cs-CZ"/>
              </w:rPr>
              <w:instrText xml:space="preserve"> REF _Ref17275749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(c)</w:t>
            </w:r>
            <w:r w:rsidRPr="00C95058">
              <w:rPr>
                <w:lang w:val="cs-CZ"/>
              </w:rPr>
              <w:fldChar w:fldCharType="end"/>
            </w:r>
            <w:r w:rsidRPr="00C95058">
              <w:rPr>
                <w:lang w:val="cs-CZ"/>
              </w:rPr>
              <w:t xml:space="preserve"> bod (i)</w:t>
            </w:r>
            <w:r w:rsidR="00D37C92" w:rsidRPr="00C95058">
              <w:rPr>
                <w:lang w:val="cs-CZ"/>
              </w:rPr>
              <w:t xml:space="preserve"> Smlouvy</w:t>
            </w:r>
            <w:r w:rsidRPr="00C95058">
              <w:rPr>
                <w:lang w:val="cs-CZ"/>
              </w:rPr>
              <w:t>;</w:t>
            </w:r>
          </w:p>
        </w:tc>
      </w:tr>
      <w:tr w:rsidR="006978CC" w:rsidRPr="00C95058" w14:paraId="3DC92621" w14:textId="77777777" w:rsidTr="000900BF">
        <w:tc>
          <w:tcPr>
            <w:tcW w:w="2506" w:type="dxa"/>
          </w:tcPr>
          <w:p w14:paraId="68C546BE" w14:textId="77777777" w:rsidR="006978CC" w:rsidRPr="00C95058" w:rsidRDefault="0021161A">
            <w:pPr>
              <w:pStyle w:val="Normal2"/>
              <w:ind w:left="0"/>
              <w:rPr>
                <w:b/>
                <w:lang w:val="cs-CZ"/>
              </w:rPr>
            </w:pPr>
            <w:r w:rsidRPr="00C95058">
              <w:rPr>
                <w:b/>
                <w:lang w:val="cs-CZ"/>
              </w:rPr>
              <w:t>Stavební povolení</w:t>
            </w:r>
          </w:p>
        </w:tc>
        <w:tc>
          <w:tcPr>
            <w:tcW w:w="5608" w:type="dxa"/>
          </w:tcPr>
          <w:p w14:paraId="7337C68E" w14:textId="3C260A07" w:rsidR="006978CC" w:rsidRPr="00C95058" w:rsidRDefault="0021161A">
            <w:pPr>
              <w:pStyle w:val="Normal2"/>
              <w:ind w:left="0"/>
              <w:rPr>
                <w:lang w:val="cs-CZ"/>
              </w:rPr>
            </w:pPr>
            <w:r w:rsidRPr="00C95058">
              <w:rPr>
                <w:lang w:val="cs-CZ"/>
              </w:rPr>
              <w:t xml:space="preserve">znamená rozhodnutí </w:t>
            </w:r>
            <w:r w:rsidR="005542C1" w:rsidRPr="00C95058">
              <w:rPr>
                <w:lang w:val="cs-CZ"/>
              </w:rPr>
              <w:t>č. j. UMCP1 387291/2019 ze dne 10.9.2019, s nabytím právní moci dne 16.3.2020</w:t>
            </w:r>
            <w:r w:rsidRPr="00C95058">
              <w:rPr>
                <w:lang w:val="cs-CZ"/>
              </w:rPr>
              <w:t>,</w:t>
            </w:r>
            <w:r w:rsidR="00006FD9" w:rsidRPr="00C95058">
              <w:rPr>
                <w:lang w:val="cs-CZ"/>
              </w:rPr>
              <w:t xml:space="preserve"> ve smyslu rozhodnutí o jeho prodloužení č. j. UMCP1 152823/2022</w:t>
            </w:r>
            <w:r w:rsidRPr="00C95058">
              <w:rPr>
                <w:lang w:val="cs-CZ"/>
              </w:rPr>
              <w:t xml:space="preserve"> </w:t>
            </w:r>
            <w:r w:rsidR="00006FD9" w:rsidRPr="00C95058">
              <w:rPr>
                <w:lang w:val="cs-CZ"/>
              </w:rPr>
              <w:t>ze</w:t>
            </w:r>
            <w:r w:rsidR="00C22033" w:rsidRPr="00C95058">
              <w:rPr>
                <w:lang w:val="cs-CZ"/>
              </w:rPr>
              <w:t> </w:t>
            </w:r>
            <w:r w:rsidR="00006FD9" w:rsidRPr="00C95058">
              <w:rPr>
                <w:lang w:val="cs-CZ"/>
              </w:rPr>
              <w:t xml:space="preserve">dne 19.4.2022, jejichž </w:t>
            </w:r>
            <w:r w:rsidRPr="00C95058">
              <w:rPr>
                <w:lang w:val="cs-CZ"/>
              </w:rPr>
              <w:t xml:space="preserve">kopie </w:t>
            </w:r>
            <w:r w:rsidR="00006FD9" w:rsidRPr="00C95058">
              <w:rPr>
                <w:lang w:val="cs-CZ"/>
              </w:rPr>
              <w:t xml:space="preserve">jsou </w:t>
            </w:r>
            <w:r w:rsidRPr="00C95058">
              <w:rPr>
                <w:lang w:val="cs-CZ"/>
              </w:rPr>
              <w:t xml:space="preserve">součástí </w:t>
            </w:r>
            <w:r w:rsidRPr="00C95058">
              <w:rPr>
                <w:b/>
                <w:lang w:val="cs-CZ"/>
              </w:rPr>
              <w:t>Přílohy</w:t>
            </w:r>
            <w:r w:rsidR="00C22033" w:rsidRPr="00C95058">
              <w:rPr>
                <w:b/>
                <w:lang w:val="cs-CZ"/>
              </w:rPr>
              <w:t> </w:t>
            </w:r>
            <w:r w:rsidR="00C9403F" w:rsidRPr="00C95058">
              <w:rPr>
                <w:b/>
                <w:lang w:val="cs-CZ"/>
              </w:rPr>
              <w:t>5</w:t>
            </w:r>
            <w:r w:rsidR="00207419" w:rsidRPr="00C95058">
              <w:rPr>
                <w:b/>
                <w:lang w:val="cs-CZ"/>
              </w:rPr>
              <w:t xml:space="preserve"> </w:t>
            </w:r>
            <w:bookmarkStart w:id="13" w:name="_Hlk76198615"/>
            <w:r w:rsidR="00207419" w:rsidRPr="00C95058">
              <w:rPr>
                <w:bCs/>
                <w:lang w:val="cs-CZ"/>
              </w:rPr>
              <w:t>této Smlouvy</w:t>
            </w:r>
            <w:bookmarkEnd w:id="13"/>
            <w:r w:rsidRPr="00C95058">
              <w:rPr>
                <w:bCs/>
                <w:lang w:val="cs-CZ"/>
              </w:rPr>
              <w:t>;</w:t>
            </w:r>
          </w:p>
        </w:tc>
      </w:tr>
      <w:tr w:rsidR="006978CC" w:rsidRPr="00C95058" w14:paraId="35DE71F3" w14:textId="77777777" w:rsidTr="000900BF">
        <w:tc>
          <w:tcPr>
            <w:tcW w:w="2506" w:type="dxa"/>
          </w:tcPr>
          <w:p w14:paraId="68C8933B" w14:textId="77777777" w:rsidR="006978CC" w:rsidRPr="00C95058" w:rsidRDefault="0021161A">
            <w:pPr>
              <w:pStyle w:val="Normal2"/>
              <w:ind w:left="0"/>
              <w:rPr>
                <w:b/>
                <w:lang w:val="cs-CZ"/>
              </w:rPr>
            </w:pPr>
            <w:r w:rsidRPr="00C95058">
              <w:rPr>
                <w:b/>
                <w:lang w:val="cs-CZ"/>
              </w:rPr>
              <w:t>Stavební zákon</w:t>
            </w:r>
          </w:p>
        </w:tc>
        <w:tc>
          <w:tcPr>
            <w:tcW w:w="5608" w:type="dxa"/>
          </w:tcPr>
          <w:p w14:paraId="71C53711" w14:textId="1A5B87DC" w:rsidR="006978CC" w:rsidRPr="00C95058" w:rsidRDefault="0021161A">
            <w:pPr>
              <w:pStyle w:val="Normal2"/>
              <w:ind w:left="0"/>
              <w:rPr>
                <w:lang w:val="cs-CZ"/>
              </w:rPr>
            </w:pPr>
            <w:r w:rsidRPr="00C95058">
              <w:rPr>
                <w:lang w:val="cs-CZ"/>
              </w:rPr>
              <w:t>znamená zákon č. 183/2006 Sb., o územním plánování a</w:t>
            </w:r>
            <w:r w:rsidR="00C22033" w:rsidRPr="00C95058">
              <w:rPr>
                <w:lang w:val="cs-CZ"/>
              </w:rPr>
              <w:t> </w:t>
            </w:r>
            <w:r w:rsidRPr="00C95058">
              <w:rPr>
                <w:lang w:val="cs-CZ"/>
              </w:rPr>
              <w:t>stavebním řádu (stavební zákon), ve znění pozdějších předpisů;</w:t>
            </w:r>
          </w:p>
        </w:tc>
      </w:tr>
      <w:tr w:rsidR="006978CC" w:rsidRPr="00C95058" w14:paraId="1D417866" w14:textId="77777777" w:rsidTr="000900BF">
        <w:tc>
          <w:tcPr>
            <w:tcW w:w="2506" w:type="dxa"/>
          </w:tcPr>
          <w:p w14:paraId="31C64AF9" w14:textId="77777777" w:rsidR="006978CC" w:rsidRPr="00C95058" w:rsidRDefault="0021161A">
            <w:pPr>
              <w:pStyle w:val="Normal2"/>
              <w:ind w:left="0"/>
              <w:rPr>
                <w:b/>
                <w:lang w:val="cs-CZ"/>
              </w:rPr>
            </w:pPr>
            <w:r w:rsidRPr="00C95058">
              <w:rPr>
                <w:b/>
                <w:lang w:val="cs-CZ"/>
              </w:rPr>
              <w:t>Staveniště</w:t>
            </w:r>
          </w:p>
        </w:tc>
        <w:tc>
          <w:tcPr>
            <w:tcW w:w="5608" w:type="dxa"/>
          </w:tcPr>
          <w:p w14:paraId="1F37082D" w14:textId="3F5583AB" w:rsidR="006978CC" w:rsidRPr="00C95058" w:rsidRDefault="0021161A">
            <w:pPr>
              <w:pStyle w:val="Normal2"/>
              <w:ind w:left="0"/>
              <w:rPr>
                <w:lang w:val="cs-CZ"/>
              </w:rPr>
            </w:pPr>
            <w:r w:rsidRPr="00C95058">
              <w:rPr>
                <w:lang w:val="cs-CZ"/>
              </w:rPr>
              <w:t xml:space="preserve">znamená místo, kde budou probíhat Práce, tj. zejména Pozemky </w:t>
            </w:r>
            <w:r w:rsidR="000900BF" w:rsidRPr="00C95058">
              <w:rPr>
                <w:lang w:val="cs-CZ"/>
              </w:rPr>
              <w:t>Objednatele</w:t>
            </w:r>
            <w:r w:rsidRPr="00C95058">
              <w:rPr>
                <w:lang w:val="cs-CZ"/>
              </w:rPr>
              <w:t xml:space="preserve"> a případně veškeré další přilehlé nemovité věci</w:t>
            </w:r>
            <w:r w:rsidR="00931983" w:rsidRPr="00C95058">
              <w:rPr>
                <w:lang w:val="cs-CZ"/>
              </w:rPr>
              <w:t xml:space="preserve"> včetně </w:t>
            </w:r>
            <w:r w:rsidR="00B1293A" w:rsidRPr="00C95058">
              <w:rPr>
                <w:lang w:val="cs-CZ"/>
              </w:rPr>
              <w:t xml:space="preserve">Stávajících </w:t>
            </w:r>
            <w:r w:rsidR="00931983" w:rsidRPr="00C95058">
              <w:rPr>
                <w:lang w:val="cs-CZ"/>
              </w:rPr>
              <w:t>budov</w:t>
            </w:r>
            <w:r w:rsidRPr="00C95058">
              <w:rPr>
                <w:lang w:val="cs-CZ"/>
              </w:rPr>
              <w:t>, které budou a mohou být dotčeny stavebními pracemi;</w:t>
            </w:r>
          </w:p>
        </w:tc>
      </w:tr>
      <w:tr w:rsidR="006978CC" w:rsidRPr="00C95058" w14:paraId="2529A787" w14:textId="77777777" w:rsidTr="000900BF">
        <w:tc>
          <w:tcPr>
            <w:tcW w:w="2506" w:type="dxa"/>
          </w:tcPr>
          <w:p w14:paraId="73B4908E" w14:textId="77777777" w:rsidR="006978CC" w:rsidRPr="00C95058" w:rsidRDefault="0021161A">
            <w:pPr>
              <w:pStyle w:val="Normal2"/>
              <w:ind w:left="0"/>
              <w:rPr>
                <w:b/>
                <w:lang w:val="cs-CZ"/>
              </w:rPr>
            </w:pPr>
            <w:r w:rsidRPr="00C95058">
              <w:rPr>
                <w:b/>
                <w:lang w:val="cs-CZ"/>
              </w:rPr>
              <w:t>Poddodavatel</w:t>
            </w:r>
          </w:p>
        </w:tc>
        <w:tc>
          <w:tcPr>
            <w:tcW w:w="5608" w:type="dxa"/>
          </w:tcPr>
          <w:p w14:paraId="711A9DEE" w14:textId="77777777" w:rsidR="006978CC" w:rsidRPr="00C95058" w:rsidRDefault="0021161A">
            <w:pPr>
              <w:pStyle w:val="Normal2"/>
              <w:ind w:left="0"/>
              <w:rPr>
                <w:lang w:val="cs-CZ"/>
              </w:rPr>
            </w:pPr>
            <w:r w:rsidRPr="00C95058">
              <w:rPr>
                <w:lang w:val="cs-CZ"/>
              </w:rPr>
              <w:t>znamená jakoukoli právnickou nebo fyzickou osobu, s níž Zhotovitel uzavřel smlouvu na provedení některých částí předmětu Smlouvy;</w:t>
            </w:r>
          </w:p>
        </w:tc>
      </w:tr>
      <w:tr w:rsidR="006978CC" w:rsidRPr="00C95058" w14:paraId="097436F7" w14:textId="77777777" w:rsidTr="000900BF">
        <w:tc>
          <w:tcPr>
            <w:tcW w:w="2506" w:type="dxa"/>
          </w:tcPr>
          <w:p w14:paraId="4A0CA775" w14:textId="77777777" w:rsidR="006978CC" w:rsidRPr="00C95058" w:rsidRDefault="0021161A" w:rsidP="007A0699">
            <w:pPr>
              <w:pStyle w:val="Normal2"/>
              <w:ind w:left="0"/>
              <w:rPr>
                <w:b/>
                <w:lang w:val="cs-CZ"/>
              </w:rPr>
            </w:pPr>
            <w:r w:rsidRPr="00C95058">
              <w:rPr>
                <w:b/>
                <w:lang w:val="cs-CZ"/>
              </w:rPr>
              <w:t>TD</w:t>
            </w:r>
            <w:r w:rsidR="007A0699" w:rsidRPr="00C95058">
              <w:rPr>
                <w:b/>
                <w:lang w:val="cs-CZ"/>
              </w:rPr>
              <w:t>S</w:t>
            </w:r>
          </w:p>
        </w:tc>
        <w:tc>
          <w:tcPr>
            <w:tcW w:w="5608" w:type="dxa"/>
          </w:tcPr>
          <w:p w14:paraId="6280FCEF" w14:textId="39FD794F" w:rsidR="006978CC" w:rsidRPr="00C95058" w:rsidRDefault="0021161A" w:rsidP="007A0699">
            <w:pPr>
              <w:pStyle w:val="Normal2"/>
              <w:ind w:left="0"/>
              <w:rPr>
                <w:lang w:val="cs-CZ"/>
              </w:rPr>
            </w:pPr>
            <w:r w:rsidRPr="00C95058">
              <w:rPr>
                <w:lang w:val="cs-CZ"/>
              </w:rPr>
              <w:t xml:space="preserve">znamená technický dozor stavebníka, tj. osobu nebo osoby pověřené Objednatelem kontrolovat a dohlížet na technickou stránkou provádění Díla; ke dni podpisu Smlouvy je osoba </w:t>
            </w:r>
            <w:r w:rsidR="007A0699" w:rsidRPr="00C95058">
              <w:rPr>
                <w:lang w:val="cs-CZ"/>
              </w:rPr>
              <w:t xml:space="preserve">TDS </w:t>
            </w:r>
            <w:r w:rsidRPr="00C95058">
              <w:rPr>
                <w:lang w:val="cs-CZ"/>
              </w:rPr>
              <w:t xml:space="preserve">uvedena v článku </w:t>
            </w:r>
            <w:r w:rsidRPr="00C95058">
              <w:rPr>
                <w:lang w:val="cs-CZ"/>
              </w:rPr>
              <w:fldChar w:fldCharType="begin"/>
            </w:r>
            <w:r w:rsidRPr="00C95058">
              <w:rPr>
                <w:lang w:val="cs-CZ"/>
              </w:rPr>
              <w:instrText xml:space="preserve"> REF _Ref17394798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24.1</w:t>
            </w:r>
            <w:r w:rsidRPr="00C95058">
              <w:rPr>
                <w:lang w:val="cs-CZ"/>
              </w:rPr>
              <w:fldChar w:fldCharType="end"/>
            </w:r>
            <w:r w:rsidR="00D37C92" w:rsidRPr="00C95058">
              <w:rPr>
                <w:lang w:val="cs-CZ"/>
              </w:rPr>
              <w:t xml:space="preserve"> Smlouvy</w:t>
            </w:r>
            <w:r w:rsidRPr="00C95058">
              <w:rPr>
                <w:lang w:val="cs-CZ"/>
              </w:rPr>
              <w:t xml:space="preserve">; </w:t>
            </w:r>
          </w:p>
        </w:tc>
      </w:tr>
      <w:tr w:rsidR="006978CC" w:rsidRPr="00C95058" w14:paraId="63765DBB" w14:textId="77777777" w:rsidTr="000900BF">
        <w:tc>
          <w:tcPr>
            <w:tcW w:w="2506" w:type="dxa"/>
          </w:tcPr>
          <w:p w14:paraId="4A6D68E9" w14:textId="77777777" w:rsidR="006978CC" w:rsidRPr="00C95058" w:rsidRDefault="0021161A">
            <w:pPr>
              <w:pStyle w:val="Normal2"/>
              <w:ind w:left="0"/>
              <w:rPr>
                <w:b/>
                <w:lang w:val="cs-CZ"/>
              </w:rPr>
            </w:pPr>
            <w:r w:rsidRPr="00C95058">
              <w:rPr>
                <w:b/>
                <w:lang w:val="cs-CZ"/>
              </w:rPr>
              <w:t>Vyšší moc</w:t>
            </w:r>
          </w:p>
        </w:tc>
        <w:tc>
          <w:tcPr>
            <w:tcW w:w="5608" w:type="dxa"/>
          </w:tcPr>
          <w:p w14:paraId="625EA1E9" w14:textId="46334418" w:rsidR="006978CC" w:rsidRPr="00C95058" w:rsidRDefault="0021161A">
            <w:pPr>
              <w:pStyle w:val="Normal2"/>
              <w:ind w:left="0"/>
              <w:rPr>
                <w:lang w:val="cs-CZ"/>
              </w:rPr>
            </w:pPr>
            <w:r w:rsidRPr="00C95058">
              <w:rPr>
                <w:lang w:val="cs-CZ"/>
              </w:rPr>
              <w:t>znamená mimořádnou událost nebo okolnost, kterou nemohla žádná ze Stran před podpisem této Smlouvy předvídat ani</w:t>
            </w:r>
            <w:r w:rsidR="00C22033" w:rsidRPr="00C95058">
              <w:rPr>
                <w:lang w:val="cs-CZ"/>
              </w:rPr>
              <w:t> </w:t>
            </w:r>
            <w:r w:rsidRPr="00C95058">
              <w:rPr>
                <w:lang w:val="cs-CZ"/>
              </w:rPr>
              <w:t>jí</w:t>
            </w:r>
            <w:r w:rsidR="00C22033" w:rsidRPr="00C95058">
              <w:rPr>
                <w:lang w:val="cs-CZ"/>
              </w:rPr>
              <w:t> </w:t>
            </w:r>
            <w:r w:rsidRPr="00C95058">
              <w:rPr>
                <w:lang w:val="cs-CZ"/>
              </w:rPr>
              <w:t>předejít přijetím preventivního opatření, která je mimo jakoukoliv kontrolu kterékoliv Strany a nebyla způsobena úmyslně nebo z nedbalosti jednáním nebo opomenutím kterékoliv Strany a brání příslušné straně v řádném anebo včasném plnění jejich povinností dle této Smlouvy. Takovými událostmi nebo okolnostmi jsou zejména, nikoliv však výlučně, válka, teroristický útok, občanské nepokoje, vzpoura, generální stávka, přítomnost ionizujícího nebo</w:t>
            </w:r>
            <w:r w:rsidR="00C22033" w:rsidRPr="00C95058">
              <w:rPr>
                <w:lang w:val="cs-CZ"/>
              </w:rPr>
              <w:t> </w:t>
            </w:r>
            <w:r w:rsidRPr="00C95058">
              <w:rPr>
                <w:lang w:val="cs-CZ"/>
              </w:rPr>
              <w:t>radioaktivního záření, záplava či jiné živelné nebo přírodní katastrofy</w:t>
            </w:r>
            <w:r w:rsidR="00E677C3" w:rsidRPr="00C95058">
              <w:rPr>
                <w:lang w:val="cs-CZ"/>
              </w:rPr>
              <w:t xml:space="preserve"> a rovněž archeologický nález</w:t>
            </w:r>
            <w:r w:rsidRPr="00C95058">
              <w:rPr>
                <w:lang w:val="cs-CZ"/>
              </w:rPr>
              <w:t>;</w:t>
            </w:r>
          </w:p>
        </w:tc>
      </w:tr>
      <w:tr w:rsidR="006978CC" w:rsidRPr="00C95058" w14:paraId="4F3B7F77" w14:textId="77777777" w:rsidTr="000900BF">
        <w:tc>
          <w:tcPr>
            <w:tcW w:w="2506" w:type="dxa"/>
          </w:tcPr>
          <w:p w14:paraId="4EF6B2F6" w14:textId="77777777" w:rsidR="006978CC" w:rsidRPr="00C95058" w:rsidRDefault="0021161A">
            <w:pPr>
              <w:pStyle w:val="Normal2"/>
              <w:ind w:left="0"/>
              <w:rPr>
                <w:b/>
                <w:lang w:val="cs-CZ"/>
              </w:rPr>
            </w:pPr>
            <w:r w:rsidRPr="00C95058">
              <w:rPr>
                <w:b/>
                <w:lang w:val="cs-CZ"/>
              </w:rPr>
              <w:t>Výzva k zahájení</w:t>
            </w:r>
          </w:p>
        </w:tc>
        <w:tc>
          <w:tcPr>
            <w:tcW w:w="5608" w:type="dxa"/>
          </w:tcPr>
          <w:p w14:paraId="693C7403" w14:textId="0D08A287" w:rsidR="006978CC" w:rsidRPr="00C95058" w:rsidRDefault="0021161A">
            <w:pPr>
              <w:pStyle w:val="Normal2"/>
              <w:ind w:left="0"/>
              <w:rPr>
                <w:lang w:val="cs-CZ"/>
              </w:rPr>
            </w:pPr>
            <w:r w:rsidRPr="00C95058">
              <w:rPr>
                <w:lang w:val="cs-CZ"/>
              </w:rPr>
              <w:t xml:space="preserve">má význam uvedený v článku </w:t>
            </w:r>
            <w:r w:rsidRPr="00C95058">
              <w:rPr>
                <w:lang w:val="cs-CZ"/>
              </w:rPr>
              <w:fldChar w:fldCharType="begin"/>
            </w:r>
            <w:r w:rsidRPr="00C95058">
              <w:rPr>
                <w:lang w:val="cs-CZ"/>
              </w:rPr>
              <w:instrText xml:space="preserve"> REF _Ref19644114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13.2</w:t>
            </w:r>
            <w:r w:rsidRPr="00C95058">
              <w:rPr>
                <w:lang w:val="cs-CZ"/>
              </w:rPr>
              <w:fldChar w:fldCharType="end"/>
            </w:r>
            <w:r w:rsidR="00D37C92" w:rsidRPr="00C95058">
              <w:rPr>
                <w:lang w:val="cs-CZ"/>
              </w:rPr>
              <w:t xml:space="preserve"> Smlouvy</w:t>
            </w:r>
            <w:r w:rsidRPr="00C95058">
              <w:rPr>
                <w:lang w:val="cs-CZ"/>
              </w:rPr>
              <w:t>;</w:t>
            </w:r>
          </w:p>
        </w:tc>
      </w:tr>
      <w:tr w:rsidR="006978CC" w:rsidRPr="00C95058" w14:paraId="0E8F2797" w14:textId="77777777" w:rsidTr="000900BF">
        <w:tc>
          <w:tcPr>
            <w:tcW w:w="2506" w:type="dxa"/>
          </w:tcPr>
          <w:p w14:paraId="3895D30B" w14:textId="77777777" w:rsidR="006978CC" w:rsidRPr="00C95058" w:rsidRDefault="0021161A">
            <w:pPr>
              <w:pStyle w:val="Normal2"/>
              <w:ind w:left="0"/>
              <w:rPr>
                <w:b/>
                <w:lang w:val="cs-CZ"/>
              </w:rPr>
            </w:pPr>
            <w:r w:rsidRPr="00C95058">
              <w:rPr>
                <w:b/>
                <w:lang w:val="cs-CZ"/>
              </w:rPr>
              <w:t xml:space="preserve">Záruční doba </w:t>
            </w:r>
          </w:p>
        </w:tc>
        <w:tc>
          <w:tcPr>
            <w:tcW w:w="5608" w:type="dxa"/>
          </w:tcPr>
          <w:p w14:paraId="66CE2C87" w14:textId="511A5B84" w:rsidR="006978CC" w:rsidRPr="00C95058" w:rsidRDefault="0021161A">
            <w:pPr>
              <w:pStyle w:val="Normal2"/>
              <w:ind w:left="0"/>
              <w:rPr>
                <w:lang w:val="cs-CZ"/>
              </w:rPr>
            </w:pPr>
            <w:r w:rsidRPr="00C95058">
              <w:rPr>
                <w:lang w:val="cs-CZ"/>
              </w:rPr>
              <w:t xml:space="preserve">Má význam uvedený v článku </w:t>
            </w:r>
            <w:r w:rsidRPr="00C95058">
              <w:rPr>
                <w:lang w:val="cs-CZ"/>
              </w:rPr>
              <w:fldChar w:fldCharType="begin"/>
            </w:r>
            <w:r w:rsidRPr="00C95058">
              <w:rPr>
                <w:lang w:val="cs-CZ"/>
              </w:rPr>
              <w:instrText xml:space="preserve"> REF _Ref22631098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17.2</w:t>
            </w:r>
            <w:r w:rsidRPr="00C95058">
              <w:rPr>
                <w:lang w:val="cs-CZ"/>
              </w:rPr>
              <w:fldChar w:fldCharType="end"/>
            </w:r>
            <w:r w:rsidR="00D37C92" w:rsidRPr="00C95058">
              <w:rPr>
                <w:lang w:val="cs-CZ"/>
              </w:rPr>
              <w:t xml:space="preserve"> Smlouvy</w:t>
            </w:r>
            <w:r w:rsidRPr="00C95058">
              <w:rPr>
                <w:lang w:val="cs-CZ"/>
              </w:rPr>
              <w:t>;</w:t>
            </w:r>
          </w:p>
        </w:tc>
      </w:tr>
      <w:tr w:rsidR="006978CC" w:rsidRPr="00C95058" w14:paraId="4DC20D74" w14:textId="77777777" w:rsidTr="000900BF">
        <w:tc>
          <w:tcPr>
            <w:tcW w:w="2506" w:type="dxa"/>
          </w:tcPr>
          <w:p w14:paraId="24EE7897" w14:textId="77777777" w:rsidR="006978CC" w:rsidRPr="00C95058" w:rsidRDefault="0021161A">
            <w:pPr>
              <w:pStyle w:val="Normal2"/>
              <w:ind w:left="0"/>
              <w:rPr>
                <w:b/>
                <w:lang w:val="cs-CZ"/>
              </w:rPr>
            </w:pPr>
            <w:r w:rsidRPr="00C95058">
              <w:rPr>
                <w:b/>
                <w:lang w:val="cs-CZ"/>
              </w:rPr>
              <w:t>Zákon o DPH</w:t>
            </w:r>
          </w:p>
        </w:tc>
        <w:tc>
          <w:tcPr>
            <w:tcW w:w="5608" w:type="dxa"/>
          </w:tcPr>
          <w:p w14:paraId="6B94FD30" w14:textId="77777777" w:rsidR="006978CC" w:rsidRPr="00C95058" w:rsidRDefault="0021161A">
            <w:pPr>
              <w:pStyle w:val="Normal2"/>
              <w:ind w:left="0"/>
              <w:rPr>
                <w:lang w:val="cs-CZ"/>
              </w:rPr>
            </w:pPr>
            <w:r w:rsidRPr="00C95058">
              <w:rPr>
                <w:lang w:val="cs-CZ"/>
              </w:rPr>
              <w:t>znamená</w:t>
            </w:r>
            <w:r w:rsidRPr="00C95058">
              <w:rPr>
                <w:b/>
                <w:bCs/>
                <w:smallCaps/>
                <w:lang w:val="cs-CZ"/>
              </w:rPr>
              <w:t xml:space="preserve"> </w:t>
            </w:r>
            <w:r w:rsidRPr="00C95058">
              <w:rPr>
                <w:lang w:val="cs-CZ"/>
              </w:rPr>
              <w:t>zákon č. 235/2004 Sb., o dani z přidané hodnoty, ve znění pozdějších předpisů;</w:t>
            </w:r>
          </w:p>
        </w:tc>
      </w:tr>
      <w:tr w:rsidR="006978CC" w:rsidRPr="00C95058" w14:paraId="4EC32702" w14:textId="77777777" w:rsidTr="000900BF">
        <w:tc>
          <w:tcPr>
            <w:tcW w:w="2506" w:type="dxa"/>
          </w:tcPr>
          <w:p w14:paraId="288AEE17" w14:textId="77777777" w:rsidR="006978CC" w:rsidRPr="00C95058" w:rsidRDefault="0021161A">
            <w:pPr>
              <w:pStyle w:val="Normal2"/>
              <w:ind w:left="0"/>
              <w:rPr>
                <w:b/>
                <w:lang w:val="cs-CZ"/>
              </w:rPr>
            </w:pPr>
            <w:r w:rsidRPr="00C95058">
              <w:rPr>
                <w:b/>
                <w:lang w:val="cs-CZ"/>
              </w:rPr>
              <w:t>Zákon o registru smluv</w:t>
            </w:r>
          </w:p>
        </w:tc>
        <w:tc>
          <w:tcPr>
            <w:tcW w:w="5608" w:type="dxa"/>
          </w:tcPr>
          <w:p w14:paraId="74DC9EC0" w14:textId="37C83120" w:rsidR="006978CC" w:rsidRPr="00C95058" w:rsidRDefault="0021161A">
            <w:pPr>
              <w:pStyle w:val="Normal2"/>
              <w:ind w:left="0"/>
              <w:rPr>
                <w:lang w:val="cs-CZ"/>
              </w:rPr>
            </w:pPr>
            <w:r w:rsidRPr="00C95058">
              <w:rPr>
                <w:lang w:val="cs-CZ"/>
              </w:rPr>
              <w:t>znamená zákon č. 340/2015 Sb., o zvláštních podmínkách účinnosti některých smluv, uveřejňování těchto smluv a</w:t>
            </w:r>
            <w:r w:rsidR="00C22033" w:rsidRPr="00C95058">
              <w:rPr>
                <w:lang w:val="cs-CZ"/>
              </w:rPr>
              <w:t> </w:t>
            </w:r>
            <w:r w:rsidRPr="00C95058">
              <w:rPr>
                <w:lang w:val="cs-CZ"/>
              </w:rPr>
              <w:t>o registru smluv (zákon o registru smluv), ve znění pozdějších předpisů;</w:t>
            </w:r>
          </w:p>
        </w:tc>
      </w:tr>
      <w:tr w:rsidR="006978CC" w:rsidRPr="00C95058" w14:paraId="190973E0" w14:textId="77777777" w:rsidTr="000900BF">
        <w:tc>
          <w:tcPr>
            <w:tcW w:w="2506" w:type="dxa"/>
          </w:tcPr>
          <w:p w14:paraId="2FBC49ED" w14:textId="77777777" w:rsidR="006978CC" w:rsidRPr="00C95058" w:rsidRDefault="0021161A" w:rsidP="004E7494">
            <w:pPr>
              <w:pStyle w:val="Normal2"/>
              <w:ind w:left="0"/>
              <w:jc w:val="left"/>
              <w:rPr>
                <w:b/>
                <w:lang w:val="cs-CZ"/>
              </w:rPr>
            </w:pPr>
            <w:r w:rsidRPr="00C95058">
              <w:rPr>
                <w:b/>
                <w:lang w:val="cs-CZ"/>
              </w:rPr>
              <w:t>Zákon o zadávání veřejných zakázek</w:t>
            </w:r>
          </w:p>
        </w:tc>
        <w:tc>
          <w:tcPr>
            <w:tcW w:w="5608" w:type="dxa"/>
          </w:tcPr>
          <w:p w14:paraId="656CC689" w14:textId="77777777" w:rsidR="006978CC" w:rsidRPr="00C95058" w:rsidRDefault="0021161A">
            <w:pPr>
              <w:pStyle w:val="Normal2"/>
              <w:ind w:left="0"/>
              <w:rPr>
                <w:lang w:val="cs-CZ"/>
              </w:rPr>
            </w:pPr>
            <w:r w:rsidRPr="00C95058">
              <w:rPr>
                <w:lang w:val="cs-CZ"/>
              </w:rPr>
              <w:t>znamená zákon č. 134/2016 Sb., o zadávání veřejných zakázek, ve znění pozdějších předpisů;</w:t>
            </w:r>
          </w:p>
        </w:tc>
      </w:tr>
      <w:tr w:rsidR="00B20502" w:rsidRPr="00C95058" w14:paraId="43694BC9" w14:textId="77777777" w:rsidTr="000900BF">
        <w:tc>
          <w:tcPr>
            <w:tcW w:w="2506" w:type="dxa"/>
          </w:tcPr>
          <w:p w14:paraId="1AAF26C1" w14:textId="77777777" w:rsidR="00B20502" w:rsidRPr="00C95058" w:rsidRDefault="00B20502">
            <w:pPr>
              <w:pStyle w:val="Normal2"/>
              <w:ind w:left="0"/>
              <w:rPr>
                <w:b/>
                <w:lang w:val="cs-CZ"/>
              </w:rPr>
            </w:pPr>
            <w:r w:rsidRPr="00C95058">
              <w:rPr>
                <w:b/>
                <w:lang w:val="cs-CZ"/>
              </w:rPr>
              <w:t>Zákoník práce</w:t>
            </w:r>
          </w:p>
        </w:tc>
        <w:tc>
          <w:tcPr>
            <w:tcW w:w="5608" w:type="dxa"/>
          </w:tcPr>
          <w:p w14:paraId="4C6E6D70" w14:textId="4E114FF4" w:rsidR="00B20502" w:rsidRPr="00C95058" w:rsidRDefault="00B20502">
            <w:pPr>
              <w:pStyle w:val="Normal2"/>
              <w:ind w:left="0"/>
              <w:rPr>
                <w:lang w:val="cs-CZ"/>
              </w:rPr>
            </w:pPr>
            <w:r w:rsidRPr="00C95058">
              <w:rPr>
                <w:lang w:val="cs-CZ"/>
              </w:rPr>
              <w:t xml:space="preserve">znamená zákon č. 262/2006 Sb., zákoník práce, </w:t>
            </w:r>
            <w:r w:rsidR="0046561E" w:rsidRPr="00C95058">
              <w:rPr>
                <w:lang w:val="cs-CZ"/>
              </w:rPr>
              <w:t>ve znění pozdějších předpisů</w:t>
            </w:r>
            <w:r w:rsidR="00986B65" w:rsidRPr="00C95058">
              <w:rPr>
                <w:lang w:val="cs-CZ"/>
              </w:rPr>
              <w:t>;</w:t>
            </w:r>
          </w:p>
        </w:tc>
      </w:tr>
      <w:tr w:rsidR="006978CC" w:rsidRPr="00C95058" w14:paraId="0DB1D93E" w14:textId="77777777" w:rsidTr="000900BF">
        <w:tc>
          <w:tcPr>
            <w:tcW w:w="2506" w:type="dxa"/>
          </w:tcPr>
          <w:p w14:paraId="398D3FA7" w14:textId="77777777" w:rsidR="006978CC" w:rsidRPr="00C95058" w:rsidRDefault="0021161A">
            <w:pPr>
              <w:pStyle w:val="Normal2"/>
              <w:ind w:left="0"/>
              <w:rPr>
                <w:b/>
                <w:lang w:val="cs-CZ"/>
              </w:rPr>
            </w:pPr>
            <w:r w:rsidRPr="00C95058">
              <w:rPr>
                <w:b/>
                <w:lang w:val="cs-CZ"/>
              </w:rPr>
              <w:lastRenderedPageBreak/>
              <w:t>Zástupce Objednatele</w:t>
            </w:r>
          </w:p>
        </w:tc>
        <w:tc>
          <w:tcPr>
            <w:tcW w:w="5608" w:type="dxa"/>
          </w:tcPr>
          <w:p w14:paraId="7ACFB724" w14:textId="56FFBF94" w:rsidR="006978CC" w:rsidRPr="00C95058" w:rsidRDefault="0021161A">
            <w:pPr>
              <w:pStyle w:val="Normal2"/>
              <w:ind w:left="0"/>
              <w:rPr>
                <w:lang w:val="cs-CZ"/>
              </w:rPr>
            </w:pPr>
            <w:r w:rsidRPr="00C95058">
              <w:rPr>
                <w:lang w:val="cs-CZ"/>
              </w:rPr>
              <w:t xml:space="preserve">znamená fyzickou osobu jmenovanou Objednatelem jako Zástupce Objednatele dle článku </w:t>
            </w:r>
            <w:r w:rsidRPr="00C95058">
              <w:rPr>
                <w:lang w:val="cs-CZ"/>
              </w:rPr>
              <w:fldChar w:fldCharType="begin"/>
            </w:r>
            <w:r w:rsidRPr="00C95058">
              <w:rPr>
                <w:lang w:val="cs-CZ"/>
              </w:rPr>
              <w:instrText xml:space="preserve"> REF _Ref17394798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24.1</w:t>
            </w:r>
            <w:r w:rsidRPr="00C95058">
              <w:rPr>
                <w:lang w:val="cs-CZ"/>
              </w:rPr>
              <w:fldChar w:fldCharType="end"/>
            </w:r>
            <w:r w:rsidR="00D37C92" w:rsidRPr="00C95058">
              <w:rPr>
                <w:lang w:val="cs-CZ"/>
              </w:rPr>
              <w:t xml:space="preserve"> Smlouvy</w:t>
            </w:r>
            <w:r w:rsidRPr="00C95058">
              <w:rPr>
                <w:lang w:val="cs-CZ"/>
              </w:rPr>
              <w:t>;</w:t>
            </w:r>
          </w:p>
        </w:tc>
      </w:tr>
      <w:tr w:rsidR="006978CC" w:rsidRPr="00C95058" w14:paraId="0577D3D7" w14:textId="77777777" w:rsidTr="000900BF">
        <w:tc>
          <w:tcPr>
            <w:tcW w:w="2506" w:type="dxa"/>
          </w:tcPr>
          <w:p w14:paraId="7AE7C80E" w14:textId="77777777" w:rsidR="006978CC" w:rsidRPr="00C95058" w:rsidRDefault="0021161A">
            <w:pPr>
              <w:pStyle w:val="Normal2"/>
              <w:ind w:left="0"/>
              <w:rPr>
                <w:b/>
                <w:lang w:val="cs-CZ"/>
              </w:rPr>
            </w:pPr>
            <w:r w:rsidRPr="00C95058">
              <w:rPr>
                <w:b/>
                <w:lang w:val="cs-CZ"/>
              </w:rPr>
              <w:t>Zástupce Zhotovitele</w:t>
            </w:r>
          </w:p>
        </w:tc>
        <w:tc>
          <w:tcPr>
            <w:tcW w:w="5608" w:type="dxa"/>
          </w:tcPr>
          <w:p w14:paraId="28F2CB8E" w14:textId="4C91AD22" w:rsidR="006978CC" w:rsidRPr="00C95058" w:rsidRDefault="0021161A">
            <w:pPr>
              <w:pStyle w:val="Normal2"/>
              <w:ind w:left="0"/>
              <w:rPr>
                <w:lang w:val="cs-CZ"/>
              </w:rPr>
            </w:pPr>
            <w:r w:rsidRPr="00C95058">
              <w:rPr>
                <w:lang w:val="cs-CZ"/>
              </w:rPr>
              <w:t xml:space="preserve">znamená fyzickou osobu jmenovanou Zhotovitelem jako Zástupce Zhotovitele dle článku </w:t>
            </w:r>
            <w:r w:rsidRPr="00C95058">
              <w:rPr>
                <w:lang w:val="cs-CZ"/>
              </w:rPr>
              <w:fldChar w:fldCharType="begin"/>
            </w:r>
            <w:r w:rsidRPr="00C95058">
              <w:rPr>
                <w:lang w:val="cs-CZ"/>
              </w:rPr>
              <w:instrText xml:space="preserve"> REF _Ref17394798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24.1</w:t>
            </w:r>
            <w:r w:rsidRPr="00C95058">
              <w:rPr>
                <w:lang w:val="cs-CZ"/>
              </w:rPr>
              <w:fldChar w:fldCharType="end"/>
            </w:r>
            <w:r w:rsidR="00D37C92" w:rsidRPr="00C95058">
              <w:rPr>
                <w:lang w:val="cs-CZ"/>
              </w:rPr>
              <w:t xml:space="preserve"> Smlouvy</w:t>
            </w:r>
            <w:r w:rsidRPr="00C95058">
              <w:rPr>
                <w:lang w:val="cs-CZ"/>
              </w:rPr>
              <w:t>;</w:t>
            </w:r>
          </w:p>
        </w:tc>
      </w:tr>
      <w:tr w:rsidR="0063754B" w:rsidRPr="00C95058" w14:paraId="476EAEA8" w14:textId="77777777" w:rsidTr="000900BF">
        <w:tc>
          <w:tcPr>
            <w:tcW w:w="2506" w:type="dxa"/>
          </w:tcPr>
          <w:p w14:paraId="171564C5" w14:textId="5B57E813" w:rsidR="0063754B" w:rsidRPr="00C95058" w:rsidRDefault="0063754B" w:rsidP="0063754B">
            <w:pPr>
              <w:pStyle w:val="Normal2"/>
              <w:ind w:left="0"/>
              <w:rPr>
                <w:b/>
                <w:lang w:val="cs-CZ"/>
              </w:rPr>
            </w:pPr>
            <w:r w:rsidRPr="00C95058">
              <w:rPr>
                <w:b/>
                <w:lang w:val="cs-CZ"/>
              </w:rPr>
              <w:t>Zástupce stavbyvedoucího</w:t>
            </w:r>
          </w:p>
        </w:tc>
        <w:tc>
          <w:tcPr>
            <w:tcW w:w="5608" w:type="dxa"/>
          </w:tcPr>
          <w:p w14:paraId="2AC7A0C0" w14:textId="6D859DDD" w:rsidR="0063754B" w:rsidRPr="00C95058" w:rsidRDefault="0063754B" w:rsidP="0063754B">
            <w:pPr>
              <w:pStyle w:val="Normal2"/>
              <w:ind w:left="0"/>
              <w:rPr>
                <w:lang w:val="cs-CZ"/>
              </w:rPr>
            </w:pPr>
            <w:r w:rsidRPr="00C95058">
              <w:rPr>
                <w:lang w:val="cs-CZ"/>
              </w:rPr>
              <w:t xml:space="preserve">znamená osobu, která je uvedena </w:t>
            </w:r>
            <w:proofErr w:type="spellStart"/>
            <w:r w:rsidRPr="00C95058">
              <w:rPr>
                <w:lang w:val="cs-CZ"/>
              </w:rPr>
              <w:t>uvedena</w:t>
            </w:r>
            <w:proofErr w:type="spellEnd"/>
            <w:r w:rsidRPr="00C95058">
              <w:rPr>
                <w:lang w:val="cs-CZ"/>
              </w:rPr>
              <w:t xml:space="preserve"> v </w:t>
            </w:r>
            <w:r w:rsidRPr="00C95058">
              <w:rPr>
                <w:b/>
                <w:bCs/>
                <w:lang w:val="cs-CZ"/>
              </w:rPr>
              <w:t>Příloze 7</w:t>
            </w:r>
            <w:r w:rsidRPr="00C95058">
              <w:rPr>
                <w:lang w:val="cs-CZ"/>
              </w:rPr>
              <w:t xml:space="preserve"> této Smlouvy jako </w:t>
            </w:r>
            <w:r w:rsidR="002D752D" w:rsidRPr="00C95058">
              <w:rPr>
                <w:lang w:val="cs-CZ"/>
              </w:rPr>
              <w:t>Zástupce s</w:t>
            </w:r>
            <w:r w:rsidRPr="00C95058">
              <w:rPr>
                <w:lang w:val="cs-CZ"/>
              </w:rPr>
              <w:t>tavbyvedoucí</w:t>
            </w:r>
            <w:r w:rsidR="002D752D" w:rsidRPr="00C95058">
              <w:rPr>
                <w:lang w:val="cs-CZ"/>
              </w:rPr>
              <w:t>ho</w:t>
            </w:r>
            <w:r w:rsidRPr="00C95058">
              <w:rPr>
                <w:lang w:val="cs-CZ"/>
              </w:rPr>
              <w:t xml:space="preserve"> </w:t>
            </w:r>
            <w:r w:rsidR="002D752D" w:rsidRPr="00C95058">
              <w:rPr>
                <w:lang w:val="cs-CZ"/>
              </w:rPr>
              <w:t>1</w:t>
            </w:r>
            <w:r w:rsidRPr="00C95058">
              <w:rPr>
                <w:lang w:val="cs-CZ"/>
              </w:rPr>
              <w:t xml:space="preserve"> anebo </w:t>
            </w:r>
            <w:r w:rsidR="002D752D" w:rsidRPr="00C95058">
              <w:rPr>
                <w:lang w:val="cs-CZ"/>
              </w:rPr>
              <w:t>Zástupce s</w:t>
            </w:r>
            <w:r w:rsidRPr="00C95058">
              <w:rPr>
                <w:lang w:val="cs-CZ"/>
              </w:rPr>
              <w:t>tavbyvedoucí</w:t>
            </w:r>
            <w:r w:rsidR="002D752D" w:rsidRPr="00C95058">
              <w:rPr>
                <w:lang w:val="cs-CZ"/>
              </w:rPr>
              <w:t>ho</w:t>
            </w:r>
            <w:r w:rsidRPr="00C95058">
              <w:rPr>
                <w:lang w:val="cs-CZ"/>
              </w:rPr>
              <w:t xml:space="preserve"> </w:t>
            </w:r>
            <w:r w:rsidR="002D752D" w:rsidRPr="00C95058">
              <w:rPr>
                <w:lang w:val="cs-CZ"/>
              </w:rPr>
              <w:t>2</w:t>
            </w:r>
            <w:r w:rsidRPr="00C95058">
              <w:rPr>
                <w:lang w:val="cs-CZ"/>
              </w:rPr>
              <w:t>;</w:t>
            </w:r>
          </w:p>
        </w:tc>
      </w:tr>
      <w:tr w:rsidR="0063754B" w:rsidRPr="00C95058" w14:paraId="049C23AB" w14:textId="77777777" w:rsidTr="000900BF">
        <w:tc>
          <w:tcPr>
            <w:tcW w:w="2506" w:type="dxa"/>
          </w:tcPr>
          <w:p w14:paraId="61069CFF" w14:textId="77777777" w:rsidR="0063754B" w:rsidRPr="00C95058" w:rsidRDefault="0063754B" w:rsidP="0063754B">
            <w:pPr>
              <w:pStyle w:val="Normal2"/>
              <w:ind w:left="0"/>
              <w:rPr>
                <w:b/>
                <w:lang w:val="cs-CZ"/>
              </w:rPr>
            </w:pPr>
            <w:r w:rsidRPr="00C95058">
              <w:rPr>
                <w:b/>
                <w:lang w:val="cs-CZ"/>
              </w:rPr>
              <w:t>Změna</w:t>
            </w:r>
          </w:p>
        </w:tc>
        <w:tc>
          <w:tcPr>
            <w:tcW w:w="5608" w:type="dxa"/>
          </w:tcPr>
          <w:p w14:paraId="55C1BDD3" w14:textId="7AB1795E" w:rsidR="0063754B" w:rsidRPr="00C95058" w:rsidRDefault="0063754B" w:rsidP="0063754B">
            <w:pPr>
              <w:pStyle w:val="Normal2"/>
              <w:ind w:left="0"/>
              <w:rPr>
                <w:lang w:val="cs-CZ"/>
              </w:rPr>
            </w:pPr>
            <w:r w:rsidRPr="00C95058">
              <w:rPr>
                <w:lang w:val="cs-CZ"/>
              </w:rPr>
              <w:t xml:space="preserve">znamená odchylku od specifikace Díla nebo Harmonogramu prací či Přehledu milníků postupem dle článku </w:t>
            </w:r>
            <w:r w:rsidRPr="00C95058">
              <w:rPr>
                <w:lang w:val="cs-CZ"/>
              </w:rPr>
              <w:fldChar w:fldCharType="begin"/>
            </w:r>
            <w:r w:rsidRPr="00C95058">
              <w:rPr>
                <w:lang w:val="cs-CZ"/>
              </w:rPr>
              <w:instrText xml:space="preserve"> REF _Ref17359102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9</w:t>
            </w:r>
            <w:r w:rsidRPr="00C95058">
              <w:rPr>
                <w:lang w:val="cs-CZ"/>
              </w:rPr>
              <w:fldChar w:fldCharType="end"/>
            </w:r>
            <w:r w:rsidRPr="00C95058">
              <w:rPr>
                <w:lang w:val="cs-CZ"/>
              </w:rPr>
              <w:t xml:space="preserve"> Smlouvy.</w:t>
            </w:r>
          </w:p>
        </w:tc>
      </w:tr>
    </w:tbl>
    <w:p w14:paraId="75110CB1" w14:textId="77777777" w:rsidR="006978CC" w:rsidRPr="00C95058" w:rsidRDefault="0021161A">
      <w:pPr>
        <w:pStyle w:val="Nadpis2"/>
        <w:keepNext w:val="0"/>
        <w:widowControl w:val="0"/>
        <w:spacing w:before="120"/>
        <w:ind w:left="709"/>
        <w:rPr>
          <w:b w:val="0"/>
          <w:smallCaps w:val="0"/>
          <w:lang w:val="cs-CZ"/>
        </w:rPr>
      </w:pPr>
      <w:bookmarkStart w:id="14" w:name="_DV_M21"/>
      <w:bookmarkStart w:id="15" w:name="_DV_M35"/>
      <w:bookmarkStart w:id="16" w:name="_DV_M46"/>
      <w:bookmarkStart w:id="17" w:name="_DV_M47"/>
      <w:bookmarkStart w:id="18" w:name="_DV_M51"/>
      <w:bookmarkEnd w:id="14"/>
      <w:bookmarkEnd w:id="15"/>
      <w:bookmarkEnd w:id="16"/>
      <w:bookmarkEnd w:id="17"/>
      <w:bookmarkEnd w:id="18"/>
      <w:r w:rsidRPr="00C95058">
        <w:rPr>
          <w:b w:val="0"/>
          <w:smallCaps w:val="0"/>
          <w:lang w:val="cs-CZ"/>
        </w:rPr>
        <w:t>Pro výklad této Smlouvy platí následující pravidla:</w:t>
      </w:r>
    </w:p>
    <w:p w14:paraId="2A20DDA2" w14:textId="37516203" w:rsidR="006978CC" w:rsidRPr="00C95058" w:rsidRDefault="0021161A">
      <w:pPr>
        <w:widowControl w:val="0"/>
        <w:numPr>
          <w:ilvl w:val="0"/>
          <w:numId w:val="7"/>
        </w:numPr>
        <w:spacing w:before="120" w:after="120"/>
        <w:ind w:left="1134" w:hanging="425"/>
        <w:rPr>
          <w:sz w:val="22"/>
          <w:szCs w:val="22"/>
        </w:rPr>
      </w:pPr>
      <w:r w:rsidRPr="00C95058">
        <w:rPr>
          <w:sz w:val="22"/>
          <w:szCs w:val="22"/>
        </w:rPr>
        <w:t xml:space="preserve">Odkazy na "články" a "přílohy" se vykládají jako odkazy na příslušné články a </w:t>
      </w:r>
      <w:r w:rsidR="00100053" w:rsidRPr="00C95058">
        <w:rPr>
          <w:sz w:val="22"/>
          <w:szCs w:val="22"/>
        </w:rPr>
        <w:t xml:space="preserve">Přílohy </w:t>
      </w:r>
      <w:r w:rsidRPr="00C95058">
        <w:rPr>
          <w:sz w:val="22"/>
          <w:szCs w:val="22"/>
        </w:rPr>
        <w:t>této Smlouvy. Přílohy jsou nedílnou součástí této Smlouvy.</w:t>
      </w:r>
    </w:p>
    <w:p w14:paraId="4BD0BF5F" w14:textId="77777777" w:rsidR="0061646E" w:rsidRPr="00C95058" w:rsidRDefault="0021161A" w:rsidP="0061646E">
      <w:pPr>
        <w:widowControl w:val="0"/>
        <w:numPr>
          <w:ilvl w:val="0"/>
          <w:numId w:val="7"/>
        </w:numPr>
        <w:spacing w:before="120" w:after="120"/>
        <w:ind w:left="1134" w:hanging="425"/>
        <w:rPr>
          <w:sz w:val="22"/>
          <w:szCs w:val="22"/>
        </w:rPr>
      </w:pPr>
      <w:r w:rsidRPr="00C95058">
        <w:rPr>
          <w:sz w:val="22"/>
          <w:szCs w:val="22"/>
        </w:rPr>
        <w:t>Pojmy definované v této Smlouvě v množném čísle mají shodný význam i v jednotném čísle a naopak.</w:t>
      </w:r>
    </w:p>
    <w:p w14:paraId="417E481F" w14:textId="1C131AE8" w:rsidR="007C61BC" w:rsidRPr="00C95058" w:rsidRDefault="0061646E" w:rsidP="0061646E">
      <w:pPr>
        <w:widowControl w:val="0"/>
        <w:numPr>
          <w:ilvl w:val="0"/>
          <w:numId w:val="7"/>
        </w:numPr>
        <w:spacing w:before="120" w:after="120"/>
        <w:ind w:left="1134" w:hanging="425"/>
        <w:rPr>
          <w:sz w:val="22"/>
          <w:szCs w:val="22"/>
        </w:rPr>
      </w:pPr>
      <w:r w:rsidRPr="00C95058">
        <w:rPr>
          <w:sz w:val="22"/>
          <w:szCs w:val="22"/>
        </w:rPr>
        <w:t>S</w:t>
      </w:r>
      <w:r w:rsidR="007C61BC" w:rsidRPr="00C95058">
        <w:rPr>
          <w:sz w:val="22"/>
          <w:szCs w:val="22"/>
        </w:rPr>
        <w:t>lovo „den“ znamená kalendářní den a „pracovní den“ znamená den mimo soboty, neděle a v České republice státem uznané svátky;</w:t>
      </w:r>
    </w:p>
    <w:p w14:paraId="34437E02" w14:textId="77777777" w:rsidR="006978CC" w:rsidRPr="00C95058" w:rsidRDefault="0021161A">
      <w:pPr>
        <w:widowControl w:val="0"/>
        <w:numPr>
          <w:ilvl w:val="0"/>
          <w:numId w:val="7"/>
        </w:numPr>
        <w:spacing w:before="120" w:after="120"/>
        <w:ind w:left="1134" w:hanging="425"/>
        <w:rPr>
          <w:sz w:val="22"/>
          <w:szCs w:val="22"/>
        </w:rPr>
      </w:pPr>
      <w:r w:rsidRPr="00C95058">
        <w:rPr>
          <w:sz w:val="22"/>
          <w:szCs w:val="22"/>
        </w:rPr>
        <w:t>Pro výklad Smlouvy je rozhodující následující pořadí dokumentů:</w:t>
      </w:r>
    </w:p>
    <w:p w14:paraId="1C45E6B9" w14:textId="77777777" w:rsidR="006978CC" w:rsidRPr="00C95058" w:rsidRDefault="0021161A" w:rsidP="00487FF3">
      <w:pPr>
        <w:pStyle w:val="Odstavecseseznamem"/>
        <w:widowControl w:val="0"/>
        <w:numPr>
          <w:ilvl w:val="0"/>
          <w:numId w:val="39"/>
        </w:numPr>
        <w:ind w:left="1560" w:hanging="426"/>
        <w:rPr>
          <w:szCs w:val="22"/>
        </w:rPr>
      </w:pPr>
      <w:r w:rsidRPr="00C95058">
        <w:rPr>
          <w:szCs w:val="22"/>
        </w:rPr>
        <w:t>Smlouva;</w:t>
      </w:r>
    </w:p>
    <w:p w14:paraId="40B1126F" w14:textId="77777777" w:rsidR="00D07942" w:rsidRPr="00C95058" w:rsidRDefault="00D07942" w:rsidP="00487FF3">
      <w:pPr>
        <w:pStyle w:val="Odstavecseseznamem"/>
        <w:widowControl w:val="0"/>
        <w:numPr>
          <w:ilvl w:val="0"/>
          <w:numId w:val="39"/>
        </w:numPr>
        <w:ind w:left="1560" w:hanging="426"/>
        <w:rPr>
          <w:szCs w:val="22"/>
        </w:rPr>
      </w:pPr>
      <w:r w:rsidRPr="00C95058">
        <w:rPr>
          <w:szCs w:val="22"/>
        </w:rPr>
        <w:t>Projektová dokumentace;</w:t>
      </w:r>
    </w:p>
    <w:p w14:paraId="641D143F" w14:textId="3ED96E80" w:rsidR="006978CC" w:rsidRPr="00C95058" w:rsidRDefault="0021161A" w:rsidP="00487FF3">
      <w:pPr>
        <w:pStyle w:val="Odstavecseseznamem"/>
        <w:widowControl w:val="0"/>
        <w:numPr>
          <w:ilvl w:val="0"/>
          <w:numId w:val="39"/>
        </w:numPr>
        <w:ind w:left="1560" w:hanging="426"/>
        <w:rPr>
          <w:szCs w:val="22"/>
        </w:rPr>
      </w:pPr>
      <w:r w:rsidRPr="00C95058">
        <w:rPr>
          <w:szCs w:val="22"/>
        </w:rPr>
        <w:t>Rozpočet;</w:t>
      </w:r>
    </w:p>
    <w:p w14:paraId="36710C47" w14:textId="6A4CC14B" w:rsidR="002857FD" w:rsidRPr="00C95058" w:rsidRDefault="002D62AA" w:rsidP="00487FF3">
      <w:pPr>
        <w:pStyle w:val="Odstavecseseznamem"/>
        <w:widowControl w:val="0"/>
        <w:numPr>
          <w:ilvl w:val="0"/>
          <w:numId w:val="39"/>
        </w:numPr>
        <w:ind w:left="1560" w:hanging="426"/>
        <w:rPr>
          <w:szCs w:val="22"/>
        </w:rPr>
      </w:pPr>
      <w:r w:rsidRPr="00C95058">
        <w:rPr>
          <w:szCs w:val="22"/>
        </w:rPr>
        <w:t>z</w:t>
      </w:r>
      <w:r w:rsidR="002857FD" w:rsidRPr="00C95058">
        <w:rPr>
          <w:szCs w:val="22"/>
        </w:rPr>
        <w:t>adávací dokumentace</w:t>
      </w:r>
      <w:r w:rsidR="003E19C6" w:rsidRPr="00C95058">
        <w:rPr>
          <w:szCs w:val="22"/>
        </w:rPr>
        <w:t xml:space="preserve"> Zadávacího řízení</w:t>
      </w:r>
    </w:p>
    <w:p w14:paraId="4A9EB29E" w14:textId="77777777" w:rsidR="006978CC" w:rsidRPr="00C95058" w:rsidRDefault="0021161A" w:rsidP="00487FF3">
      <w:pPr>
        <w:pStyle w:val="Odstavecseseznamem"/>
        <w:widowControl w:val="0"/>
        <w:numPr>
          <w:ilvl w:val="0"/>
          <w:numId w:val="39"/>
        </w:numPr>
        <w:ind w:left="1560" w:hanging="426"/>
        <w:rPr>
          <w:szCs w:val="22"/>
        </w:rPr>
      </w:pPr>
      <w:r w:rsidRPr="00C95058">
        <w:rPr>
          <w:szCs w:val="22"/>
        </w:rPr>
        <w:t>ostatní dokumentace týkající se provádění Díla.</w:t>
      </w:r>
    </w:p>
    <w:p w14:paraId="4537294C" w14:textId="77777777" w:rsidR="006978CC" w:rsidRPr="00C95058" w:rsidRDefault="0021161A">
      <w:pPr>
        <w:pStyle w:val="Nadpis1"/>
        <w:keepNext w:val="0"/>
        <w:spacing w:before="240"/>
        <w:rPr>
          <w:lang w:val="cs-CZ"/>
        </w:rPr>
      </w:pPr>
      <w:r w:rsidRPr="00C95058">
        <w:rPr>
          <w:lang w:val="cs-CZ"/>
        </w:rPr>
        <w:t>Předmět a účel Smlouvy</w:t>
      </w:r>
    </w:p>
    <w:p w14:paraId="7038108A" w14:textId="32EBB8BC" w:rsidR="006978CC" w:rsidRPr="00C95058" w:rsidRDefault="0021161A">
      <w:pPr>
        <w:pStyle w:val="Nadpis2"/>
        <w:keepNext w:val="0"/>
        <w:spacing w:before="120"/>
        <w:ind w:left="709"/>
        <w:rPr>
          <w:b w:val="0"/>
          <w:smallCaps w:val="0"/>
          <w:lang w:val="cs-CZ"/>
        </w:rPr>
      </w:pPr>
      <w:r w:rsidRPr="00C95058">
        <w:rPr>
          <w:b w:val="0"/>
          <w:smallCaps w:val="0"/>
          <w:lang w:val="cs-CZ"/>
        </w:rPr>
        <w:t xml:space="preserve">Účelem této Smlouvy je </w:t>
      </w:r>
      <w:r w:rsidR="009A4E01" w:rsidRPr="00C95058">
        <w:rPr>
          <w:b w:val="0"/>
          <w:smallCaps w:val="0"/>
          <w:lang w:val="cs-CZ"/>
        </w:rPr>
        <w:t xml:space="preserve">provedení stavebních prací spočívajících v rekonstrukci a dostavbě </w:t>
      </w:r>
      <w:r w:rsidR="00D53C84" w:rsidRPr="00C95058">
        <w:rPr>
          <w:b w:val="0"/>
          <w:smallCaps w:val="0"/>
          <w:lang w:val="cs-CZ"/>
        </w:rPr>
        <w:t>S</w:t>
      </w:r>
      <w:r w:rsidR="009A4E01" w:rsidRPr="00C95058">
        <w:rPr>
          <w:b w:val="0"/>
          <w:smallCaps w:val="0"/>
          <w:lang w:val="cs-CZ"/>
        </w:rPr>
        <w:t xml:space="preserve">távajících </w:t>
      </w:r>
      <w:r w:rsidR="00D53C84" w:rsidRPr="00C95058">
        <w:rPr>
          <w:b w:val="0"/>
          <w:smallCaps w:val="0"/>
          <w:lang w:val="cs-CZ"/>
        </w:rPr>
        <w:t>budov</w:t>
      </w:r>
      <w:r w:rsidR="009A4E01" w:rsidRPr="00C95058">
        <w:rPr>
          <w:b w:val="0"/>
          <w:smallCaps w:val="0"/>
          <w:lang w:val="cs-CZ"/>
        </w:rPr>
        <w:t xml:space="preserve"> Filozofické fakulty Univerzity Karlovy</w:t>
      </w:r>
      <w:r w:rsidRPr="00C95058">
        <w:rPr>
          <w:b w:val="0"/>
          <w:smallCaps w:val="0"/>
          <w:lang w:val="cs-CZ"/>
        </w:rPr>
        <w:t>. Předmětem této Smlouvy je vymezení vzájemných práv a povinností Stran při poskytování plnění dle této Smlouvy, a</w:t>
      </w:r>
      <w:r w:rsidR="00C22033" w:rsidRPr="00C95058">
        <w:rPr>
          <w:b w:val="0"/>
          <w:smallCaps w:val="0"/>
          <w:lang w:val="cs-CZ"/>
        </w:rPr>
        <w:t> </w:t>
      </w:r>
      <w:r w:rsidRPr="00C95058">
        <w:rPr>
          <w:b w:val="0"/>
          <w:smallCaps w:val="0"/>
          <w:lang w:val="cs-CZ"/>
        </w:rPr>
        <w:t>to</w:t>
      </w:r>
      <w:r w:rsidR="00C22033" w:rsidRPr="00C95058">
        <w:rPr>
          <w:b w:val="0"/>
          <w:smallCaps w:val="0"/>
          <w:lang w:val="cs-CZ"/>
        </w:rPr>
        <w:t> </w:t>
      </w:r>
      <w:r w:rsidRPr="00C95058">
        <w:rPr>
          <w:b w:val="0"/>
          <w:smallCaps w:val="0"/>
          <w:lang w:val="cs-CZ"/>
        </w:rPr>
        <w:t xml:space="preserve">zejména </w:t>
      </w:r>
    </w:p>
    <w:p w14:paraId="31DF665C" w14:textId="77777777" w:rsidR="006978CC" w:rsidRPr="00C95058" w:rsidRDefault="0021161A">
      <w:pPr>
        <w:pStyle w:val="Nadpis2"/>
        <w:keepNext w:val="0"/>
        <w:numPr>
          <w:ilvl w:val="0"/>
          <w:numId w:val="14"/>
        </w:numPr>
        <w:spacing w:before="120"/>
        <w:ind w:left="1276" w:hanging="567"/>
        <w:rPr>
          <w:b w:val="0"/>
          <w:smallCaps w:val="0"/>
          <w:lang w:val="cs-CZ"/>
        </w:rPr>
      </w:pPr>
      <w:r w:rsidRPr="00C95058">
        <w:rPr>
          <w:b w:val="0"/>
          <w:smallCaps w:val="0"/>
          <w:lang w:val="cs-CZ"/>
        </w:rPr>
        <w:t xml:space="preserve">závazek Zhotovitele provést Dílo v souladu s touto Smlouvou řádně a včas, na svůj náklad a nebezpečí a splnit veškeré další s Dílem související závazky uvedené nebo vyplývající z této Smlouvy, a </w:t>
      </w:r>
    </w:p>
    <w:p w14:paraId="6266A45F" w14:textId="77777777" w:rsidR="006978CC" w:rsidRPr="00C95058" w:rsidRDefault="0021161A">
      <w:pPr>
        <w:pStyle w:val="Nadpis2"/>
        <w:keepNext w:val="0"/>
        <w:numPr>
          <w:ilvl w:val="0"/>
          <w:numId w:val="14"/>
        </w:numPr>
        <w:spacing w:before="120"/>
        <w:ind w:left="1276" w:hanging="567"/>
        <w:rPr>
          <w:b w:val="0"/>
          <w:smallCaps w:val="0"/>
          <w:lang w:val="cs-CZ"/>
        </w:rPr>
      </w:pPr>
      <w:r w:rsidRPr="00C95058">
        <w:rPr>
          <w:b w:val="0"/>
          <w:smallCaps w:val="0"/>
          <w:lang w:val="cs-CZ"/>
        </w:rPr>
        <w:t>závazek Objednatele Dílo, které bude provedené řádně a včas, převzít a zaplatit Zhotoviteli sjednanou Cenu díla.</w:t>
      </w:r>
    </w:p>
    <w:p w14:paraId="50B9BA07" w14:textId="627D8533" w:rsidR="005542C1" w:rsidRPr="00C95058" w:rsidRDefault="0021161A" w:rsidP="00B1293A">
      <w:pPr>
        <w:pStyle w:val="Nadpis2"/>
        <w:keepNext w:val="0"/>
        <w:spacing w:before="120"/>
        <w:ind w:left="709"/>
        <w:rPr>
          <w:lang w:val="cs-CZ"/>
        </w:rPr>
      </w:pPr>
      <w:bookmarkStart w:id="19" w:name="_Ref102514075"/>
      <w:r w:rsidRPr="00C95058">
        <w:rPr>
          <w:b w:val="0"/>
          <w:smallCaps w:val="0"/>
          <w:lang w:val="cs-CZ"/>
        </w:rPr>
        <w:t>Zhotovitel potvrzuje, že se před podpisem této Smlouvy s nejlepší odbornou péčí, jakou je po něm možné spravedlivě požadovat, seznámil s Projektovou dokumentací, která byla Zhotoviteli před podpisem Smlouvy Objednatelem předána, s místem provádění Díla a s jeho geologickými a přírodními podmínkami, jakož i se všemi relevantními podklady týkajícími se provedení Díla a jakožto odborník a profesionál v oblasti realizace stavebních prací podobných Dílu při svém nejlepším vědomí prohlašuje, že (i) Dílo lze provést dle Harmonogramu</w:t>
      </w:r>
      <w:r w:rsidR="00B1293A" w:rsidRPr="00C95058">
        <w:rPr>
          <w:b w:val="0"/>
          <w:smallCaps w:val="0"/>
          <w:lang w:val="cs-CZ"/>
        </w:rPr>
        <w:t xml:space="preserve"> prací</w:t>
      </w:r>
      <w:r w:rsidR="003C3BD4" w:rsidRPr="00C95058">
        <w:rPr>
          <w:b w:val="0"/>
          <w:smallCaps w:val="0"/>
          <w:lang w:val="cs-CZ"/>
        </w:rPr>
        <w:t>, respektive Přehledu milníků</w:t>
      </w:r>
      <w:r w:rsidRPr="00C95058">
        <w:rPr>
          <w:b w:val="0"/>
          <w:smallCaps w:val="0"/>
          <w:lang w:val="cs-CZ"/>
        </w:rPr>
        <w:t>; a (</w:t>
      </w:r>
      <w:proofErr w:type="spellStart"/>
      <w:r w:rsidRPr="00C95058">
        <w:rPr>
          <w:b w:val="0"/>
          <w:smallCaps w:val="0"/>
          <w:lang w:val="cs-CZ"/>
        </w:rPr>
        <w:t>ii</w:t>
      </w:r>
      <w:proofErr w:type="spellEnd"/>
      <w:r w:rsidRPr="00C95058">
        <w:rPr>
          <w:b w:val="0"/>
          <w:smallCaps w:val="0"/>
          <w:lang w:val="cs-CZ"/>
        </w:rPr>
        <w:t xml:space="preserve">) Cena díla odpovídá nákladům na úplné provedení Díla v nejvyšší kvalitě a jakosti dle této Smlouvy, jakož i plnění veškerých dalších povinností Zhotovitele dle této Smlouvy, a nebude během provádění Díla nijak zvýšena, ledaže k takové změně Ceně díla dojde v důsledku Změny nebo dalších skutečností předvídaných touto Smlouvou. Pakliže Zhotovitel shledal, že některé informace o provádění Díla, poskytnuté Objednatelem již v rámci Zadávacího řízení, nebyly úplné nebo jasné, tento nedostatek se snažil objasnit primárně s pomocí institutů k tomu určených Zákonem o zadávání veřejných zakázek </w:t>
      </w:r>
      <w:r w:rsidRPr="00C95058">
        <w:rPr>
          <w:b w:val="0"/>
          <w:smallCaps w:val="0"/>
          <w:lang w:val="cs-CZ"/>
        </w:rPr>
        <w:lastRenderedPageBreak/>
        <w:t xml:space="preserve">tak, aby k vyjasnění případných rozporů nebo nejasností poskytnutých informací došlo ještě v průběhu Zadávacího řízení, před uzavřením této Smlouvy. </w:t>
      </w:r>
      <w:bookmarkEnd w:id="19"/>
    </w:p>
    <w:p w14:paraId="62020C49" w14:textId="77777777" w:rsidR="006978CC" w:rsidRPr="00C95058" w:rsidRDefault="0021161A">
      <w:pPr>
        <w:pStyle w:val="Nadpis1"/>
        <w:keepNext w:val="0"/>
        <w:spacing w:before="240"/>
        <w:rPr>
          <w:lang w:val="cs-CZ"/>
        </w:rPr>
      </w:pPr>
      <w:bookmarkStart w:id="20" w:name="_Ref461725286"/>
      <w:r w:rsidRPr="00C95058">
        <w:rPr>
          <w:lang w:val="cs-CZ"/>
        </w:rPr>
        <w:t>Dílo</w:t>
      </w:r>
      <w:bookmarkEnd w:id="20"/>
    </w:p>
    <w:p w14:paraId="039E2709" w14:textId="77777777" w:rsidR="006978CC" w:rsidRPr="00C95058" w:rsidRDefault="0021161A">
      <w:pPr>
        <w:pStyle w:val="Nadpis2"/>
        <w:keepNext w:val="0"/>
        <w:spacing w:before="120"/>
        <w:ind w:left="709"/>
        <w:rPr>
          <w:lang w:val="cs-CZ"/>
        </w:rPr>
      </w:pPr>
      <w:bookmarkStart w:id="21" w:name="_Ref17275741"/>
      <w:bookmarkStart w:id="22" w:name="_Ref423600813"/>
      <w:r w:rsidRPr="00C95058">
        <w:rPr>
          <w:b w:val="0"/>
          <w:smallCaps w:val="0"/>
          <w:lang w:val="cs-CZ"/>
        </w:rPr>
        <w:t>Předmětem Díla je realizace Stavby, včetně provedení veškerých Prací nezbytných pro řádné dokončení Díla a dalších činností stanovených touto Smlouvou.</w:t>
      </w:r>
      <w:bookmarkStart w:id="23" w:name="_Ref17276264"/>
      <w:bookmarkEnd w:id="21"/>
      <w:r w:rsidRPr="00C95058">
        <w:rPr>
          <w:b w:val="0"/>
          <w:smallCaps w:val="0"/>
          <w:lang w:val="cs-CZ"/>
        </w:rPr>
        <w:t xml:space="preserve"> Dílem se pro účely této Smlouvy rozumí zejména</w:t>
      </w:r>
      <w:r w:rsidRPr="00C95058">
        <w:rPr>
          <w:b w:val="0"/>
          <w:lang w:val="cs-CZ"/>
        </w:rPr>
        <w:t>:</w:t>
      </w:r>
      <w:bookmarkEnd w:id="22"/>
      <w:bookmarkEnd w:id="23"/>
      <w:r w:rsidRPr="00C95058">
        <w:rPr>
          <w:lang w:val="cs-CZ"/>
        </w:rPr>
        <w:t xml:space="preserve"> </w:t>
      </w:r>
    </w:p>
    <w:p w14:paraId="654C47EE" w14:textId="6F094D96" w:rsidR="006978CC" w:rsidRPr="00C95058" w:rsidRDefault="0021161A">
      <w:pPr>
        <w:numPr>
          <w:ilvl w:val="0"/>
          <w:numId w:val="9"/>
        </w:numPr>
        <w:tabs>
          <w:tab w:val="clear" w:pos="2138"/>
          <w:tab w:val="num" w:pos="-2268"/>
        </w:tabs>
        <w:spacing w:before="120" w:after="120"/>
        <w:ind w:left="1276" w:hanging="567"/>
        <w:jc w:val="both"/>
        <w:rPr>
          <w:sz w:val="22"/>
        </w:rPr>
      </w:pPr>
      <w:bookmarkStart w:id="24" w:name="_Ref17276271"/>
      <w:bookmarkStart w:id="25" w:name="_Ref525064164"/>
      <w:r w:rsidRPr="00C95058">
        <w:rPr>
          <w:sz w:val="22"/>
        </w:rPr>
        <w:t>provedení Prací za účelem zhotovení Stavby, a to v souladu s Projektovou dokumentací</w:t>
      </w:r>
      <w:r w:rsidR="009555E2" w:rsidRPr="00C95058">
        <w:rPr>
          <w:sz w:val="22"/>
        </w:rPr>
        <w:t xml:space="preserve">, která je </w:t>
      </w:r>
      <w:r w:rsidR="009555E2" w:rsidRPr="00C95058">
        <w:rPr>
          <w:b/>
          <w:bCs/>
          <w:sz w:val="22"/>
        </w:rPr>
        <w:t>Přílohou 1</w:t>
      </w:r>
      <w:r w:rsidR="009555E2" w:rsidRPr="00C95058">
        <w:rPr>
          <w:sz w:val="22"/>
        </w:rPr>
        <w:t xml:space="preserve"> této Smlouvy</w:t>
      </w:r>
      <w:r w:rsidR="00195934" w:rsidRPr="00C95058">
        <w:rPr>
          <w:sz w:val="22"/>
        </w:rPr>
        <w:t>, Rozpočtem</w:t>
      </w:r>
      <w:r w:rsidR="004B049F" w:rsidRPr="00C95058">
        <w:rPr>
          <w:sz w:val="22"/>
        </w:rPr>
        <w:t xml:space="preserve">, který je </w:t>
      </w:r>
      <w:r w:rsidR="004B049F" w:rsidRPr="00C95058">
        <w:rPr>
          <w:b/>
          <w:bCs/>
          <w:sz w:val="22"/>
        </w:rPr>
        <w:t>Přílohou 6</w:t>
      </w:r>
      <w:r w:rsidR="004B049F" w:rsidRPr="00C95058">
        <w:rPr>
          <w:sz w:val="22"/>
        </w:rPr>
        <w:t xml:space="preserve"> této Smlouvy</w:t>
      </w:r>
      <w:r w:rsidRPr="00C95058">
        <w:rPr>
          <w:sz w:val="22"/>
        </w:rPr>
        <w:t xml:space="preserve"> a</w:t>
      </w:r>
      <w:r w:rsidR="00422DBE" w:rsidRPr="00C95058">
        <w:rPr>
          <w:sz w:val="22"/>
        </w:rPr>
        <w:t> </w:t>
      </w:r>
      <w:r w:rsidRPr="00C95058">
        <w:rPr>
          <w:sz w:val="22"/>
        </w:rPr>
        <w:t>za podmínek dále stanovených touto Smlouvou, a</w:t>
      </w:r>
      <w:r w:rsidR="00C22033" w:rsidRPr="00C95058">
        <w:rPr>
          <w:sz w:val="22"/>
        </w:rPr>
        <w:t> </w:t>
      </w:r>
      <w:r w:rsidRPr="00C95058">
        <w:rPr>
          <w:sz w:val="22"/>
        </w:rPr>
        <w:t>to</w:t>
      </w:r>
      <w:r w:rsidR="00C22033" w:rsidRPr="00C95058">
        <w:rPr>
          <w:sz w:val="22"/>
        </w:rPr>
        <w:t> </w:t>
      </w:r>
      <w:r w:rsidRPr="00C95058">
        <w:rPr>
          <w:sz w:val="22"/>
        </w:rPr>
        <w:t>tak, aby Stavba byla</w:t>
      </w:r>
      <w:r w:rsidR="00B82E81" w:rsidRPr="00C95058">
        <w:rPr>
          <w:sz w:val="22"/>
        </w:rPr>
        <w:t xml:space="preserve"> provedena</w:t>
      </w:r>
      <w:r w:rsidRPr="00C95058">
        <w:rPr>
          <w:sz w:val="22"/>
        </w:rPr>
        <w:t xml:space="preserve"> v</w:t>
      </w:r>
      <w:r w:rsidR="00422DBE" w:rsidRPr="00C95058">
        <w:rPr>
          <w:sz w:val="22"/>
        </w:rPr>
        <w:t> </w:t>
      </w:r>
      <w:r w:rsidRPr="00C95058">
        <w:rPr>
          <w:sz w:val="22"/>
        </w:rPr>
        <w:t>jakosti dle Smlouvy, v souladu s vydanými Povoleními, případně jejich změnami, a</w:t>
      </w:r>
      <w:r w:rsidR="00422DBE" w:rsidRPr="00C95058">
        <w:rPr>
          <w:sz w:val="22"/>
        </w:rPr>
        <w:t> </w:t>
      </w:r>
      <w:r w:rsidRPr="00C95058">
        <w:rPr>
          <w:sz w:val="22"/>
        </w:rPr>
        <w:t>v termínech stanovených v Harmonogramu prací</w:t>
      </w:r>
      <w:r w:rsidR="000D4B76" w:rsidRPr="00C95058">
        <w:rPr>
          <w:sz w:val="22"/>
        </w:rPr>
        <w:t xml:space="preserve"> a Přehledu milníků</w:t>
      </w:r>
      <w:r w:rsidRPr="00C95058">
        <w:rPr>
          <w:sz w:val="22"/>
        </w:rPr>
        <w:t>;</w:t>
      </w:r>
      <w:bookmarkEnd w:id="24"/>
    </w:p>
    <w:p w14:paraId="3A705020" w14:textId="77777777" w:rsidR="006978CC" w:rsidRPr="00C95058" w:rsidRDefault="0021161A">
      <w:pPr>
        <w:numPr>
          <w:ilvl w:val="0"/>
          <w:numId w:val="9"/>
        </w:numPr>
        <w:tabs>
          <w:tab w:val="clear" w:pos="2138"/>
          <w:tab w:val="num" w:pos="-2268"/>
        </w:tabs>
        <w:spacing w:before="120" w:after="120"/>
        <w:ind w:left="1276" w:hanging="567"/>
        <w:jc w:val="both"/>
        <w:rPr>
          <w:sz w:val="22"/>
          <w:szCs w:val="22"/>
        </w:rPr>
      </w:pPr>
      <w:bookmarkStart w:id="26" w:name="_Ref421686982"/>
      <w:bookmarkEnd w:id="25"/>
      <w:r w:rsidRPr="00C95058">
        <w:rPr>
          <w:sz w:val="22"/>
          <w:szCs w:val="22"/>
        </w:rPr>
        <w:t>provedení všech předepsaných zkoušek, včetně komplexního vyzkoušení Díla a zajištění servisních prací na předaném Díle, to vše za podmínek stanovených v této Smlouvě;</w:t>
      </w:r>
    </w:p>
    <w:p w14:paraId="01BEAD3A" w14:textId="6B5FBD7E" w:rsidR="006978CC" w:rsidRPr="00C95058" w:rsidRDefault="0021161A">
      <w:pPr>
        <w:numPr>
          <w:ilvl w:val="0"/>
          <w:numId w:val="9"/>
        </w:numPr>
        <w:tabs>
          <w:tab w:val="clear" w:pos="2138"/>
          <w:tab w:val="num" w:pos="-2268"/>
        </w:tabs>
        <w:spacing w:before="120" w:after="120"/>
        <w:ind w:left="1276" w:hanging="567"/>
        <w:jc w:val="both"/>
        <w:rPr>
          <w:sz w:val="22"/>
          <w:szCs w:val="22"/>
        </w:rPr>
      </w:pPr>
      <w:bookmarkStart w:id="27" w:name="_Ref17275749"/>
      <w:r w:rsidRPr="00C95058">
        <w:rPr>
          <w:sz w:val="22"/>
          <w:szCs w:val="22"/>
        </w:rPr>
        <w:t>vypracování a předání Dokumentace Zhotovitele</w:t>
      </w:r>
      <w:r w:rsidRPr="00C95058">
        <w:rPr>
          <w:b/>
          <w:sz w:val="22"/>
          <w:szCs w:val="22"/>
        </w:rPr>
        <w:t xml:space="preserve"> </w:t>
      </w:r>
      <w:r w:rsidRPr="00C95058">
        <w:rPr>
          <w:sz w:val="22"/>
          <w:szCs w:val="22"/>
        </w:rPr>
        <w:t xml:space="preserve">Objednateli, kterou </w:t>
      </w:r>
      <w:proofErr w:type="gramStart"/>
      <w:r w:rsidRPr="00C95058">
        <w:rPr>
          <w:sz w:val="22"/>
          <w:szCs w:val="22"/>
        </w:rPr>
        <w:t>tvoří</w:t>
      </w:r>
      <w:proofErr w:type="gramEnd"/>
      <w:r w:rsidRPr="00C95058">
        <w:rPr>
          <w:sz w:val="22"/>
          <w:szCs w:val="22"/>
        </w:rPr>
        <w:t xml:space="preserve"> zejména následující dokumenty:</w:t>
      </w:r>
      <w:bookmarkEnd w:id="26"/>
      <w:bookmarkEnd w:id="27"/>
      <w:r w:rsidRPr="00C95058">
        <w:rPr>
          <w:sz w:val="22"/>
          <w:szCs w:val="22"/>
        </w:rPr>
        <w:t xml:space="preserve"> </w:t>
      </w:r>
    </w:p>
    <w:p w14:paraId="0B083622" w14:textId="1D9CF987" w:rsidR="006978CC" w:rsidRPr="00C95058" w:rsidRDefault="0021161A">
      <w:pPr>
        <w:pStyle w:val="Normal2"/>
        <w:numPr>
          <w:ilvl w:val="2"/>
          <w:numId w:val="8"/>
        </w:numPr>
        <w:tabs>
          <w:tab w:val="clear" w:pos="709"/>
          <w:tab w:val="clear" w:pos="2160"/>
        </w:tabs>
        <w:spacing w:before="120"/>
        <w:ind w:left="1843" w:hanging="567"/>
        <w:rPr>
          <w:lang w:val="cs-CZ"/>
        </w:rPr>
      </w:pPr>
      <w:bookmarkStart w:id="28" w:name="_Ref17752530"/>
      <w:r w:rsidRPr="00C95058">
        <w:rPr>
          <w:lang w:val="cs-CZ"/>
        </w:rPr>
        <w:t>stavební deník v českém jazyce</w:t>
      </w:r>
      <w:r w:rsidR="00230C81" w:rsidRPr="00C95058">
        <w:rPr>
          <w:lang w:val="cs-CZ"/>
        </w:rPr>
        <w:t xml:space="preserve"> a elektronické formě ve smyslu </w:t>
      </w:r>
      <w:r w:rsidR="005B43B3" w:rsidRPr="00C95058">
        <w:rPr>
          <w:lang w:val="cs-CZ"/>
        </w:rPr>
        <w:t>§ 152 </w:t>
      </w:r>
      <w:r w:rsidR="00230C81" w:rsidRPr="00C95058">
        <w:rPr>
          <w:lang w:val="cs-CZ"/>
        </w:rPr>
        <w:t>odst. 6 Stavebního zákona</w:t>
      </w:r>
      <w:r w:rsidRPr="00C95058">
        <w:rPr>
          <w:lang w:val="cs-CZ"/>
        </w:rPr>
        <w:t>, do kterého se Zhotovitel zavazuje zapisovat skutečnosti v souladu s Právními předpisy, které jeho vedení regulují, nebo případně budou regulovat ("</w:t>
      </w:r>
      <w:r w:rsidRPr="00C95058">
        <w:rPr>
          <w:b/>
          <w:lang w:val="cs-CZ"/>
        </w:rPr>
        <w:t>Stavební deník</w:t>
      </w:r>
      <w:r w:rsidRPr="00C95058">
        <w:rPr>
          <w:lang w:val="cs-CZ"/>
        </w:rPr>
        <w:t>"). Náležitosti Stavebního deníku a jeho vedení jsou sta</w:t>
      </w:r>
      <w:r w:rsidR="00CC4AEB" w:rsidRPr="00C95058">
        <w:rPr>
          <w:lang w:val="cs-CZ"/>
        </w:rPr>
        <w:t>no</w:t>
      </w:r>
      <w:r w:rsidRPr="00C95058">
        <w:rPr>
          <w:lang w:val="cs-CZ"/>
        </w:rPr>
        <w:t xml:space="preserve">veny v článku </w:t>
      </w:r>
      <w:r w:rsidRPr="00C95058">
        <w:rPr>
          <w:highlight w:val="red"/>
          <w:lang w:val="cs-CZ"/>
        </w:rPr>
        <w:fldChar w:fldCharType="begin"/>
      </w:r>
      <w:r w:rsidRPr="00C95058">
        <w:rPr>
          <w:lang w:val="cs-CZ"/>
        </w:rPr>
        <w:instrText xml:space="preserve"> REF _Ref461795280 \r \h </w:instrText>
      </w:r>
      <w:r w:rsidR="00C95058">
        <w:rPr>
          <w:highlight w:val="red"/>
          <w:lang w:val="cs-CZ"/>
        </w:rPr>
        <w:instrText xml:space="preserve"> \* MERGEFORMAT </w:instrText>
      </w:r>
      <w:r w:rsidRPr="00C95058">
        <w:rPr>
          <w:highlight w:val="red"/>
          <w:lang w:val="cs-CZ"/>
        </w:rPr>
      </w:r>
      <w:r w:rsidRPr="00C95058">
        <w:rPr>
          <w:highlight w:val="red"/>
          <w:lang w:val="cs-CZ"/>
        </w:rPr>
        <w:fldChar w:fldCharType="separate"/>
      </w:r>
      <w:r w:rsidR="00F20402">
        <w:rPr>
          <w:lang w:val="cs-CZ"/>
        </w:rPr>
        <w:t>10</w:t>
      </w:r>
      <w:r w:rsidRPr="00C95058">
        <w:rPr>
          <w:highlight w:val="red"/>
          <w:lang w:val="cs-CZ"/>
        </w:rPr>
        <w:fldChar w:fldCharType="end"/>
      </w:r>
      <w:r w:rsidRPr="00C95058">
        <w:rPr>
          <w:lang w:val="cs-CZ"/>
        </w:rPr>
        <w:t> </w:t>
      </w:r>
      <w:r w:rsidR="00D37C92" w:rsidRPr="00C95058">
        <w:rPr>
          <w:lang w:val="cs-CZ"/>
        </w:rPr>
        <w:t xml:space="preserve">této Smlouvy </w:t>
      </w:r>
      <w:r w:rsidRPr="00C95058">
        <w:rPr>
          <w:lang w:val="cs-CZ"/>
        </w:rPr>
        <w:t>a v Právních předpisech;</w:t>
      </w:r>
      <w:bookmarkEnd w:id="28"/>
    </w:p>
    <w:p w14:paraId="55116256" w14:textId="25C789AA" w:rsidR="006978CC" w:rsidRPr="00C95058" w:rsidRDefault="0021161A">
      <w:pPr>
        <w:pStyle w:val="Normal2"/>
        <w:numPr>
          <w:ilvl w:val="2"/>
          <w:numId w:val="8"/>
        </w:numPr>
        <w:tabs>
          <w:tab w:val="clear" w:pos="709"/>
          <w:tab w:val="clear" w:pos="2160"/>
        </w:tabs>
        <w:spacing w:before="120"/>
        <w:ind w:left="1843" w:hanging="567"/>
        <w:rPr>
          <w:color w:val="000000" w:themeColor="text1"/>
          <w:lang w:val="cs-CZ"/>
        </w:rPr>
      </w:pPr>
      <w:bookmarkStart w:id="29" w:name="_Hlk103589720"/>
      <w:r w:rsidRPr="00C95058">
        <w:rPr>
          <w:color w:val="000000" w:themeColor="text1"/>
          <w:lang w:val="cs-CZ"/>
        </w:rPr>
        <w:t>dokumentaci skutečného provedení Díla</w:t>
      </w:r>
      <w:r w:rsidR="00BC5370" w:rsidRPr="00C95058">
        <w:rPr>
          <w:color w:val="000000" w:themeColor="text1"/>
          <w:lang w:val="cs-CZ"/>
        </w:rPr>
        <w:t xml:space="preserve"> v souladu s vyhláškou Ministerstva pro místní rozvoj č. 499/2006 Sb., o dokumentaci staveb, ve znění pozdějších předpisů</w:t>
      </w:r>
      <w:r w:rsidR="0079644C" w:rsidRPr="00C95058">
        <w:rPr>
          <w:color w:val="000000" w:themeColor="text1"/>
          <w:lang w:val="cs-CZ"/>
        </w:rPr>
        <w:t xml:space="preserve">. </w:t>
      </w:r>
      <w:r w:rsidR="001E1A72" w:rsidRPr="00C95058">
        <w:rPr>
          <w:color w:val="000000" w:themeColor="text1"/>
          <w:lang w:val="cs-CZ"/>
        </w:rPr>
        <w:t>D</w:t>
      </w:r>
      <w:r w:rsidR="003A0E3F" w:rsidRPr="00C95058">
        <w:rPr>
          <w:color w:val="000000" w:themeColor="text1"/>
          <w:lang w:val="cs-CZ"/>
        </w:rPr>
        <w:t>okumentaci skutečného provedení Díla</w:t>
      </w:r>
      <w:r w:rsidR="001E1A72" w:rsidRPr="00C95058">
        <w:rPr>
          <w:color w:val="000000" w:themeColor="text1"/>
          <w:lang w:val="cs-CZ"/>
        </w:rPr>
        <w:t xml:space="preserve"> bude rozdělena dle jednotlivých profesí</w:t>
      </w:r>
      <w:r w:rsidR="00D51621" w:rsidRPr="00C95058">
        <w:rPr>
          <w:color w:val="000000" w:themeColor="text1"/>
          <w:lang w:val="cs-CZ"/>
        </w:rPr>
        <w:t xml:space="preserve">, respektive zařízení </w:t>
      </w:r>
      <w:r w:rsidR="00BB2F7B" w:rsidRPr="00C95058">
        <w:rPr>
          <w:color w:val="000000" w:themeColor="text1"/>
          <w:lang w:val="cs-CZ"/>
        </w:rPr>
        <w:t xml:space="preserve">ve smyslu Projektové dokumentace </w:t>
      </w:r>
      <w:r w:rsidR="001E1A72" w:rsidRPr="00C95058">
        <w:rPr>
          <w:color w:val="000000" w:themeColor="text1"/>
          <w:lang w:val="cs-CZ"/>
        </w:rPr>
        <w:t xml:space="preserve">(elektroinstalace silnoproud, elektroinstalace slaboproud, </w:t>
      </w:r>
      <w:r w:rsidR="00962B34" w:rsidRPr="00C95058">
        <w:rPr>
          <w:color w:val="000000" w:themeColor="text1"/>
          <w:lang w:val="cs-CZ"/>
        </w:rPr>
        <w:t>vzduchotechnika</w:t>
      </w:r>
      <w:r w:rsidR="00B02697" w:rsidRPr="00C95058">
        <w:rPr>
          <w:color w:val="000000" w:themeColor="text1"/>
          <w:lang w:val="cs-CZ"/>
        </w:rPr>
        <w:t>, rozvody vody</w:t>
      </w:r>
      <w:r w:rsidR="001E1A72" w:rsidRPr="00C95058">
        <w:rPr>
          <w:color w:val="000000" w:themeColor="text1"/>
          <w:lang w:val="cs-CZ"/>
        </w:rPr>
        <w:t xml:space="preserve">, </w:t>
      </w:r>
      <w:r w:rsidR="00D51621" w:rsidRPr="00C95058">
        <w:rPr>
          <w:color w:val="000000" w:themeColor="text1"/>
          <w:lang w:val="cs-CZ"/>
        </w:rPr>
        <w:t>rozvod</w:t>
      </w:r>
      <w:r w:rsidR="00B02697" w:rsidRPr="00C95058">
        <w:rPr>
          <w:color w:val="000000" w:themeColor="text1"/>
          <w:lang w:val="cs-CZ"/>
        </w:rPr>
        <w:t xml:space="preserve"> </w:t>
      </w:r>
      <w:proofErr w:type="gramStart"/>
      <w:r w:rsidR="001E1A72" w:rsidRPr="00C95058">
        <w:rPr>
          <w:color w:val="000000" w:themeColor="text1"/>
          <w:lang w:val="cs-CZ"/>
        </w:rPr>
        <w:t>plyn</w:t>
      </w:r>
      <w:r w:rsidR="00D51621" w:rsidRPr="00C95058">
        <w:rPr>
          <w:color w:val="000000" w:themeColor="text1"/>
          <w:lang w:val="cs-CZ"/>
        </w:rPr>
        <w:t>u</w:t>
      </w:r>
      <w:r w:rsidR="001E1A72" w:rsidRPr="00C95058">
        <w:rPr>
          <w:color w:val="000000" w:themeColor="text1"/>
          <w:lang w:val="cs-CZ"/>
        </w:rPr>
        <w:t>,</w:t>
      </w:r>
      <w:proofErr w:type="gramEnd"/>
      <w:r w:rsidR="001E1A72" w:rsidRPr="00C95058">
        <w:rPr>
          <w:color w:val="000000" w:themeColor="text1"/>
          <w:lang w:val="cs-CZ"/>
        </w:rPr>
        <w:t xml:space="preserve"> apod.)</w:t>
      </w:r>
      <w:r w:rsidR="005542C1" w:rsidRPr="00C95058">
        <w:rPr>
          <w:color w:val="000000" w:themeColor="text1"/>
          <w:lang w:val="cs-CZ"/>
        </w:rPr>
        <w:t xml:space="preserve">, a </w:t>
      </w:r>
      <w:r w:rsidR="000D2A30" w:rsidRPr="00C95058">
        <w:rPr>
          <w:color w:val="000000" w:themeColor="text1"/>
          <w:lang w:val="cs-CZ"/>
        </w:rPr>
        <w:t xml:space="preserve">to v počtu 3x tištěné </w:t>
      </w:r>
      <w:proofErr w:type="spellStart"/>
      <w:r w:rsidR="000D2A30" w:rsidRPr="00C95058">
        <w:rPr>
          <w:color w:val="000000" w:themeColor="text1"/>
          <w:lang w:val="cs-CZ"/>
        </w:rPr>
        <w:t>paré</w:t>
      </w:r>
      <w:proofErr w:type="spellEnd"/>
      <w:r w:rsidR="000D2A30" w:rsidRPr="00C95058">
        <w:rPr>
          <w:color w:val="000000" w:themeColor="text1"/>
          <w:lang w:val="cs-CZ"/>
        </w:rPr>
        <w:t xml:space="preserve"> a elektronické verzi </w:t>
      </w:r>
      <w:r w:rsidR="00B84A23" w:rsidRPr="00C95058">
        <w:rPr>
          <w:color w:val="000000" w:themeColor="text1"/>
          <w:lang w:val="cs-CZ"/>
        </w:rPr>
        <w:t>ve formátu DWG odpovídající univerzitnímu systému EFA</w:t>
      </w:r>
      <w:r w:rsidRPr="00C95058">
        <w:rPr>
          <w:color w:val="000000" w:themeColor="text1"/>
          <w:lang w:val="cs-CZ"/>
        </w:rPr>
        <w:t>;</w:t>
      </w:r>
      <w:r w:rsidR="00B84A23" w:rsidRPr="00C95058">
        <w:rPr>
          <w:color w:val="000000" w:themeColor="text1"/>
          <w:lang w:val="cs-CZ"/>
        </w:rPr>
        <w:t xml:space="preserve"> Požadavky na zpracování v systému EFA jsou uvedeny v </w:t>
      </w:r>
      <w:r w:rsidR="00DA03DF" w:rsidRPr="00C95058">
        <w:rPr>
          <w:b/>
          <w:bCs/>
          <w:color w:val="000000" w:themeColor="text1"/>
          <w:lang w:val="cs-CZ"/>
        </w:rPr>
        <w:t>P</w:t>
      </w:r>
      <w:r w:rsidR="00B84A23" w:rsidRPr="00C95058">
        <w:rPr>
          <w:b/>
          <w:bCs/>
          <w:color w:val="000000" w:themeColor="text1"/>
          <w:lang w:val="cs-CZ"/>
        </w:rPr>
        <w:t xml:space="preserve">říloze </w:t>
      </w:r>
      <w:r w:rsidR="00DA03DF" w:rsidRPr="00C95058">
        <w:rPr>
          <w:b/>
          <w:bCs/>
          <w:color w:val="000000" w:themeColor="text1"/>
          <w:lang w:val="cs-CZ"/>
        </w:rPr>
        <w:t>10</w:t>
      </w:r>
      <w:r w:rsidR="00B84A23" w:rsidRPr="00C95058">
        <w:rPr>
          <w:color w:val="000000" w:themeColor="text1"/>
          <w:lang w:val="cs-CZ"/>
        </w:rPr>
        <w:t xml:space="preserve"> této Smlouvy</w:t>
      </w:r>
      <w:bookmarkEnd w:id="29"/>
      <w:r w:rsidR="00931983" w:rsidRPr="00C95058">
        <w:rPr>
          <w:color w:val="000000" w:themeColor="text1"/>
          <w:lang w:val="cs-CZ"/>
        </w:rPr>
        <w:t>;</w:t>
      </w:r>
    </w:p>
    <w:p w14:paraId="16F65F9E" w14:textId="274849D4" w:rsidR="006978CC" w:rsidRPr="00C95058" w:rsidRDefault="0021161A">
      <w:pPr>
        <w:pStyle w:val="Normal2"/>
        <w:numPr>
          <w:ilvl w:val="2"/>
          <w:numId w:val="8"/>
        </w:numPr>
        <w:tabs>
          <w:tab w:val="clear" w:pos="709"/>
          <w:tab w:val="clear" w:pos="2160"/>
        </w:tabs>
        <w:spacing w:before="120"/>
        <w:ind w:left="1843" w:hanging="567"/>
        <w:rPr>
          <w:lang w:val="cs-CZ"/>
        </w:rPr>
      </w:pPr>
      <w:r w:rsidRPr="00C95058">
        <w:rPr>
          <w:lang w:val="cs-CZ"/>
        </w:rPr>
        <w:t>geometrické plány ohledně Stavby</w:t>
      </w:r>
      <w:r w:rsidR="000900BF" w:rsidRPr="00C95058">
        <w:rPr>
          <w:lang w:val="cs-CZ"/>
        </w:rPr>
        <w:t xml:space="preserve">, </w:t>
      </w:r>
      <w:r w:rsidRPr="00C95058">
        <w:rPr>
          <w:lang w:val="cs-CZ"/>
        </w:rPr>
        <w:t>Pozemků</w:t>
      </w:r>
      <w:r w:rsidR="000900BF" w:rsidRPr="00C95058">
        <w:rPr>
          <w:lang w:val="cs-CZ"/>
        </w:rPr>
        <w:t xml:space="preserve"> </w:t>
      </w:r>
      <w:r w:rsidR="00814706" w:rsidRPr="00C95058">
        <w:rPr>
          <w:lang w:val="cs-CZ"/>
        </w:rPr>
        <w:t>O</w:t>
      </w:r>
      <w:r w:rsidR="000900BF" w:rsidRPr="00C95058">
        <w:rPr>
          <w:lang w:val="cs-CZ"/>
        </w:rPr>
        <w:t>bjednatele</w:t>
      </w:r>
      <w:r w:rsidRPr="00C95058">
        <w:rPr>
          <w:lang w:val="cs-CZ"/>
        </w:rPr>
        <w:t>, rozsahu zřizovaných věcných břemen a pro zúžení práva stavby zřízeného k</w:t>
      </w:r>
      <w:r w:rsidR="000900BF" w:rsidRPr="00C95058">
        <w:rPr>
          <w:lang w:val="cs-CZ"/>
        </w:rPr>
        <w:t> </w:t>
      </w:r>
      <w:r w:rsidRPr="00C95058">
        <w:rPr>
          <w:lang w:val="cs-CZ"/>
        </w:rPr>
        <w:t>Pozemkům</w:t>
      </w:r>
      <w:r w:rsidR="000900BF" w:rsidRPr="00C95058">
        <w:rPr>
          <w:lang w:val="cs-CZ"/>
        </w:rPr>
        <w:t xml:space="preserve"> </w:t>
      </w:r>
      <w:r w:rsidR="00814706" w:rsidRPr="00C95058">
        <w:rPr>
          <w:lang w:val="cs-CZ"/>
        </w:rPr>
        <w:t>O</w:t>
      </w:r>
      <w:r w:rsidR="000900BF" w:rsidRPr="00C95058">
        <w:rPr>
          <w:lang w:val="cs-CZ"/>
        </w:rPr>
        <w:t>bjednatele</w:t>
      </w:r>
      <w:r w:rsidRPr="00C95058">
        <w:rPr>
          <w:lang w:val="cs-CZ"/>
        </w:rPr>
        <w:t>, a</w:t>
      </w:r>
      <w:r w:rsidR="00C22033" w:rsidRPr="00C95058">
        <w:rPr>
          <w:lang w:val="cs-CZ"/>
        </w:rPr>
        <w:t> </w:t>
      </w:r>
      <w:r w:rsidRPr="00C95058">
        <w:rPr>
          <w:lang w:val="cs-CZ"/>
        </w:rPr>
        <w:t>to ve stavu po provedení Díla; každý geometrický plán bude potvrzený příslušným katastrálním úřadem a předán Objednateli v potřebném počtu vyhotovení</w:t>
      </w:r>
      <w:r w:rsidR="00865A14" w:rsidRPr="00C95058">
        <w:rPr>
          <w:lang w:val="cs-CZ"/>
        </w:rPr>
        <w:t xml:space="preserve"> 4x tištěné </w:t>
      </w:r>
      <w:proofErr w:type="spellStart"/>
      <w:r w:rsidR="00865A14" w:rsidRPr="00C95058">
        <w:rPr>
          <w:lang w:val="cs-CZ"/>
        </w:rPr>
        <w:t>paré</w:t>
      </w:r>
      <w:proofErr w:type="spellEnd"/>
      <w:r w:rsidR="00865A14" w:rsidRPr="00C95058">
        <w:rPr>
          <w:lang w:val="cs-CZ"/>
        </w:rPr>
        <w:t xml:space="preserve"> </w:t>
      </w:r>
      <w:r w:rsidR="00865A14" w:rsidRPr="00C95058">
        <w:rPr>
          <w:color w:val="000000" w:themeColor="text1"/>
          <w:lang w:val="cs-CZ"/>
        </w:rPr>
        <w:t xml:space="preserve">a </w:t>
      </w:r>
      <w:r w:rsidR="00726236" w:rsidRPr="00C95058">
        <w:rPr>
          <w:color w:val="000000" w:themeColor="text1"/>
          <w:lang w:val="cs-CZ"/>
        </w:rPr>
        <w:t xml:space="preserve">rovněž v </w:t>
      </w:r>
      <w:r w:rsidR="00865A14" w:rsidRPr="00C95058">
        <w:rPr>
          <w:color w:val="000000" w:themeColor="text1"/>
          <w:lang w:val="cs-CZ"/>
        </w:rPr>
        <w:t>elektronické verzi</w:t>
      </w:r>
      <w:r w:rsidR="00154211" w:rsidRPr="00C95058">
        <w:rPr>
          <w:color w:val="FF0000"/>
          <w:lang w:val="cs-CZ"/>
        </w:rPr>
        <w:t>.</w:t>
      </w:r>
      <w:r w:rsidRPr="00C95058">
        <w:rPr>
          <w:lang w:val="cs-CZ"/>
        </w:rPr>
        <w:t>;</w:t>
      </w:r>
    </w:p>
    <w:p w14:paraId="04BEE78D" w14:textId="1C2859AC" w:rsidR="006978CC" w:rsidRPr="00C95058" w:rsidRDefault="0021161A">
      <w:pPr>
        <w:pStyle w:val="Normal2"/>
        <w:numPr>
          <w:ilvl w:val="2"/>
          <w:numId w:val="8"/>
        </w:numPr>
        <w:tabs>
          <w:tab w:val="clear" w:pos="709"/>
          <w:tab w:val="clear" w:pos="2160"/>
        </w:tabs>
        <w:spacing w:before="120"/>
        <w:ind w:left="1843" w:hanging="567"/>
        <w:rPr>
          <w:lang w:val="cs-CZ"/>
        </w:rPr>
      </w:pPr>
      <w:r w:rsidRPr="00C95058">
        <w:rPr>
          <w:lang w:val="cs-CZ"/>
        </w:rPr>
        <w:t>geodetické zaměření skutečného provedení Díla, které bude provedeno a ověřeno oprávněným zeměměřickým inženýrem podle zákona č. 200/1994 Sb., o zeměměřictví</w:t>
      </w:r>
      <w:r w:rsidR="00DD016B" w:rsidRPr="00C95058">
        <w:rPr>
          <w:lang w:val="cs-CZ"/>
        </w:rPr>
        <w:t>, ve znění pozdějších předpisů</w:t>
      </w:r>
      <w:r w:rsidRPr="00C95058">
        <w:rPr>
          <w:lang w:val="cs-CZ"/>
        </w:rPr>
        <w:t>;</w:t>
      </w:r>
    </w:p>
    <w:p w14:paraId="2AC5B3B6" w14:textId="4CA9475B" w:rsidR="006978CC" w:rsidRPr="00C95058" w:rsidRDefault="0021161A">
      <w:pPr>
        <w:pStyle w:val="Normal2"/>
        <w:numPr>
          <w:ilvl w:val="2"/>
          <w:numId w:val="8"/>
        </w:numPr>
        <w:tabs>
          <w:tab w:val="clear" w:pos="709"/>
          <w:tab w:val="clear" w:pos="2160"/>
        </w:tabs>
        <w:spacing w:before="120"/>
        <w:ind w:left="1843" w:hanging="567"/>
        <w:rPr>
          <w:lang w:val="cs-CZ"/>
        </w:rPr>
      </w:pPr>
      <w:r w:rsidRPr="00C95058">
        <w:rPr>
          <w:lang w:val="cs-CZ"/>
        </w:rPr>
        <w:t>dokumenty potvrzující provedení všech zkoušek použitých materiálů, u nichž je to</w:t>
      </w:r>
      <w:r w:rsidR="00C22033" w:rsidRPr="00C95058">
        <w:rPr>
          <w:lang w:val="cs-CZ"/>
        </w:rPr>
        <w:t> </w:t>
      </w:r>
      <w:r w:rsidRPr="00C95058">
        <w:rPr>
          <w:lang w:val="cs-CZ"/>
        </w:rPr>
        <w:t>vyžadováno Právními předpisy nebo správními rozhodnutími a závaznými stanovisky vydanými v souvislosti nebo pro účely provádění Díla;</w:t>
      </w:r>
    </w:p>
    <w:p w14:paraId="7D8C1C63" w14:textId="77777777" w:rsidR="006978CC" w:rsidRPr="00C95058" w:rsidRDefault="0021161A">
      <w:pPr>
        <w:pStyle w:val="Normal2"/>
        <w:numPr>
          <w:ilvl w:val="2"/>
          <w:numId w:val="8"/>
        </w:numPr>
        <w:tabs>
          <w:tab w:val="clear" w:pos="709"/>
          <w:tab w:val="clear" w:pos="2160"/>
        </w:tabs>
        <w:spacing w:before="120"/>
        <w:ind w:left="1843" w:hanging="567"/>
        <w:rPr>
          <w:lang w:val="cs-CZ"/>
        </w:rPr>
      </w:pPr>
      <w:r w:rsidRPr="00C95058">
        <w:rPr>
          <w:lang w:val="cs-CZ"/>
        </w:rPr>
        <w:t>doklad o likvidaci odpadu ze stavebních prací;</w:t>
      </w:r>
    </w:p>
    <w:p w14:paraId="032A08EA" w14:textId="77777777" w:rsidR="006978CC" w:rsidRPr="00C95058" w:rsidRDefault="0021161A">
      <w:pPr>
        <w:pStyle w:val="Normal2"/>
        <w:numPr>
          <w:ilvl w:val="2"/>
          <w:numId w:val="8"/>
        </w:numPr>
        <w:tabs>
          <w:tab w:val="clear" w:pos="709"/>
          <w:tab w:val="clear" w:pos="2160"/>
        </w:tabs>
        <w:spacing w:before="120"/>
        <w:ind w:left="1843" w:hanging="567"/>
        <w:rPr>
          <w:lang w:val="cs-CZ"/>
        </w:rPr>
      </w:pPr>
      <w:r w:rsidRPr="00C95058">
        <w:rPr>
          <w:lang w:val="cs-CZ"/>
        </w:rPr>
        <w:t>zkušební protokoly týkající se strojů a přístrojů, u nichž je to vyžadováno Právními předpisy;</w:t>
      </w:r>
    </w:p>
    <w:p w14:paraId="7EA4B1BA" w14:textId="3FB67B09" w:rsidR="006978CC" w:rsidRPr="00C95058" w:rsidRDefault="0021161A">
      <w:pPr>
        <w:pStyle w:val="Normal2"/>
        <w:numPr>
          <w:ilvl w:val="2"/>
          <w:numId w:val="8"/>
        </w:numPr>
        <w:tabs>
          <w:tab w:val="clear" w:pos="709"/>
          <w:tab w:val="clear" w:pos="2160"/>
        </w:tabs>
        <w:spacing w:before="120"/>
        <w:ind w:left="1843" w:hanging="567"/>
        <w:rPr>
          <w:lang w:val="cs-CZ"/>
        </w:rPr>
      </w:pPr>
      <w:r w:rsidRPr="00C95058">
        <w:rPr>
          <w:lang w:val="cs-CZ"/>
        </w:rPr>
        <w:t xml:space="preserve">seznam zařízení, strojů a přístrojů dodaných v rámci Stavby, včetně příslušných dokladů (návody pro montáž, obsluhu a údržbu jednotlivých zařízení, strojů </w:t>
      </w:r>
      <w:r w:rsidR="00CC4AEB" w:rsidRPr="00C95058">
        <w:rPr>
          <w:lang w:val="cs-CZ"/>
        </w:rPr>
        <w:t>a </w:t>
      </w:r>
      <w:r w:rsidRPr="00C95058">
        <w:rPr>
          <w:lang w:val="cs-CZ"/>
        </w:rPr>
        <w:t xml:space="preserve">přístrojů v tištěné i elektronické podobě, </w:t>
      </w:r>
      <w:r w:rsidR="0066114A" w:rsidRPr="00C95058">
        <w:rPr>
          <w:lang w:val="cs-CZ"/>
        </w:rPr>
        <w:t xml:space="preserve">kopie </w:t>
      </w:r>
      <w:r w:rsidRPr="00C95058">
        <w:rPr>
          <w:lang w:val="cs-CZ"/>
        </w:rPr>
        <w:t>záruční</w:t>
      </w:r>
      <w:r w:rsidR="0066114A" w:rsidRPr="00C95058">
        <w:rPr>
          <w:lang w:val="cs-CZ"/>
        </w:rPr>
        <w:t>ch</w:t>
      </w:r>
      <w:r w:rsidRPr="00C95058">
        <w:rPr>
          <w:lang w:val="cs-CZ"/>
        </w:rPr>
        <w:t xml:space="preserve"> </w:t>
      </w:r>
      <w:r w:rsidR="0066114A" w:rsidRPr="00C95058">
        <w:rPr>
          <w:lang w:val="cs-CZ"/>
        </w:rPr>
        <w:t>listů</w:t>
      </w:r>
      <w:r w:rsidRPr="00C95058">
        <w:rPr>
          <w:lang w:val="cs-CZ"/>
        </w:rPr>
        <w:t>);</w:t>
      </w:r>
    </w:p>
    <w:p w14:paraId="0F4319AC" w14:textId="77777777" w:rsidR="006978CC" w:rsidRPr="00C95058" w:rsidRDefault="0021161A">
      <w:pPr>
        <w:pStyle w:val="Normal2"/>
        <w:numPr>
          <w:ilvl w:val="2"/>
          <w:numId w:val="8"/>
        </w:numPr>
        <w:tabs>
          <w:tab w:val="clear" w:pos="709"/>
          <w:tab w:val="clear" w:pos="2160"/>
        </w:tabs>
        <w:spacing w:before="120"/>
        <w:ind w:left="1843" w:hanging="567"/>
        <w:rPr>
          <w:lang w:val="cs-CZ"/>
        </w:rPr>
      </w:pPr>
      <w:r w:rsidRPr="00C95058">
        <w:rPr>
          <w:lang w:val="cs-CZ"/>
        </w:rPr>
        <w:t>provozní řády všech zařízení, strojů a přístrojů dodaných v rámci Stavby v tištěné a elektronické podobě;</w:t>
      </w:r>
    </w:p>
    <w:p w14:paraId="1C3C91A9" w14:textId="77777777" w:rsidR="006978CC" w:rsidRPr="00C95058" w:rsidRDefault="0021161A">
      <w:pPr>
        <w:pStyle w:val="Normal2"/>
        <w:numPr>
          <w:ilvl w:val="2"/>
          <w:numId w:val="8"/>
        </w:numPr>
        <w:tabs>
          <w:tab w:val="clear" w:pos="709"/>
          <w:tab w:val="clear" w:pos="2160"/>
        </w:tabs>
        <w:spacing w:before="120"/>
        <w:ind w:left="1843" w:hanging="567"/>
        <w:rPr>
          <w:lang w:val="cs-CZ"/>
        </w:rPr>
      </w:pPr>
      <w:r w:rsidRPr="00C95058">
        <w:rPr>
          <w:lang w:val="cs-CZ"/>
        </w:rPr>
        <w:lastRenderedPageBreak/>
        <w:t>zápisy o výsledcích individuálního a komplexního vyzkoušení technologického zařízení umísťovaného v rámci Stavby;</w:t>
      </w:r>
    </w:p>
    <w:p w14:paraId="5AACC062" w14:textId="58B1FB40" w:rsidR="006978CC" w:rsidRPr="00C95058" w:rsidRDefault="0021161A">
      <w:pPr>
        <w:pStyle w:val="Normal2"/>
        <w:numPr>
          <w:ilvl w:val="2"/>
          <w:numId w:val="8"/>
        </w:numPr>
        <w:tabs>
          <w:tab w:val="clear" w:pos="709"/>
          <w:tab w:val="clear" w:pos="2160"/>
        </w:tabs>
        <w:spacing w:before="120"/>
        <w:ind w:left="1843" w:hanging="567"/>
        <w:rPr>
          <w:lang w:val="cs-CZ"/>
        </w:rPr>
      </w:pPr>
      <w:r w:rsidRPr="00C95058">
        <w:rPr>
          <w:lang w:val="cs-CZ"/>
        </w:rPr>
        <w:t>atesty, certifikáty a osvědčení jakosti k materiálům použitým v rámci Stavby;</w:t>
      </w:r>
    </w:p>
    <w:p w14:paraId="305D4E16" w14:textId="569AED7F" w:rsidR="006978CC" w:rsidRPr="00C95058" w:rsidRDefault="0021161A">
      <w:pPr>
        <w:pStyle w:val="Normal2"/>
        <w:numPr>
          <w:ilvl w:val="2"/>
          <w:numId w:val="8"/>
        </w:numPr>
        <w:tabs>
          <w:tab w:val="clear" w:pos="709"/>
          <w:tab w:val="clear" w:pos="2160"/>
        </w:tabs>
        <w:spacing w:before="120"/>
        <w:ind w:left="1843" w:hanging="567"/>
        <w:rPr>
          <w:lang w:val="cs-CZ"/>
        </w:rPr>
      </w:pPr>
      <w:bookmarkStart w:id="30" w:name="_Ref75545851"/>
      <w:r w:rsidRPr="00C95058">
        <w:rPr>
          <w:lang w:val="cs-CZ"/>
        </w:rPr>
        <w:t xml:space="preserve">fotodokumentace prováděného Díla, včetně kompletního nafocení vedení </w:t>
      </w:r>
      <w:r w:rsidR="00CC4AEB" w:rsidRPr="00C95058">
        <w:rPr>
          <w:lang w:val="cs-CZ"/>
        </w:rPr>
        <w:t>a </w:t>
      </w:r>
      <w:r w:rsidRPr="00C95058">
        <w:rPr>
          <w:lang w:val="cs-CZ"/>
        </w:rPr>
        <w:t>instalací, které budou zakryty dalšími stavebními pracemi;</w:t>
      </w:r>
      <w:bookmarkEnd w:id="30"/>
    </w:p>
    <w:p w14:paraId="06897DB5" w14:textId="77777777" w:rsidR="006978CC" w:rsidRPr="00C95058" w:rsidRDefault="0021161A">
      <w:pPr>
        <w:pStyle w:val="Normal2"/>
        <w:numPr>
          <w:ilvl w:val="2"/>
          <w:numId w:val="8"/>
        </w:numPr>
        <w:tabs>
          <w:tab w:val="clear" w:pos="709"/>
          <w:tab w:val="clear" w:pos="2160"/>
        </w:tabs>
        <w:spacing w:before="120"/>
        <w:ind w:left="1843" w:hanging="567"/>
        <w:rPr>
          <w:lang w:val="cs-CZ"/>
        </w:rPr>
      </w:pPr>
      <w:r w:rsidRPr="00C95058">
        <w:rPr>
          <w:lang w:val="cs-CZ"/>
        </w:rPr>
        <w:t>doklady o zaškolení pracovníků Objednatele ve vztahu k provozu a údržbě jednotlivých částí Díla;</w:t>
      </w:r>
    </w:p>
    <w:p w14:paraId="63A848D1" w14:textId="77777777" w:rsidR="006978CC" w:rsidRPr="00C95058" w:rsidRDefault="0021161A">
      <w:pPr>
        <w:pStyle w:val="Normal2"/>
        <w:numPr>
          <w:ilvl w:val="2"/>
          <w:numId w:val="8"/>
        </w:numPr>
        <w:tabs>
          <w:tab w:val="clear" w:pos="709"/>
          <w:tab w:val="clear" w:pos="2160"/>
        </w:tabs>
        <w:spacing w:before="120"/>
        <w:ind w:left="1843" w:hanging="567"/>
        <w:rPr>
          <w:lang w:val="cs-CZ"/>
        </w:rPr>
      </w:pPr>
      <w:r w:rsidRPr="00C95058">
        <w:rPr>
          <w:lang w:val="cs-CZ"/>
        </w:rPr>
        <w:t>další podklady uvedené v této Smlouvě nebo vyžadované Právními předpisy nebo Povoleními nebo příslušnými správními orgány nebo nezbytné k provedení, užívání a provozování Díla včetně jeho kolaudace;</w:t>
      </w:r>
    </w:p>
    <w:p w14:paraId="49FE5F61" w14:textId="5587F475" w:rsidR="006978CC" w:rsidRPr="00C95058" w:rsidRDefault="0021161A">
      <w:pPr>
        <w:pStyle w:val="Normal2"/>
        <w:numPr>
          <w:ilvl w:val="2"/>
          <w:numId w:val="8"/>
        </w:numPr>
        <w:tabs>
          <w:tab w:val="clear" w:pos="709"/>
          <w:tab w:val="clear" w:pos="2160"/>
        </w:tabs>
        <w:spacing w:before="120"/>
        <w:ind w:left="1843" w:hanging="567"/>
        <w:rPr>
          <w:lang w:val="cs-CZ"/>
        </w:rPr>
      </w:pPr>
      <w:r w:rsidRPr="00C95058">
        <w:rPr>
          <w:lang w:val="cs-CZ"/>
        </w:rPr>
        <w:t>Dílenská dokumentace, vyžadovaná Právními předpisy nebo touto Smlouvou</w:t>
      </w:r>
      <w:r w:rsidR="006366FE" w:rsidRPr="00C95058">
        <w:rPr>
          <w:lang w:val="cs-CZ"/>
        </w:rPr>
        <w:t xml:space="preserve"> </w:t>
      </w:r>
      <w:r w:rsidR="00CC4AEB" w:rsidRPr="00C95058">
        <w:rPr>
          <w:lang w:val="cs-CZ"/>
        </w:rPr>
        <w:t>a </w:t>
      </w:r>
      <w:r w:rsidR="006366FE" w:rsidRPr="00C95058">
        <w:rPr>
          <w:lang w:val="cs-CZ"/>
        </w:rPr>
        <w:t>stanovisky dotčených orgánů státní správy</w:t>
      </w:r>
      <w:r w:rsidRPr="00C95058">
        <w:rPr>
          <w:lang w:val="cs-CZ"/>
        </w:rPr>
        <w:t xml:space="preserve">; </w:t>
      </w:r>
    </w:p>
    <w:p w14:paraId="3E9DE3D4" w14:textId="4DF9FAEA" w:rsidR="006978CC" w:rsidRPr="00C95058" w:rsidRDefault="00AF5061">
      <w:pPr>
        <w:numPr>
          <w:ilvl w:val="0"/>
          <w:numId w:val="9"/>
        </w:numPr>
        <w:tabs>
          <w:tab w:val="clear" w:pos="2138"/>
          <w:tab w:val="num" w:pos="-2268"/>
        </w:tabs>
        <w:spacing w:before="120" w:after="120"/>
        <w:ind w:left="1276" w:hanging="567"/>
        <w:jc w:val="both"/>
        <w:rPr>
          <w:sz w:val="22"/>
          <w:szCs w:val="22"/>
        </w:rPr>
      </w:pPr>
      <w:bookmarkStart w:id="31" w:name="_Ref17372189"/>
      <w:r w:rsidRPr="00C95058">
        <w:rPr>
          <w:sz w:val="22"/>
          <w:szCs w:val="22"/>
        </w:rPr>
        <w:t xml:space="preserve">poskytování součinnosti při řízení o </w:t>
      </w:r>
      <w:r w:rsidR="0021161A" w:rsidRPr="00C95058">
        <w:rPr>
          <w:sz w:val="22"/>
          <w:szCs w:val="22"/>
        </w:rPr>
        <w:t xml:space="preserve">povolení změny Stavby před dokončením </w:t>
      </w:r>
      <w:r w:rsidR="00EE5741" w:rsidRPr="00C95058">
        <w:rPr>
          <w:sz w:val="22"/>
          <w:szCs w:val="22"/>
        </w:rPr>
        <w:t>(bude-li nezbytné);</w:t>
      </w:r>
      <w:r w:rsidR="0021161A" w:rsidRPr="00C95058">
        <w:rPr>
          <w:sz w:val="22"/>
          <w:szCs w:val="22"/>
        </w:rPr>
        <w:t xml:space="preserve"> </w:t>
      </w:r>
    </w:p>
    <w:p w14:paraId="4A3A22D1" w14:textId="15234B33" w:rsidR="006978CC" w:rsidRPr="00C95058" w:rsidRDefault="008502E6">
      <w:pPr>
        <w:numPr>
          <w:ilvl w:val="0"/>
          <w:numId w:val="9"/>
        </w:numPr>
        <w:tabs>
          <w:tab w:val="clear" w:pos="2138"/>
          <w:tab w:val="num" w:pos="-2268"/>
        </w:tabs>
        <w:spacing w:before="120" w:after="120"/>
        <w:ind w:left="1276" w:hanging="567"/>
        <w:jc w:val="both"/>
        <w:rPr>
          <w:sz w:val="22"/>
          <w:szCs w:val="22"/>
        </w:rPr>
      </w:pPr>
      <w:r w:rsidRPr="00C95058">
        <w:rPr>
          <w:sz w:val="22"/>
          <w:szCs w:val="22"/>
        </w:rPr>
        <w:t>zajištění</w:t>
      </w:r>
      <w:r w:rsidR="00AF5061" w:rsidRPr="00C95058">
        <w:rPr>
          <w:sz w:val="22"/>
          <w:szCs w:val="22"/>
        </w:rPr>
        <w:t xml:space="preserve"> </w:t>
      </w:r>
      <w:r w:rsidR="0021161A" w:rsidRPr="00C95058">
        <w:rPr>
          <w:sz w:val="22"/>
          <w:szCs w:val="22"/>
        </w:rPr>
        <w:t>vydání kolaudačního souhlasu pro Stavbu nebo pravomocného a vykonatelného rozhodnutí opravňujícího neomezeně užívat Stavbu k zamýšlenému účelu, případně i</w:t>
      </w:r>
      <w:r w:rsidR="00C22033" w:rsidRPr="00C95058">
        <w:rPr>
          <w:sz w:val="22"/>
          <w:szCs w:val="22"/>
        </w:rPr>
        <w:t> </w:t>
      </w:r>
      <w:r w:rsidR="0021161A" w:rsidRPr="00C95058">
        <w:rPr>
          <w:sz w:val="22"/>
          <w:szCs w:val="22"/>
        </w:rPr>
        <w:t>pravomocného a vykonatelného rozhodnutí o povolení či nařízení zkušebního provozu nebo předčasného užívání Stavby, vyžadují-li to Právní předpisy, Povolení, příslušné orgány státní správy nebo samosprávy, nebo je-li to vyžadováno nebo povoleno touto Smlouvou;</w:t>
      </w:r>
      <w:bookmarkEnd w:id="31"/>
    </w:p>
    <w:p w14:paraId="33568DDC" w14:textId="77777777" w:rsidR="006978CC" w:rsidRPr="00C95058" w:rsidRDefault="0021161A">
      <w:pPr>
        <w:numPr>
          <w:ilvl w:val="0"/>
          <w:numId w:val="9"/>
        </w:numPr>
        <w:tabs>
          <w:tab w:val="clear" w:pos="2138"/>
          <w:tab w:val="num" w:pos="-2268"/>
        </w:tabs>
        <w:spacing w:before="120" w:after="120"/>
        <w:ind w:left="1276" w:hanging="567"/>
        <w:jc w:val="both"/>
        <w:rPr>
          <w:sz w:val="22"/>
          <w:szCs w:val="22"/>
        </w:rPr>
      </w:pPr>
      <w:r w:rsidRPr="00C95058">
        <w:rPr>
          <w:sz w:val="22"/>
          <w:szCs w:val="22"/>
        </w:rPr>
        <w:t>provedení záchranného archeologického výzkumu a veškerých s ním spojených činností při realizaci Díla v rozsahu stanoveném touto Smlouvou;</w:t>
      </w:r>
    </w:p>
    <w:p w14:paraId="1A8CF3E9" w14:textId="6F95EB74" w:rsidR="006978CC" w:rsidRPr="00C95058" w:rsidRDefault="0021161A">
      <w:pPr>
        <w:numPr>
          <w:ilvl w:val="0"/>
          <w:numId w:val="9"/>
        </w:numPr>
        <w:tabs>
          <w:tab w:val="clear" w:pos="2138"/>
          <w:tab w:val="num" w:pos="-2268"/>
        </w:tabs>
        <w:spacing w:before="120" w:after="120"/>
        <w:ind w:left="1276" w:hanging="567"/>
        <w:jc w:val="both"/>
        <w:rPr>
          <w:bCs/>
          <w:smallCaps/>
          <w:sz w:val="22"/>
          <w:szCs w:val="22"/>
        </w:rPr>
      </w:pPr>
      <w:r w:rsidRPr="00C95058">
        <w:rPr>
          <w:sz w:val="22"/>
          <w:szCs w:val="22"/>
        </w:rPr>
        <w:t>splnění veškerých povinností vztahujících se k provádění Díla dle Právních předpisů, Povolení a rozhodnutí správních orgánů</w:t>
      </w:r>
      <w:r w:rsidR="00D66DDD" w:rsidRPr="00C95058">
        <w:rPr>
          <w:sz w:val="22"/>
          <w:szCs w:val="22"/>
        </w:rPr>
        <w:t>, zejména dotčených orgánů státní správy</w:t>
      </w:r>
      <w:r w:rsidRPr="00C95058">
        <w:rPr>
          <w:sz w:val="22"/>
          <w:szCs w:val="22"/>
        </w:rPr>
        <w:t>;</w:t>
      </w:r>
    </w:p>
    <w:p w14:paraId="441CCE54" w14:textId="4CD05792" w:rsidR="006978CC" w:rsidRPr="00C95058" w:rsidRDefault="0021161A">
      <w:pPr>
        <w:numPr>
          <w:ilvl w:val="0"/>
          <w:numId w:val="9"/>
        </w:numPr>
        <w:tabs>
          <w:tab w:val="clear" w:pos="2138"/>
          <w:tab w:val="num" w:pos="-2268"/>
        </w:tabs>
        <w:spacing w:before="120" w:after="120"/>
        <w:ind w:left="1276" w:hanging="567"/>
        <w:jc w:val="both"/>
        <w:rPr>
          <w:b/>
          <w:bCs/>
          <w:smallCaps/>
          <w:sz w:val="22"/>
          <w:szCs w:val="22"/>
        </w:rPr>
      </w:pPr>
      <w:r w:rsidRPr="00C95058">
        <w:rPr>
          <w:sz w:val="22"/>
          <w:szCs w:val="22"/>
        </w:rPr>
        <w:t>vytyčení všech inženýrských sítí a zajištění staveništních napojovacích bodů energií, vody a kanalizace, včetně vybudování, provozu, údržby a následné likvidace provizorních staveništních přípojek;</w:t>
      </w:r>
    </w:p>
    <w:p w14:paraId="6FBC6A8E" w14:textId="7ECD25EF" w:rsidR="00DB1A83" w:rsidRPr="00C95058" w:rsidRDefault="00DB1A83">
      <w:pPr>
        <w:numPr>
          <w:ilvl w:val="0"/>
          <w:numId w:val="9"/>
        </w:numPr>
        <w:tabs>
          <w:tab w:val="clear" w:pos="2138"/>
          <w:tab w:val="num" w:pos="-2268"/>
        </w:tabs>
        <w:spacing w:before="120" w:after="120"/>
        <w:ind w:left="1276" w:hanging="567"/>
        <w:jc w:val="both"/>
        <w:rPr>
          <w:sz w:val="22"/>
          <w:szCs w:val="22"/>
        </w:rPr>
      </w:pPr>
      <w:r w:rsidRPr="00C95058">
        <w:rPr>
          <w:sz w:val="22"/>
          <w:szCs w:val="22"/>
        </w:rPr>
        <w:t>přeložení trafostanice. Tyto práce mohou vykonávat pouze subjekty disponující patřičným oprávněním od majitele či provozovatele energetické soustavy;</w:t>
      </w:r>
    </w:p>
    <w:p w14:paraId="20243B91" w14:textId="15FF1C20" w:rsidR="006978CC" w:rsidRPr="00C95058" w:rsidRDefault="00774697">
      <w:pPr>
        <w:pStyle w:val="Nadpis2"/>
        <w:keepNext w:val="0"/>
        <w:numPr>
          <w:ilvl w:val="0"/>
          <w:numId w:val="0"/>
        </w:numPr>
        <w:spacing w:before="120"/>
        <w:ind w:left="709"/>
        <w:rPr>
          <w:b w:val="0"/>
          <w:bCs w:val="0"/>
          <w:smallCaps w:val="0"/>
          <w:lang w:val="cs-CZ"/>
        </w:rPr>
      </w:pPr>
      <w:r>
        <w:rPr>
          <w:b w:val="0"/>
          <w:bCs w:val="0"/>
          <w:smallCaps w:val="0"/>
          <w:lang w:val="cs-CZ"/>
        </w:rPr>
        <w:t>P</w:t>
      </w:r>
      <w:r w:rsidR="00A8657A">
        <w:rPr>
          <w:b w:val="0"/>
          <w:bCs w:val="0"/>
          <w:smallCaps w:val="0"/>
          <w:lang w:val="cs-CZ"/>
        </w:rPr>
        <w:t>odrobná</w:t>
      </w:r>
      <w:r w:rsidR="00CB3692" w:rsidRPr="00C95058">
        <w:rPr>
          <w:b w:val="0"/>
          <w:bCs w:val="0"/>
          <w:smallCaps w:val="0"/>
          <w:lang w:val="cs-CZ"/>
        </w:rPr>
        <w:t xml:space="preserve"> </w:t>
      </w:r>
      <w:r w:rsidR="0021161A" w:rsidRPr="00C95058">
        <w:rPr>
          <w:b w:val="0"/>
          <w:bCs w:val="0"/>
          <w:smallCaps w:val="0"/>
          <w:lang w:val="cs-CZ"/>
        </w:rPr>
        <w:t>specifikace Díla a rozsah</w:t>
      </w:r>
      <w:r w:rsidR="00CB3692" w:rsidRPr="00C95058">
        <w:rPr>
          <w:b w:val="0"/>
          <w:bCs w:val="0"/>
          <w:smallCaps w:val="0"/>
          <w:lang w:val="cs-CZ"/>
        </w:rPr>
        <w:t>u</w:t>
      </w:r>
      <w:r w:rsidR="0021161A" w:rsidRPr="00C95058">
        <w:rPr>
          <w:b w:val="0"/>
          <w:bCs w:val="0"/>
          <w:smallCaps w:val="0"/>
          <w:lang w:val="cs-CZ"/>
        </w:rPr>
        <w:t xml:space="preserve"> Prací </w:t>
      </w:r>
      <w:r w:rsidR="00DC775D" w:rsidRPr="00C95058">
        <w:rPr>
          <w:b w:val="0"/>
          <w:bCs w:val="0"/>
          <w:smallCaps w:val="0"/>
          <w:lang w:val="cs-CZ"/>
        </w:rPr>
        <w:t>j</w:t>
      </w:r>
      <w:r w:rsidR="00DC775D">
        <w:rPr>
          <w:b w:val="0"/>
          <w:bCs w:val="0"/>
          <w:smallCaps w:val="0"/>
          <w:lang w:val="cs-CZ"/>
        </w:rPr>
        <w:t>e</w:t>
      </w:r>
      <w:r w:rsidR="00DC775D" w:rsidRPr="00C95058">
        <w:rPr>
          <w:b w:val="0"/>
          <w:bCs w:val="0"/>
          <w:smallCaps w:val="0"/>
          <w:lang w:val="cs-CZ"/>
        </w:rPr>
        <w:t xml:space="preserve"> </w:t>
      </w:r>
      <w:r w:rsidR="0021161A" w:rsidRPr="00C95058">
        <w:rPr>
          <w:b w:val="0"/>
          <w:bCs w:val="0"/>
          <w:smallCaps w:val="0"/>
          <w:lang w:val="cs-CZ"/>
        </w:rPr>
        <w:t xml:space="preserve">blíže </w:t>
      </w:r>
      <w:r w:rsidR="00DC775D" w:rsidRPr="00C95058">
        <w:rPr>
          <w:b w:val="0"/>
          <w:bCs w:val="0"/>
          <w:smallCaps w:val="0"/>
          <w:lang w:val="cs-CZ"/>
        </w:rPr>
        <w:t>definován</w:t>
      </w:r>
      <w:r w:rsidR="00DC775D">
        <w:rPr>
          <w:b w:val="0"/>
          <w:bCs w:val="0"/>
          <w:smallCaps w:val="0"/>
          <w:lang w:val="cs-CZ"/>
        </w:rPr>
        <w:t>a</w:t>
      </w:r>
      <w:r w:rsidR="00DC775D" w:rsidRPr="00C95058">
        <w:rPr>
          <w:b w:val="0"/>
          <w:bCs w:val="0"/>
          <w:smallCaps w:val="0"/>
          <w:lang w:val="cs-CZ"/>
        </w:rPr>
        <w:t xml:space="preserve"> </w:t>
      </w:r>
      <w:r w:rsidR="0021161A" w:rsidRPr="00C95058">
        <w:rPr>
          <w:b w:val="0"/>
          <w:bCs w:val="0"/>
          <w:smallCaps w:val="0"/>
          <w:lang w:val="cs-CZ"/>
        </w:rPr>
        <w:t>v Projektové dokumentaci</w:t>
      </w:r>
      <w:r w:rsidR="009555E2" w:rsidRPr="00C95058">
        <w:rPr>
          <w:b w:val="0"/>
          <w:bCs w:val="0"/>
          <w:smallCaps w:val="0"/>
          <w:lang w:val="cs-CZ"/>
        </w:rPr>
        <w:t>, která je</w:t>
      </w:r>
      <w:r w:rsidR="009555E2" w:rsidRPr="00C95058">
        <w:rPr>
          <w:bCs w:val="0"/>
          <w:smallCaps w:val="0"/>
          <w:lang w:val="cs-CZ"/>
        </w:rPr>
        <w:t xml:space="preserve"> </w:t>
      </w:r>
      <w:r w:rsidR="0021161A" w:rsidRPr="00C95058">
        <w:rPr>
          <w:bCs w:val="0"/>
          <w:smallCaps w:val="0"/>
          <w:lang w:val="cs-CZ"/>
        </w:rPr>
        <w:t>Přílo</w:t>
      </w:r>
      <w:r w:rsidR="009555E2" w:rsidRPr="00C95058">
        <w:rPr>
          <w:bCs w:val="0"/>
          <w:smallCaps w:val="0"/>
          <w:lang w:val="cs-CZ"/>
        </w:rPr>
        <w:t>hou</w:t>
      </w:r>
      <w:r w:rsidR="0021161A" w:rsidRPr="00C95058">
        <w:rPr>
          <w:bCs w:val="0"/>
          <w:smallCaps w:val="0"/>
          <w:lang w:val="cs-CZ"/>
        </w:rPr>
        <w:t xml:space="preserve"> 1</w:t>
      </w:r>
      <w:r w:rsidR="00207419" w:rsidRPr="00C95058">
        <w:rPr>
          <w:bCs w:val="0"/>
          <w:smallCaps w:val="0"/>
          <w:lang w:val="cs-CZ"/>
        </w:rPr>
        <w:t xml:space="preserve"> </w:t>
      </w:r>
      <w:r w:rsidR="00207419" w:rsidRPr="00C95058">
        <w:rPr>
          <w:b w:val="0"/>
          <w:smallCaps w:val="0"/>
          <w:lang w:val="cs-CZ"/>
        </w:rPr>
        <w:t>této</w:t>
      </w:r>
      <w:r w:rsidR="00DF7051" w:rsidRPr="00C95058">
        <w:rPr>
          <w:b w:val="0"/>
          <w:smallCaps w:val="0"/>
          <w:lang w:val="cs-CZ"/>
        </w:rPr>
        <w:t xml:space="preserve"> Smlouvy</w:t>
      </w:r>
      <w:r w:rsidR="00455AF3" w:rsidRPr="002C4E17">
        <w:rPr>
          <w:b w:val="0"/>
          <w:smallCaps w:val="0"/>
          <w:lang w:val="cs-CZ"/>
        </w:rPr>
        <w:t>, přičemž</w:t>
      </w:r>
      <w:r w:rsidR="00455AF3">
        <w:rPr>
          <w:b w:val="0"/>
          <w:smallCaps w:val="0"/>
          <w:lang w:val="cs-CZ"/>
        </w:rPr>
        <w:t xml:space="preserve"> </w:t>
      </w:r>
      <w:r w:rsidR="00014684">
        <w:rPr>
          <w:b w:val="0"/>
          <w:smallCaps w:val="0"/>
          <w:lang w:val="cs-CZ"/>
        </w:rPr>
        <w:t>platí, že</w:t>
      </w:r>
      <w:r w:rsidR="00A8657A">
        <w:rPr>
          <w:b w:val="0"/>
          <w:smallCaps w:val="0"/>
          <w:lang w:val="cs-CZ"/>
        </w:rPr>
        <w:t xml:space="preserve"> </w:t>
      </w:r>
      <w:r w:rsidR="00776371">
        <w:rPr>
          <w:b w:val="0"/>
          <w:smallCaps w:val="0"/>
          <w:lang w:val="cs-CZ"/>
        </w:rPr>
        <w:t>předmětem plnění nejsou</w:t>
      </w:r>
      <w:r w:rsidR="0007385D" w:rsidRPr="00C95058">
        <w:rPr>
          <w:b w:val="0"/>
          <w:smallCaps w:val="0"/>
          <w:lang w:val="cs-CZ"/>
        </w:rPr>
        <w:t xml:space="preserve"> dodávky mobiliáře</w:t>
      </w:r>
      <w:r w:rsidR="00DB3F16" w:rsidRPr="00C95058">
        <w:rPr>
          <w:b w:val="0"/>
          <w:smallCaps w:val="0"/>
          <w:lang w:val="cs-CZ"/>
        </w:rPr>
        <w:t xml:space="preserve"> (mobilního nábytku)</w:t>
      </w:r>
      <w:r w:rsidR="0007385D" w:rsidRPr="00C95058">
        <w:rPr>
          <w:b w:val="0"/>
          <w:smallCaps w:val="0"/>
          <w:lang w:val="cs-CZ"/>
        </w:rPr>
        <w:t xml:space="preserve"> a</w:t>
      </w:r>
      <w:r w:rsidR="00DB3F16" w:rsidRPr="00C95058">
        <w:rPr>
          <w:b w:val="0"/>
          <w:smallCaps w:val="0"/>
          <w:lang w:val="cs-CZ"/>
        </w:rPr>
        <w:t xml:space="preserve"> </w:t>
      </w:r>
      <w:r w:rsidR="00E02072" w:rsidRPr="00C95058">
        <w:rPr>
          <w:b w:val="0"/>
          <w:smallCaps w:val="0"/>
          <w:lang w:val="cs-CZ"/>
        </w:rPr>
        <w:t>koncových prvků slaboproudu</w:t>
      </w:r>
      <w:r w:rsidR="0007385D" w:rsidRPr="00C95058">
        <w:rPr>
          <w:b w:val="0"/>
          <w:smallCaps w:val="0"/>
          <w:lang w:val="cs-CZ"/>
        </w:rPr>
        <w:t xml:space="preserve"> </w:t>
      </w:r>
      <w:r w:rsidR="00E02072" w:rsidRPr="00C95058">
        <w:rPr>
          <w:b w:val="0"/>
          <w:smallCaps w:val="0"/>
          <w:lang w:val="cs-CZ"/>
        </w:rPr>
        <w:t>(</w:t>
      </w:r>
      <w:r w:rsidR="0007385D" w:rsidRPr="00C95058">
        <w:rPr>
          <w:b w:val="0"/>
          <w:smallCaps w:val="0"/>
          <w:lang w:val="cs-CZ"/>
        </w:rPr>
        <w:t xml:space="preserve">audiovizuální </w:t>
      </w:r>
      <w:r w:rsidR="00E02072" w:rsidRPr="00C95058">
        <w:rPr>
          <w:b w:val="0"/>
          <w:smallCaps w:val="0"/>
          <w:lang w:val="cs-CZ"/>
        </w:rPr>
        <w:t>technika,</w:t>
      </w:r>
      <w:r w:rsidR="00370B55" w:rsidRPr="00C95058">
        <w:rPr>
          <w:b w:val="0"/>
          <w:smallCaps w:val="0"/>
          <w:lang w:val="cs-CZ"/>
        </w:rPr>
        <w:t xml:space="preserve"> </w:t>
      </w:r>
      <w:r w:rsidR="00E02072" w:rsidRPr="00C95058">
        <w:rPr>
          <w:b w:val="0"/>
          <w:smallCaps w:val="0"/>
          <w:lang w:val="cs-CZ"/>
        </w:rPr>
        <w:t>počítače apod.)</w:t>
      </w:r>
      <w:r w:rsidR="00CD3AFA">
        <w:rPr>
          <w:b w:val="0"/>
          <w:smallCaps w:val="0"/>
          <w:lang w:val="cs-CZ"/>
        </w:rPr>
        <w:t xml:space="preserve">. </w:t>
      </w:r>
      <w:r w:rsidR="00850E95" w:rsidRPr="00C95058">
        <w:rPr>
          <w:b w:val="0"/>
          <w:smallCaps w:val="0"/>
          <w:lang w:val="cs-CZ"/>
        </w:rPr>
        <w:t xml:space="preserve">Na tyto dodávky </w:t>
      </w:r>
      <w:r w:rsidR="00381621">
        <w:rPr>
          <w:b w:val="0"/>
          <w:smallCaps w:val="0"/>
          <w:lang w:val="cs-CZ"/>
        </w:rPr>
        <w:t>Objednatel</w:t>
      </w:r>
      <w:r w:rsidR="00850E95" w:rsidRPr="00C95058">
        <w:rPr>
          <w:b w:val="0"/>
          <w:smallCaps w:val="0"/>
          <w:lang w:val="cs-CZ"/>
        </w:rPr>
        <w:t xml:space="preserve"> vypíše zvláštní (oddělené) zadávací řízení</w:t>
      </w:r>
      <w:r w:rsidR="00381621">
        <w:rPr>
          <w:b w:val="0"/>
          <w:smallCaps w:val="0"/>
          <w:lang w:val="cs-CZ"/>
        </w:rPr>
        <w:t xml:space="preserve">. </w:t>
      </w:r>
      <w:r w:rsidR="00CD3AFA">
        <w:rPr>
          <w:b w:val="0"/>
          <w:smallCaps w:val="0"/>
          <w:lang w:val="cs-CZ"/>
        </w:rPr>
        <w:t xml:space="preserve">Pro odstranění pochybností platí, že předmětem </w:t>
      </w:r>
      <w:r w:rsidR="0068084C">
        <w:rPr>
          <w:b w:val="0"/>
          <w:smallCaps w:val="0"/>
          <w:lang w:val="cs-CZ"/>
        </w:rPr>
        <w:t xml:space="preserve">Díla nejsou </w:t>
      </w:r>
      <w:r w:rsidR="000B24E3">
        <w:rPr>
          <w:b w:val="0"/>
          <w:smallCaps w:val="0"/>
          <w:lang w:val="cs-CZ"/>
        </w:rPr>
        <w:t xml:space="preserve">ta </w:t>
      </w:r>
      <w:r w:rsidR="00051500">
        <w:rPr>
          <w:b w:val="0"/>
          <w:smallCaps w:val="0"/>
          <w:lang w:val="cs-CZ"/>
        </w:rPr>
        <w:t>plnění</w:t>
      </w:r>
      <w:r w:rsidR="006A70EC" w:rsidRPr="00C95058">
        <w:rPr>
          <w:b w:val="0"/>
          <w:smallCaps w:val="0"/>
          <w:lang w:val="cs-CZ"/>
        </w:rPr>
        <w:t>, kter</w:t>
      </w:r>
      <w:r w:rsidR="003863F1">
        <w:rPr>
          <w:b w:val="0"/>
          <w:smallCaps w:val="0"/>
          <w:lang w:val="cs-CZ"/>
        </w:rPr>
        <w:t>á</w:t>
      </w:r>
      <w:r w:rsidR="006A70EC" w:rsidRPr="00C95058">
        <w:rPr>
          <w:b w:val="0"/>
          <w:smallCaps w:val="0"/>
          <w:lang w:val="cs-CZ"/>
        </w:rPr>
        <w:t xml:space="preserve"> </w:t>
      </w:r>
      <w:r w:rsidR="002E4E1D" w:rsidRPr="00C95058">
        <w:rPr>
          <w:b w:val="0"/>
          <w:smallCaps w:val="0"/>
          <w:lang w:val="cs-CZ"/>
        </w:rPr>
        <w:t xml:space="preserve">jsou </w:t>
      </w:r>
      <w:r w:rsidR="00D836D2">
        <w:rPr>
          <w:b w:val="0"/>
          <w:smallCaps w:val="0"/>
          <w:lang w:val="cs-CZ"/>
        </w:rPr>
        <w:t>zvýrazněn</w:t>
      </w:r>
      <w:r w:rsidR="003863F1">
        <w:rPr>
          <w:b w:val="0"/>
          <w:smallCaps w:val="0"/>
          <w:lang w:val="cs-CZ"/>
        </w:rPr>
        <w:t>a</w:t>
      </w:r>
      <w:r w:rsidR="002E4E1D" w:rsidRPr="00C95058">
        <w:rPr>
          <w:b w:val="0"/>
          <w:smallCaps w:val="0"/>
          <w:lang w:val="cs-CZ"/>
        </w:rPr>
        <w:t xml:space="preserve"> ve výkazu výměr (soupisu prací)</w:t>
      </w:r>
      <w:r w:rsidR="00896A56" w:rsidRPr="00C95058">
        <w:rPr>
          <w:b w:val="0"/>
          <w:smallCaps w:val="0"/>
          <w:lang w:val="cs-CZ"/>
        </w:rPr>
        <w:t>, respektive Rozpoč</w:t>
      </w:r>
      <w:r w:rsidR="00BA0B85" w:rsidRPr="00C95058">
        <w:rPr>
          <w:b w:val="0"/>
          <w:smallCaps w:val="0"/>
          <w:lang w:val="cs-CZ"/>
        </w:rPr>
        <w:t>t</w:t>
      </w:r>
      <w:r w:rsidR="00896A56" w:rsidRPr="00C95058">
        <w:rPr>
          <w:b w:val="0"/>
          <w:smallCaps w:val="0"/>
          <w:lang w:val="cs-CZ"/>
        </w:rPr>
        <w:t>u obsaženého v </w:t>
      </w:r>
      <w:r w:rsidR="00896A56" w:rsidRPr="00C95058">
        <w:rPr>
          <w:bCs w:val="0"/>
          <w:smallCaps w:val="0"/>
          <w:lang w:val="cs-CZ"/>
        </w:rPr>
        <w:t>Příloze 6</w:t>
      </w:r>
      <w:r w:rsidR="00896A56" w:rsidRPr="00C95058">
        <w:rPr>
          <w:b w:val="0"/>
          <w:smallCaps w:val="0"/>
          <w:lang w:val="cs-CZ"/>
        </w:rPr>
        <w:t xml:space="preserve"> této Smlouvy</w:t>
      </w:r>
      <w:r w:rsidR="00850E95">
        <w:rPr>
          <w:b w:val="0"/>
          <w:smallCaps w:val="0"/>
          <w:lang w:val="cs-CZ"/>
        </w:rPr>
        <w:t xml:space="preserve"> </w:t>
      </w:r>
      <w:r w:rsidR="00D836D2">
        <w:rPr>
          <w:b w:val="0"/>
          <w:smallCaps w:val="0"/>
          <w:lang w:val="cs-CZ"/>
        </w:rPr>
        <w:t>červenou</w:t>
      </w:r>
      <w:r w:rsidR="00455AF3">
        <w:rPr>
          <w:b w:val="0"/>
          <w:smallCaps w:val="0"/>
          <w:lang w:val="cs-CZ"/>
        </w:rPr>
        <w:t xml:space="preserve"> barvou</w:t>
      </w:r>
      <w:r w:rsidR="0007385D" w:rsidRPr="00C95058">
        <w:rPr>
          <w:b w:val="0"/>
          <w:smallCaps w:val="0"/>
          <w:lang w:val="cs-CZ"/>
        </w:rPr>
        <w:t xml:space="preserve">. </w:t>
      </w:r>
    </w:p>
    <w:p w14:paraId="290DF55B" w14:textId="2146A81A" w:rsidR="006978CC" w:rsidRPr="00C95058" w:rsidRDefault="0021161A">
      <w:pPr>
        <w:pStyle w:val="Nadpis2"/>
        <w:keepNext w:val="0"/>
        <w:tabs>
          <w:tab w:val="clear" w:pos="851"/>
        </w:tabs>
        <w:spacing w:before="120"/>
        <w:ind w:left="709"/>
        <w:rPr>
          <w:b w:val="0"/>
          <w:bCs w:val="0"/>
          <w:smallCaps w:val="0"/>
          <w:lang w:val="cs-CZ"/>
        </w:rPr>
      </w:pPr>
      <w:bookmarkStart w:id="32" w:name="_Ref461792945"/>
      <w:r w:rsidRPr="00C95058">
        <w:rPr>
          <w:b w:val="0"/>
          <w:bCs w:val="0"/>
          <w:smallCaps w:val="0"/>
          <w:lang w:val="cs-CZ"/>
        </w:rPr>
        <w:t>Nebude-li v konkrétním případě dohodnuto Stranami jinak, je Zhotovitel povinen vypracovat a</w:t>
      </w:r>
      <w:r w:rsidR="00C22033" w:rsidRPr="00C95058">
        <w:rPr>
          <w:b w:val="0"/>
          <w:bCs w:val="0"/>
          <w:smallCaps w:val="0"/>
          <w:lang w:val="cs-CZ"/>
        </w:rPr>
        <w:t> </w:t>
      </w:r>
      <w:r w:rsidRPr="00C95058">
        <w:rPr>
          <w:b w:val="0"/>
          <w:bCs w:val="0"/>
          <w:smallCaps w:val="0"/>
          <w:lang w:val="cs-CZ"/>
        </w:rPr>
        <w:t xml:space="preserve">Objednateli předat všechny dokumenty specifikované v článku </w:t>
      </w:r>
      <w:r w:rsidRPr="00C95058">
        <w:rPr>
          <w:b w:val="0"/>
          <w:bCs w:val="0"/>
          <w:smallCaps w:val="0"/>
          <w:lang w:val="cs-CZ"/>
        </w:rPr>
        <w:fldChar w:fldCharType="begin"/>
      </w:r>
      <w:r w:rsidRPr="00C95058">
        <w:rPr>
          <w:b w:val="0"/>
          <w:bCs w:val="0"/>
          <w:smallCaps w:val="0"/>
          <w:lang w:val="cs-CZ"/>
        </w:rPr>
        <w:instrText xml:space="preserve"> REF _Ref17275741 \r \h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3.1</w:t>
      </w:r>
      <w:r w:rsidRPr="00C95058">
        <w:rPr>
          <w:b w:val="0"/>
          <w:bCs w:val="0"/>
          <w:smallCaps w:val="0"/>
          <w:lang w:val="cs-CZ"/>
        </w:rPr>
        <w:fldChar w:fldCharType="end"/>
      </w:r>
      <w:r w:rsidRPr="00C95058">
        <w:rPr>
          <w:b w:val="0"/>
          <w:bCs w:val="0"/>
          <w:smallCaps w:val="0"/>
          <w:lang w:val="cs-CZ"/>
        </w:rPr>
        <w:t xml:space="preserve"> písm. </w:t>
      </w:r>
      <w:r w:rsidRPr="00C95058">
        <w:rPr>
          <w:b w:val="0"/>
          <w:bCs w:val="0"/>
          <w:smallCaps w:val="0"/>
          <w:lang w:val="cs-CZ"/>
        </w:rPr>
        <w:fldChar w:fldCharType="begin"/>
      </w:r>
      <w:r w:rsidRPr="00C95058">
        <w:rPr>
          <w:b w:val="0"/>
          <w:bCs w:val="0"/>
          <w:smallCaps w:val="0"/>
          <w:lang w:val="cs-CZ"/>
        </w:rPr>
        <w:instrText xml:space="preserve"> REF _Ref17275749 \r \h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(c)</w:t>
      </w:r>
      <w:r w:rsidRPr="00C95058">
        <w:rPr>
          <w:b w:val="0"/>
          <w:bCs w:val="0"/>
          <w:smallCaps w:val="0"/>
          <w:lang w:val="cs-CZ"/>
        </w:rPr>
        <w:fldChar w:fldCharType="end"/>
      </w:r>
      <w:r w:rsidRPr="00C95058">
        <w:rPr>
          <w:b w:val="0"/>
          <w:bCs w:val="0"/>
          <w:smallCaps w:val="0"/>
          <w:lang w:val="cs-CZ"/>
        </w:rPr>
        <w:t xml:space="preserve"> </w:t>
      </w:r>
      <w:r w:rsidR="00D37C92" w:rsidRPr="00C95058">
        <w:rPr>
          <w:b w:val="0"/>
          <w:bCs w:val="0"/>
          <w:smallCaps w:val="0"/>
          <w:lang w:val="cs-CZ"/>
        </w:rPr>
        <w:t xml:space="preserve">této Smlouvy </w:t>
      </w:r>
      <w:r w:rsidRPr="00C95058">
        <w:rPr>
          <w:b w:val="0"/>
          <w:bCs w:val="0"/>
          <w:smallCaps w:val="0"/>
          <w:lang w:val="cs-CZ"/>
        </w:rPr>
        <w:t xml:space="preserve">v českém jazyce v počtu </w:t>
      </w:r>
      <w:r w:rsidR="00DA03DF" w:rsidRPr="00C95058">
        <w:rPr>
          <w:b w:val="0"/>
          <w:bCs w:val="0"/>
          <w:smallCaps w:val="0"/>
          <w:lang w:val="cs-CZ"/>
        </w:rPr>
        <w:t xml:space="preserve">tří </w:t>
      </w:r>
      <w:r w:rsidRPr="00C95058">
        <w:rPr>
          <w:b w:val="0"/>
          <w:bCs w:val="0"/>
          <w:smallCaps w:val="0"/>
          <w:lang w:val="cs-CZ"/>
        </w:rPr>
        <w:t>(</w:t>
      </w:r>
      <w:r w:rsidR="00AF5061" w:rsidRPr="00C95058">
        <w:rPr>
          <w:b w:val="0"/>
          <w:bCs w:val="0"/>
          <w:smallCaps w:val="0"/>
          <w:lang w:val="cs-CZ"/>
        </w:rPr>
        <w:t>3</w:t>
      </w:r>
      <w:r w:rsidRPr="00C95058">
        <w:rPr>
          <w:b w:val="0"/>
          <w:bCs w:val="0"/>
          <w:smallCaps w:val="0"/>
          <w:lang w:val="cs-CZ"/>
        </w:rPr>
        <w:t>) listinných vyhotovení a také v elektronické podobě, a to vždy jak v otevřeném formátu (Word, Excel, .</w:t>
      </w:r>
      <w:proofErr w:type="spellStart"/>
      <w:proofErr w:type="gramStart"/>
      <w:r w:rsidRPr="00C95058">
        <w:rPr>
          <w:b w:val="0"/>
          <w:bCs w:val="0"/>
          <w:smallCaps w:val="0"/>
          <w:lang w:val="cs-CZ"/>
        </w:rPr>
        <w:t>dwg</w:t>
      </w:r>
      <w:proofErr w:type="spellEnd"/>
      <w:r w:rsidRPr="00C95058">
        <w:rPr>
          <w:b w:val="0"/>
          <w:bCs w:val="0"/>
          <w:smallCaps w:val="0"/>
          <w:lang w:val="cs-CZ"/>
        </w:rPr>
        <w:t>,</w:t>
      </w:r>
      <w:proofErr w:type="gramEnd"/>
      <w:r w:rsidRPr="00C95058">
        <w:rPr>
          <w:b w:val="0"/>
          <w:bCs w:val="0"/>
          <w:smallCaps w:val="0"/>
          <w:lang w:val="cs-CZ"/>
        </w:rPr>
        <w:t xml:space="preserve"> atp.), tak i v uzavřeném formátu .</w:t>
      </w:r>
      <w:proofErr w:type="spellStart"/>
      <w:r w:rsidRPr="00C95058">
        <w:rPr>
          <w:b w:val="0"/>
          <w:bCs w:val="0"/>
          <w:smallCaps w:val="0"/>
          <w:lang w:val="cs-CZ"/>
        </w:rPr>
        <w:t>pdf</w:t>
      </w:r>
      <w:proofErr w:type="spellEnd"/>
      <w:r w:rsidRPr="00C95058">
        <w:rPr>
          <w:b w:val="0"/>
          <w:bCs w:val="0"/>
          <w:smallCaps w:val="0"/>
          <w:lang w:val="cs-CZ"/>
        </w:rPr>
        <w:t>.</w:t>
      </w:r>
      <w:r w:rsidR="00DE03CA" w:rsidRPr="00C95058">
        <w:rPr>
          <w:b w:val="0"/>
          <w:bCs w:val="0"/>
          <w:smallCaps w:val="0"/>
          <w:lang w:val="cs-CZ"/>
        </w:rPr>
        <w:t xml:space="preserve"> Splnění této povinnosti Zhotovitele bude potvrzeno odsouhlasením seznamu dokumentů dle článku </w:t>
      </w:r>
      <w:r w:rsidR="00CC4AEB" w:rsidRPr="00C95058">
        <w:rPr>
          <w:b w:val="0"/>
          <w:bCs w:val="0"/>
          <w:smallCaps w:val="0"/>
          <w:lang w:val="cs-CZ"/>
        </w:rPr>
        <w:fldChar w:fldCharType="begin"/>
      </w:r>
      <w:r w:rsidR="00CC4AEB" w:rsidRPr="00C95058">
        <w:rPr>
          <w:b w:val="0"/>
          <w:bCs w:val="0"/>
          <w:smallCaps w:val="0"/>
          <w:lang w:val="cs-CZ"/>
        </w:rPr>
        <w:instrText xml:space="preserve"> REF _Ref17275741 \r \h  \* MERGEFORMAT </w:instrText>
      </w:r>
      <w:r w:rsidR="00CC4AEB" w:rsidRPr="00C95058">
        <w:rPr>
          <w:b w:val="0"/>
          <w:bCs w:val="0"/>
          <w:smallCaps w:val="0"/>
          <w:lang w:val="cs-CZ"/>
        </w:rPr>
      </w:r>
      <w:r w:rsidR="00CC4AEB" w:rsidRPr="00C95058">
        <w:rPr>
          <w:b w:val="0"/>
          <w:bCs w:val="0"/>
          <w:smallCaps w:val="0"/>
          <w:lang w:val="cs-CZ"/>
        </w:rPr>
        <w:fldChar w:fldCharType="separate"/>
      </w:r>
      <w:r w:rsidR="00F20402">
        <w:rPr>
          <w:b w:val="0"/>
          <w:bCs w:val="0"/>
          <w:smallCaps w:val="0"/>
          <w:lang w:val="cs-CZ"/>
        </w:rPr>
        <w:t>3.1</w:t>
      </w:r>
      <w:r w:rsidR="00CC4AEB" w:rsidRPr="00C95058">
        <w:rPr>
          <w:b w:val="0"/>
          <w:bCs w:val="0"/>
          <w:smallCaps w:val="0"/>
          <w:lang w:val="cs-CZ"/>
        </w:rPr>
        <w:fldChar w:fldCharType="end"/>
      </w:r>
      <w:r w:rsidR="00CC4AEB" w:rsidRPr="00C95058">
        <w:rPr>
          <w:b w:val="0"/>
          <w:bCs w:val="0"/>
          <w:smallCaps w:val="0"/>
          <w:lang w:val="cs-CZ"/>
        </w:rPr>
        <w:t> </w:t>
      </w:r>
      <w:r w:rsidR="00DE03CA" w:rsidRPr="00C95058">
        <w:rPr>
          <w:b w:val="0"/>
          <w:bCs w:val="0"/>
          <w:smallCaps w:val="0"/>
          <w:lang w:val="cs-CZ"/>
        </w:rPr>
        <w:t>Smlouvy.</w:t>
      </w:r>
    </w:p>
    <w:bookmarkEnd w:id="32"/>
    <w:p w14:paraId="178A6912" w14:textId="2BDD24A1"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Zhotovitel je vázán podmínkami stanovenými touto Smlouvou, včetně veškerých jejích </w:t>
      </w:r>
      <w:r w:rsidR="00100053" w:rsidRPr="00C95058">
        <w:rPr>
          <w:b w:val="0"/>
          <w:bCs w:val="0"/>
          <w:smallCaps w:val="0"/>
          <w:lang w:val="cs-CZ"/>
        </w:rPr>
        <w:t>P</w:t>
      </w:r>
      <w:r w:rsidRPr="00C95058">
        <w:rPr>
          <w:b w:val="0"/>
          <w:bCs w:val="0"/>
          <w:smallCaps w:val="0"/>
          <w:lang w:val="cs-CZ"/>
        </w:rPr>
        <w:t xml:space="preserve">říloh, zadávací dokumentací </w:t>
      </w:r>
      <w:r w:rsidR="00156383" w:rsidRPr="00C95058">
        <w:rPr>
          <w:b w:val="0"/>
          <w:bCs w:val="0"/>
          <w:smallCaps w:val="0"/>
          <w:lang w:val="cs-CZ"/>
        </w:rPr>
        <w:t xml:space="preserve">Zadávacího řízení </w:t>
      </w:r>
      <w:r w:rsidRPr="00C95058">
        <w:rPr>
          <w:b w:val="0"/>
          <w:bCs w:val="0"/>
          <w:smallCaps w:val="0"/>
          <w:lang w:val="cs-CZ"/>
        </w:rPr>
        <w:t xml:space="preserve">a závaznou nabídkou Zhotovitele podanou v rámci Zadávacího řízení </w:t>
      </w:r>
      <w:r w:rsidR="00CC4AEB" w:rsidRPr="00C95058">
        <w:rPr>
          <w:b w:val="0"/>
          <w:bCs w:val="0"/>
          <w:smallCaps w:val="0"/>
          <w:lang w:val="cs-CZ"/>
        </w:rPr>
        <w:t>a </w:t>
      </w:r>
      <w:r w:rsidRPr="00C95058">
        <w:rPr>
          <w:b w:val="0"/>
          <w:bCs w:val="0"/>
          <w:smallCaps w:val="0"/>
          <w:lang w:val="cs-CZ"/>
        </w:rPr>
        <w:t>veškerými Povoleními.</w:t>
      </w:r>
    </w:p>
    <w:p w14:paraId="33ED962E" w14:textId="17108741"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Předmětem Smlouvy není poskytnutí služeb technického dozoru stavebníka Zhotovitelem při provádění Díla. Činnosti </w:t>
      </w:r>
      <w:r w:rsidR="00736128" w:rsidRPr="00C95058">
        <w:rPr>
          <w:b w:val="0"/>
          <w:bCs w:val="0"/>
          <w:smallCaps w:val="0"/>
          <w:lang w:val="cs-CZ"/>
        </w:rPr>
        <w:t xml:space="preserve">TDS </w:t>
      </w:r>
      <w:r w:rsidRPr="00C95058">
        <w:rPr>
          <w:b w:val="0"/>
          <w:bCs w:val="0"/>
          <w:smallCaps w:val="0"/>
          <w:lang w:val="cs-CZ"/>
        </w:rPr>
        <w:t>nesmí provádět Zhotovitel ani osoba s ním propojená.</w:t>
      </w:r>
    </w:p>
    <w:p w14:paraId="3CA736DB" w14:textId="77777777"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lastRenderedPageBreak/>
        <w:t>Zhotovitel prohlašuje, že je oprávněn plnit předmět Smlouvy a disponuje všemi potřebnými oprávněními a povoleními v souladu s Právními předpisy.</w:t>
      </w:r>
    </w:p>
    <w:p w14:paraId="75F048B8" w14:textId="77777777" w:rsidR="006978CC" w:rsidRPr="00C95058" w:rsidRDefault="0021161A">
      <w:pPr>
        <w:pStyle w:val="Nadpis1"/>
        <w:spacing w:before="240"/>
        <w:rPr>
          <w:lang w:val="cs-CZ"/>
        </w:rPr>
      </w:pPr>
      <w:r w:rsidRPr="00C95058">
        <w:rPr>
          <w:lang w:val="cs-CZ"/>
        </w:rPr>
        <w:t>podklady k provádění díla</w:t>
      </w:r>
    </w:p>
    <w:p w14:paraId="1E22C0E5" w14:textId="77777777" w:rsidR="006978CC" w:rsidRPr="00C95058" w:rsidRDefault="0021161A">
      <w:pPr>
        <w:pStyle w:val="Nadpis2"/>
        <w:keepNext w:val="0"/>
        <w:spacing w:before="120"/>
        <w:ind w:left="709"/>
        <w:rPr>
          <w:b w:val="0"/>
          <w:bCs w:val="0"/>
          <w:smallCaps w:val="0"/>
          <w:lang w:val="cs-CZ"/>
        </w:rPr>
      </w:pPr>
      <w:r w:rsidRPr="00C95058">
        <w:rPr>
          <w:b w:val="0"/>
          <w:bCs w:val="0"/>
          <w:smallCaps w:val="0"/>
          <w:lang w:val="cs-CZ"/>
        </w:rPr>
        <w:t>Objednatel poskytl před podpisem této Smlouvy Zhotoviteli kompletní Projektovou dokumentaci, kter</w:t>
      </w:r>
      <w:r w:rsidR="001B3CB2" w:rsidRPr="00C95058">
        <w:rPr>
          <w:b w:val="0"/>
          <w:bCs w:val="0"/>
          <w:smallCaps w:val="0"/>
          <w:lang w:val="cs-CZ"/>
        </w:rPr>
        <w:t xml:space="preserve">á </w:t>
      </w:r>
      <w:proofErr w:type="gramStart"/>
      <w:r w:rsidR="001B3CB2" w:rsidRPr="00C95058">
        <w:rPr>
          <w:b w:val="0"/>
          <w:bCs w:val="0"/>
          <w:smallCaps w:val="0"/>
          <w:lang w:val="cs-CZ"/>
        </w:rPr>
        <w:t>tvoří</w:t>
      </w:r>
      <w:proofErr w:type="gramEnd"/>
      <w:r w:rsidRPr="00C95058">
        <w:rPr>
          <w:b w:val="0"/>
          <w:bCs w:val="0"/>
          <w:smallCaps w:val="0"/>
          <w:lang w:val="cs-CZ"/>
        </w:rPr>
        <w:t xml:space="preserve"> </w:t>
      </w:r>
      <w:r w:rsidR="009555E2" w:rsidRPr="00C95058">
        <w:rPr>
          <w:smallCaps w:val="0"/>
          <w:lang w:val="cs-CZ"/>
        </w:rPr>
        <w:t>Přílohu 1</w:t>
      </w:r>
      <w:r w:rsidR="009555E2" w:rsidRPr="00C95058">
        <w:rPr>
          <w:b w:val="0"/>
          <w:bCs w:val="0"/>
          <w:smallCaps w:val="0"/>
          <w:lang w:val="cs-CZ"/>
        </w:rPr>
        <w:t xml:space="preserve"> této Smlouvy</w:t>
      </w:r>
      <w:r w:rsidRPr="00C95058">
        <w:rPr>
          <w:b w:val="0"/>
          <w:bCs w:val="0"/>
          <w:smallCaps w:val="0"/>
          <w:lang w:val="cs-CZ"/>
        </w:rPr>
        <w:t>, Povolení, jakož i veškeré další dokumenty, nákresy, listiny, podklady, zprávy, vyjádření, souhlasy, data a informace, které se týkají provedení Díla. Pokud kdykoliv v průběhu výstavby Objednatel získá jakékoliv další dodatečné dokumenty, nákresy, listiny, podklady, zprávy, vyjádření, souhlasy, data a informace, které se týkají výstavby Díla, nebo takové nechá Objednatel vyhotovit, poskytne je bez zbytečného odkladu Zhotoviteli.</w:t>
      </w:r>
    </w:p>
    <w:p w14:paraId="364EC305" w14:textId="70219783" w:rsidR="006978CC" w:rsidRPr="00C95058" w:rsidRDefault="0021161A">
      <w:pPr>
        <w:pStyle w:val="Nadpis2"/>
        <w:keepNext w:val="0"/>
        <w:spacing w:before="120"/>
        <w:ind w:left="709"/>
        <w:rPr>
          <w:b w:val="0"/>
          <w:bCs w:val="0"/>
          <w:smallCaps w:val="0"/>
          <w:lang w:val="cs-CZ"/>
        </w:rPr>
      </w:pPr>
      <w:r w:rsidRPr="00C95058">
        <w:rPr>
          <w:b w:val="0"/>
          <w:bCs w:val="0"/>
          <w:smallCaps w:val="0"/>
          <w:lang w:val="cs-CZ"/>
        </w:rPr>
        <w:t xml:space="preserve">Objednatel udělí na žádost Zhotovitele do jednoho (1) </w:t>
      </w:r>
      <w:r w:rsidR="00D07942" w:rsidRPr="00C95058">
        <w:rPr>
          <w:b w:val="0"/>
          <w:bCs w:val="0"/>
          <w:smallCaps w:val="0"/>
          <w:lang w:val="cs-CZ"/>
        </w:rPr>
        <w:t xml:space="preserve">týdne </w:t>
      </w:r>
      <w:r w:rsidRPr="00C95058">
        <w:rPr>
          <w:b w:val="0"/>
          <w:bCs w:val="0"/>
          <w:smallCaps w:val="0"/>
          <w:lang w:val="cs-CZ"/>
        </w:rPr>
        <w:t xml:space="preserve">od doručení takové žádosti Objednateli plné moci nezbytné k zajištění </w:t>
      </w:r>
      <w:r w:rsidR="005113F9" w:rsidRPr="00C95058">
        <w:rPr>
          <w:b w:val="0"/>
          <w:bCs w:val="0"/>
          <w:smallCaps w:val="0"/>
          <w:lang w:val="cs-CZ"/>
        </w:rPr>
        <w:t>případné</w:t>
      </w:r>
      <w:r w:rsidRPr="00C95058">
        <w:rPr>
          <w:b w:val="0"/>
          <w:bCs w:val="0"/>
          <w:smallCaps w:val="0"/>
          <w:lang w:val="cs-CZ"/>
        </w:rPr>
        <w:t xml:space="preserve"> inženýrské činnosti, kterou je povinen Zhotovitel dle této Smlouvy pro Objednatele provést. </w:t>
      </w:r>
    </w:p>
    <w:p w14:paraId="069C68A4" w14:textId="77777777" w:rsidR="006978CC" w:rsidRPr="00C95058" w:rsidRDefault="0021161A">
      <w:pPr>
        <w:pStyle w:val="Nadpis1"/>
        <w:keepNext w:val="0"/>
        <w:tabs>
          <w:tab w:val="clear" w:pos="709"/>
        </w:tabs>
        <w:spacing w:before="240"/>
        <w:rPr>
          <w:lang w:val="cs-CZ"/>
        </w:rPr>
      </w:pPr>
      <w:bookmarkStart w:id="33" w:name="_Ref439583946"/>
      <w:bookmarkStart w:id="34" w:name="_Toc439774546"/>
      <w:bookmarkStart w:id="35" w:name="_Toc151976214"/>
      <w:bookmarkStart w:id="36" w:name="_Toc151989695"/>
      <w:bookmarkStart w:id="37" w:name="_Toc151989823"/>
      <w:bookmarkStart w:id="38" w:name="_Toc389467129"/>
      <w:bookmarkStart w:id="39" w:name="_Ref391032699"/>
      <w:bookmarkStart w:id="40" w:name="_Ref391302828"/>
      <w:bookmarkEnd w:id="0"/>
      <w:bookmarkEnd w:id="1"/>
      <w:r w:rsidRPr="00C95058">
        <w:rPr>
          <w:lang w:val="cs-CZ"/>
        </w:rPr>
        <w:t>Způsob provádění díla</w:t>
      </w:r>
    </w:p>
    <w:p w14:paraId="39671C8B" w14:textId="77777777" w:rsidR="006978CC" w:rsidRPr="00C95058" w:rsidRDefault="0021161A">
      <w:pPr>
        <w:pStyle w:val="Nadpis2"/>
        <w:keepNext w:val="0"/>
        <w:spacing w:before="120"/>
        <w:ind w:left="709"/>
        <w:rPr>
          <w:b w:val="0"/>
          <w:bCs w:val="0"/>
          <w:smallCaps w:val="0"/>
          <w:lang w:val="cs-CZ"/>
        </w:rPr>
      </w:pPr>
      <w:r w:rsidRPr="00C95058">
        <w:rPr>
          <w:bCs w:val="0"/>
          <w:smallCaps w:val="0"/>
          <w:lang w:val="cs-CZ"/>
        </w:rPr>
        <w:t>Řádné provádění Díla</w:t>
      </w:r>
    </w:p>
    <w:p w14:paraId="43BEC67B" w14:textId="79D55976"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Zhotovitel se zavazuje provádět Dílo pečlivě, poctivě, řádně (včetně souladu s řádnou stavební praxí, jakož i Profesním a etickým řádem České komory autorizovaných inženýrů a techniků činných ve výstavbě) a včas s nejvyšší možnou odbornou</w:t>
      </w:r>
      <w:r w:rsidRPr="00C95058">
        <w:rPr>
          <w:b w:val="0"/>
          <w:bCs w:val="0"/>
          <w:smallCaps w:val="0"/>
          <w:lang w:val="cs-CZ" w:eastAsia="cs-CZ"/>
        </w:rPr>
        <w:t xml:space="preserve"> péčí a znalostí s ohledem na jeho předmět, způsob, dobu a rozsah, v souladu s touto Smlouvou, Harmonogramem prací,</w:t>
      </w:r>
      <w:r w:rsidR="000D4B76" w:rsidRPr="00C95058">
        <w:rPr>
          <w:b w:val="0"/>
          <w:bCs w:val="0"/>
          <w:smallCaps w:val="0"/>
          <w:lang w:val="cs-CZ" w:eastAsia="cs-CZ"/>
        </w:rPr>
        <w:t xml:space="preserve"> Přehledem milníků,</w:t>
      </w:r>
      <w:r w:rsidRPr="00C95058">
        <w:rPr>
          <w:b w:val="0"/>
          <w:bCs w:val="0"/>
          <w:smallCaps w:val="0"/>
          <w:lang w:val="cs-CZ" w:eastAsia="cs-CZ"/>
        </w:rPr>
        <w:t xml:space="preserve"> Projektovou dokumentací a Právními předpisy v době uzavření této Smlouvy a během provádění Díla a v jakosti dle Smlouvy</w:t>
      </w:r>
      <w:r w:rsidRPr="00C95058">
        <w:rPr>
          <w:b w:val="0"/>
          <w:bCs w:val="0"/>
          <w:smallCaps w:val="0"/>
          <w:lang w:val="cs-CZ"/>
        </w:rPr>
        <w:t>. Technologická zařízení a stavební materiály dodané v rámci Díla budou dodány a instalovány v souladu s manuály a</w:t>
      </w:r>
      <w:r w:rsidR="005270B4" w:rsidRPr="00C95058">
        <w:rPr>
          <w:b w:val="0"/>
          <w:bCs w:val="0"/>
          <w:smallCaps w:val="0"/>
          <w:lang w:val="cs-CZ"/>
        </w:rPr>
        <w:t> </w:t>
      </w:r>
      <w:r w:rsidRPr="00C95058">
        <w:rPr>
          <w:b w:val="0"/>
          <w:bCs w:val="0"/>
          <w:smallCaps w:val="0"/>
          <w:lang w:val="cs-CZ"/>
        </w:rPr>
        <w:t>technologickými postupy určenými výrobci těchto stavebních materiálů a technologických zařízení. Dílo bude provedeno také v souladu s technickými normami (ČSN, EN), závaznými i</w:t>
      </w:r>
      <w:r w:rsidR="005270B4" w:rsidRPr="00C95058">
        <w:rPr>
          <w:b w:val="0"/>
          <w:bCs w:val="0"/>
          <w:smallCaps w:val="0"/>
          <w:lang w:val="cs-CZ"/>
        </w:rPr>
        <w:t> </w:t>
      </w:r>
      <w:r w:rsidRPr="00C95058">
        <w:rPr>
          <w:b w:val="0"/>
          <w:bCs w:val="0"/>
          <w:smallCaps w:val="0"/>
          <w:lang w:val="cs-CZ"/>
        </w:rPr>
        <w:t>doporučujícími, ledaže Projektová dokumentace nebo Smlouva stanoví jinak (jiný standard či</w:t>
      </w:r>
      <w:r w:rsidR="005270B4" w:rsidRPr="00C95058">
        <w:rPr>
          <w:b w:val="0"/>
          <w:bCs w:val="0"/>
          <w:smallCaps w:val="0"/>
          <w:lang w:val="cs-CZ"/>
        </w:rPr>
        <w:t> </w:t>
      </w:r>
      <w:r w:rsidRPr="00C95058">
        <w:rPr>
          <w:b w:val="0"/>
          <w:bCs w:val="0"/>
          <w:smallCaps w:val="0"/>
          <w:lang w:val="cs-CZ"/>
        </w:rPr>
        <w:t xml:space="preserve">přímo či nepřímo aplikaci určité technické normy </w:t>
      </w:r>
      <w:proofErr w:type="gramStart"/>
      <w:r w:rsidRPr="00C95058">
        <w:rPr>
          <w:b w:val="0"/>
          <w:bCs w:val="0"/>
          <w:smallCaps w:val="0"/>
          <w:lang w:val="cs-CZ"/>
        </w:rPr>
        <w:t>vyloučí</w:t>
      </w:r>
      <w:proofErr w:type="gramEnd"/>
      <w:r w:rsidRPr="00C95058">
        <w:rPr>
          <w:b w:val="0"/>
          <w:bCs w:val="0"/>
          <w:smallCaps w:val="0"/>
          <w:lang w:val="cs-CZ"/>
        </w:rPr>
        <w:t>).</w:t>
      </w:r>
    </w:p>
    <w:p w14:paraId="08D12930" w14:textId="77777777" w:rsidR="006978CC" w:rsidRPr="00C95058" w:rsidRDefault="0021161A">
      <w:pPr>
        <w:pStyle w:val="Nadpis2"/>
        <w:keepNext w:val="0"/>
        <w:spacing w:before="120"/>
        <w:ind w:left="709"/>
        <w:rPr>
          <w:b w:val="0"/>
          <w:bCs w:val="0"/>
          <w:smallCaps w:val="0"/>
          <w:lang w:val="cs-CZ"/>
        </w:rPr>
      </w:pPr>
      <w:r w:rsidRPr="00C95058">
        <w:rPr>
          <w:bCs w:val="0"/>
          <w:smallCaps w:val="0"/>
          <w:lang w:val="cs-CZ"/>
        </w:rPr>
        <w:t>Dodržení Rozpočtu a Harmonogramu prací</w:t>
      </w:r>
    </w:p>
    <w:p w14:paraId="5B25DB5F" w14:textId="1DB2D3E7"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Zhotovitel je povinen zajistit dodržování dohodnutého Rozpočtu a provedení Díla v souladu s Harmonogramem prací</w:t>
      </w:r>
      <w:r w:rsidR="003A6884" w:rsidRPr="00C95058">
        <w:rPr>
          <w:b w:val="0"/>
          <w:bCs w:val="0"/>
          <w:smallCaps w:val="0"/>
          <w:lang w:val="cs-CZ"/>
        </w:rPr>
        <w:t xml:space="preserve">, respektive </w:t>
      </w:r>
      <w:r w:rsidR="00540781" w:rsidRPr="00C95058">
        <w:rPr>
          <w:b w:val="0"/>
          <w:bCs w:val="0"/>
          <w:smallCaps w:val="0"/>
          <w:lang w:val="cs-CZ"/>
        </w:rPr>
        <w:t xml:space="preserve">Přehledem </w:t>
      </w:r>
      <w:r w:rsidR="003A6884" w:rsidRPr="00C95058">
        <w:rPr>
          <w:b w:val="0"/>
          <w:bCs w:val="0"/>
          <w:smallCaps w:val="0"/>
          <w:lang w:val="cs-CZ"/>
        </w:rPr>
        <w:t>milníků</w:t>
      </w:r>
      <w:r w:rsidRPr="00C95058">
        <w:rPr>
          <w:b w:val="0"/>
          <w:bCs w:val="0"/>
          <w:smallCaps w:val="0"/>
          <w:lang w:val="cs-CZ"/>
        </w:rPr>
        <w:t xml:space="preserve">. Rozpočet připojený k této Smlouvě jako její </w:t>
      </w:r>
      <w:r w:rsidRPr="00C95058">
        <w:rPr>
          <w:bCs w:val="0"/>
          <w:smallCaps w:val="0"/>
          <w:lang w:val="cs-CZ"/>
        </w:rPr>
        <w:t xml:space="preserve">Příloha </w:t>
      </w:r>
      <w:r w:rsidR="002C7239" w:rsidRPr="00C95058">
        <w:rPr>
          <w:bCs w:val="0"/>
          <w:smallCaps w:val="0"/>
          <w:lang w:val="cs-CZ"/>
        </w:rPr>
        <w:t>6</w:t>
      </w:r>
      <w:r w:rsidR="002C7239" w:rsidRPr="00C95058">
        <w:rPr>
          <w:b w:val="0"/>
          <w:bCs w:val="0"/>
          <w:smallCaps w:val="0"/>
          <w:lang w:val="cs-CZ"/>
        </w:rPr>
        <w:t xml:space="preserve"> </w:t>
      </w:r>
      <w:r w:rsidRPr="00C95058">
        <w:rPr>
          <w:b w:val="0"/>
          <w:bCs w:val="0"/>
          <w:smallCaps w:val="0"/>
          <w:lang w:val="cs-CZ"/>
        </w:rPr>
        <w:t>je závazným dokumentem a může být měněn pouze postupem uvedeným v čl</w:t>
      </w:r>
      <w:r w:rsidR="00740155" w:rsidRPr="00C95058">
        <w:rPr>
          <w:b w:val="0"/>
          <w:bCs w:val="0"/>
          <w:smallCaps w:val="0"/>
          <w:lang w:val="cs-CZ"/>
        </w:rPr>
        <w:t>ánku</w:t>
      </w:r>
      <w:r w:rsidRPr="00C95058">
        <w:rPr>
          <w:b w:val="0"/>
          <w:bCs w:val="0"/>
          <w:smallCaps w:val="0"/>
          <w:lang w:val="cs-CZ"/>
        </w:rPr>
        <w:t xml:space="preserve"> </w:t>
      </w:r>
      <w:r w:rsidRPr="00C95058">
        <w:rPr>
          <w:b w:val="0"/>
          <w:bCs w:val="0"/>
          <w:smallCaps w:val="0"/>
          <w:lang w:val="cs-CZ"/>
        </w:rPr>
        <w:fldChar w:fldCharType="begin"/>
      </w:r>
      <w:r w:rsidRPr="00C95058">
        <w:rPr>
          <w:b w:val="0"/>
          <w:bCs w:val="0"/>
          <w:smallCaps w:val="0"/>
          <w:lang w:val="cs-CZ"/>
        </w:rPr>
        <w:instrText xml:space="preserve"> REF _Ref19540846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9</w:t>
      </w:r>
      <w:r w:rsidRPr="00C95058">
        <w:rPr>
          <w:b w:val="0"/>
          <w:bCs w:val="0"/>
          <w:smallCaps w:val="0"/>
          <w:lang w:val="cs-CZ"/>
        </w:rPr>
        <w:fldChar w:fldCharType="end"/>
      </w:r>
      <w:r w:rsidRPr="00C95058">
        <w:rPr>
          <w:b w:val="0"/>
          <w:bCs w:val="0"/>
          <w:smallCaps w:val="0"/>
          <w:lang w:val="cs-CZ"/>
        </w:rPr>
        <w:t xml:space="preserve"> této Smlouvy. </w:t>
      </w:r>
    </w:p>
    <w:p w14:paraId="565DA98C" w14:textId="77777777" w:rsidR="006978CC" w:rsidRPr="00C95058" w:rsidRDefault="0021161A">
      <w:pPr>
        <w:pStyle w:val="Nadpis2"/>
        <w:keepNext w:val="0"/>
        <w:spacing w:before="120"/>
        <w:ind w:left="709"/>
        <w:rPr>
          <w:b w:val="0"/>
          <w:bCs w:val="0"/>
          <w:smallCaps w:val="0"/>
          <w:lang w:val="cs-CZ"/>
        </w:rPr>
      </w:pPr>
      <w:bookmarkStart w:id="41" w:name="_Ref22567453"/>
      <w:r w:rsidRPr="00C95058">
        <w:rPr>
          <w:bCs w:val="0"/>
          <w:smallCaps w:val="0"/>
          <w:lang w:val="cs-CZ"/>
        </w:rPr>
        <w:t>Pokyny Objednatele</w:t>
      </w:r>
      <w:bookmarkEnd w:id="41"/>
    </w:p>
    <w:p w14:paraId="623E3820" w14:textId="77777777"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Objednatel je v průběhu plnění Smlouvy oprávněn, nikoliv však povinen, udělit Zhotoviteli pokyny týkající se způsobu provádění Díla. Udělí-li Objednatel Zhotoviteli pokyny k provádění Díla, je Zhotovitel povinen jednat v souladu s těmito pokyny a není oprávněn se od těchto pokynů odchýlit, ledaže:</w:t>
      </w:r>
    </w:p>
    <w:p w14:paraId="07FBFC6B" w14:textId="77777777" w:rsidR="006978CC" w:rsidRPr="00C95058" w:rsidRDefault="0021161A">
      <w:pPr>
        <w:pStyle w:val="Nadpis2"/>
        <w:keepNext w:val="0"/>
        <w:numPr>
          <w:ilvl w:val="4"/>
          <w:numId w:val="8"/>
        </w:numPr>
        <w:spacing w:before="120"/>
        <w:ind w:left="1134" w:hanging="425"/>
        <w:rPr>
          <w:b w:val="0"/>
          <w:bCs w:val="0"/>
          <w:smallCaps w:val="0"/>
          <w:lang w:val="cs-CZ"/>
        </w:rPr>
      </w:pPr>
      <w:proofErr w:type="gramStart"/>
      <w:r w:rsidRPr="00C95058">
        <w:rPr>
          <w:b w:val="0"/>
          <w:bCs w:val="0"/>
          <w:smallCaps w:val="0"/>
          <w:lang w:val="cs-CZ"/>
        </w:rPr>
        <w:t>obdrží</w:t>
      </w:r>
      <w:proofErr w:type="gramEnd"/>
      <w:r w:rsidRPr="00C95058">
        <w:rPr>
          <w:b w:val="0"/>
          <w:bCs w:val="0"/>
          <w:smallCaps w:val="0"/>
          <w:lang w:val="cs-CZ"/>
        </w:rPr>
        <w:t xml:space="preserve"> předchozí písemný souhlas Objednatele k jednání dle vlastního uvážení; nebo</w:t>
      </w:r>
    </w:p>
    <w:p w14:paraId="690F51B6" w14:textId="364C47AA" w:rsidR="006978CC" w:rsidRPr="00C95058" w:rsidRDefault="0021161A">
      <w:pPr>
        <w:pStyle w:val="Nadpis2"/>
        <w:keepNext w:val="0"/>
        <w:numPr>
          <w:ilvl w:val="4"/>
          <w:numId w:val="8"/>
        </w:numPr>
        <w:spacing w:before="120"/>
        <w:ind w:left="1134" w:hanging="425"/>
        <w:rPr>
          <w:b w:val="0"/>
          <w:bCs w:val="0"/>
          <w:smallCaps w:val="0"/>
          <w:lang w:val="cs-CZ"/>
        </w:rPr>
      </w:pPr>
      <w:r w:rsidRPr="00C95058">
        <w:rPr>
          <w:b w:val="0"/>
          <w:bCs w:val="0"/>
          <w:smallCaps w:val="0"/>
          <w:lang w:val="cs-CZ"/>
        </w:rPr>
        <w:t xml:space="preserve">je takové odchýlení nezbytné učinit v případě nouze pro ochranu zájmů Objednatele a získání předchozího písemného souhlasu Objednatele není možno rozumně požadovat; </w:t>
      </w:r>
      <w:r w:rsidR="00CC4AEB" w:rsidRPr="00C95058">
        <w:rPr>
          <w:b w:val="0"/>
          <w:bCs w:val="0"/>
          <w:smallCaps w:val="0"/>
          <w:lang w:val="cs-CZ"/>
        </w:rPr>
        <w:t>i </w:t>
      </w:r>
      <w:r w:rsidRPr="00C95058">
        <w:rPr>
          <w:b w:val="0"/>
          <w:bCs w:val="0"/>
          <w:smallCaps w:val="0"/>
          <w:lang w:val="cs-CZ"/>
        </w:rPr>
        <w:t>v takovém případě je Zhotovitel povinen Objednatele o vzniku takové skutečnosti vždy neprodleně průkazně informovat a takovou nastalou skutečnost průkazně evidovat (např</w:t>
      </w:r>
      <w:r w:rsidR="00CC4AEB" w:rsidRPr="00C95058">
        <w:rPr>
          <w:b w:val="0"/>
          <w:bCs w:val="0"/>
          <w:smallCaps w:val="0"/>
          <w:lang w:val="cs-CZ"/>
        </w:rPr>
        <w:t>. </w:t>
      </w:r>
      <w:r w:rsidRPr="00C95058">
        <w:rPr>
          <w:b w:val="0"/>
          <w:bCs w:val="0"/>
          <w:smallCaps w:val="0"/>
          <w:lang w:val="cs-CZ"/>
        </w:rPr>
        <w:t>zápisem ve Stavebním deníku).</w:t>
      </w:r>
    </w:p>
    <w:p w14:paraId="0BBE9FD7" w14:textId="2FA1493A" w:rsidR="006978CC" w:rsidRPr="00C95058" w:rsidRDefault="0021161A">
      <w:pPr>
        <w:pStyle w:val="Nadpis2"/>
        <w:keepNext w:val="0"/>
        <w:numPr>
          <w:ilvl w:val="0"/>
          <w:numId w:val="0"/>
        </w:numPr>
        <w:spacing w:before="120"/>
        <w:ind w:left="709"/>
        <w:rPr>
          <w:b w:val="0"/>
          <w:bCs w:val="0"/>
          <w:smallCaps w:val="0"/>
          <w:lang w:val="cs-CZ"/>
        </w:rPr>
      </w:pPr>
      <w:bookmarkStart w:id="42" w:name="_Ref17753644"/>
      <w:r w:rsidRPr="00C95058">
        <w:rPr>
          <w:b w:val="0"/>
          <w:bCs w:val="0"/>
          <w:smallCaps w:val="0"/>
          <w:lang w:val="cs-CZ"/>
        </w:rPr>
        <w:t xml:space="preserve">Pokud pokyny Objednatele udělené Zhotoviteli budou nevhodné pro účely včasného a řádného provedení a dokončení Díla nebo budou v rozporu s Právními předpisy, je Zhotovitel neprodleně po obdržení takového pokynu povinen na to písemně upozornit Objednatele, jinak bude odpovědný za veškeré škody způsobené provedením takového pokynu. Jestliže i přes písemné upozornění Zhotovitele o nevhodnosti takového pokynu bude Objednatel v písemném pokynu trvat na jeho dodržení, bude povinností Zhotovitele takový pokyn provést, nebude však </w:t>
      </w:r>
      <w:r w:rsidRPr="00C95058">
        <w:rPr>
          <w:b w:val="0"/>
          <w:bCs w:val="0"/>
          <w:smallCaps w:val="0"/>
          <w:lang w:val="cs-CZ"/>
        </w:rPr>
        <w:lastRenderedPageBreak/>
        <w:t xml:space="preserve">odpovědný za škodu způsobenou provedením takového pokynu. Zhotovitel není oprávněn odstoupit od Smlouvy v případě, že Objednatel trvá na provádění Díla na základě nevhodného pokynu. Pokud pokyn Objednatele představuje Změnu, postupují Strany způsobem uvedeným v článku </w:t>
      </w:r>
      <w:r w:rsidRPr="00C95058">
        <w:rPr>
          <w:b w:val="0"/>
          <w:bCs w:val="0"/>
          <w:smallCaps w:val="0"/>
          <w:lang w:val="cs-CZ"/>
        </w:rPr>
        <w:fldChar w:fldCharType="begin"/>
      </w:r>
      <w:r w:rsidRPr="00C95058">
        <w:rPr>
          <w:b w:val="0"/>
          <w:bCs w:val="0"/>
          <w:smallCaps w:val="0"/>
          <w:lang w:val="cs-CZ"/>
        </w:rPr>
        <w:instrText xml:space="preserve"> REF _Ref17359102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9</w:t>
      </w:r>
      <w:r w:rsidRPr="00C95058">
        <w:rPr>
          <w:b w:val="0"/>
          <w:bCs w:val="0"/>
          <w:smallCaps w:val="0"/>
          <w:lang w:val="cs-CZ"/>
        </w:rPr>
        <w:fldChar w:fldCharType="end"/>
      </w:r>
      <w:r w:rsidRPr="00C95058">
        <w:rPr>
          <w:b w:val="0"/>
          <w:bCs w:val="0"/>
          <w:smallCaps w:val="0"/>
          <w:lang w:val="cs-CZ"/>
        </w:rPr>
        <w:t xml:space="preserve"> této Smlouvy.</w:t>
      </w:r>
      <w:bookmarkEnd w:id="42"/>
      <w:r w:rsidRPr="00C95058">
        <w:rPr>
          <w:b w:val="0"/>
          <w:bCs w:val="0"/>
          <w:smallCaps w:val="0"/>
          <w:lang w:val="cs-CZ"/>
        </w:rPr>
        <w:t xml:space="preserve"> </w:t>
      </w:r>
    </w:p>
    <w:p w14:paraId="7BD5C33F" w14:textId="77777777" w:rsidR="00304560" w:rsidRDefault="0021161A">
      <w:pPr>
        <w:pStyle w:val="Nadpis2"/>
        <w:keepNext w:val="0"/>
        <w:numPr>
          <w:ilvl w:val="0"/>
          <w:numId w:val="0"/>
        </w:numPr>
        <w:spacing w:before="120"/>
        <w:ind w:left="709"/>
        <w:rPr>
          <w:b w:val="0"/>
          <w:bCs w:val="0"/>
          <w:smallCaps w:val="0"/>
          <w:lang w:val="cs-CZ"/>
        </w:rPr>
        <w:sectPr w:rsidR="00304560" w:rsidSect="007B0919">
          <w:headerReference w:type="default" r:id="rId8"/>
          <w:footerReference w:type="default" r:id="rId9"/>
          <w:footnotePr>
            <w:numRestart w:val="eachPage"/>
          </w:footnotePr>
          <w:endnotePr>
            <w:numFmt w:val="chicago"/>
          </w:endnotePr>
          <w:pgSz w:w="11906" w:h="16838"/>
          <w:pgMar w:top="1418" w:right="1418" w:bottom="1418" w:left="1418" w:header="567" w:footer="709" w:gutter="0"/>
          <w:cols w:space="708"/>
          <w:titlePg/>
          <w:docGrid w:linePitch="360"/>
        </w:sectPr>
      </w:pPr>
      <w:r w:rsidRPr="00C95058">
        <w:rPr>
          <w:b w:val="0"/>
          <w:bCs w:val="0"/>
          <w:smallCaps w:val="0"/>
          <w:lang w:val="cs-CZ"/>
        </w:rPr>
        <w:t>Zhotovitel je povinen neprodleně, nejpozději však do pěti (5) pracovních dnů, písemně oznámit Objednateli veškeré skutečnosti a okolnosti, které při provádění Díla zjistil nebo se o nich dozvěděl a které mohou mít vliv na změnu pokynů Objednatele. Nedojde-li však ke změně pokynů Objednatele, je Zhotovitel povinen postupovat podle původních pokynů Objednatele.</w:t>
      </w:r>
    </w:p>
    <w:p w14:paraId="3D9D56AF" w14:textId="77777777" w:rsidR="006978CC" w:rsidRPr="00C95058" w:rsidRDefault="0021161A">
      <w:pPr>
        <w:pStyle w:val="Nadpis2"/>
        <w:keepNext w:val="0"/>
        <w:spacing w:before="120"/>
        <w:ind w:left="709"/>
        <w:rPr>
          <w:b w:val="0"/>
          <w:bCs w:val="0"/>
          <w:smallCaps w:val="0"/>
          <w:lang w:val="cs-CZ"/>
        </w:rPr>
      </w:pPr>
      <w:r w:rsidRPr="00C95058">
        <w:rPr>
          <w:bCs w:val="0"/>
          <w:smallCaps w:val="0"/>
          <w:lang w:val="cs-CZ"/>
        </w:rPr>
        <w:t>Dodržování Právních předpisů</w:t>
      </w:r>
    </w:p>
    <w:p w14:paraId="5813577B" w14:textId="08D5FA68"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Zhotovitel bude povinen s odbornou péčí zajistit dodržování Právních předpisů týkajících se provádění Prací a Díla, včetně předpisů o bezpečnosti a ochraně zdraví při práci, předpisů směřujících k zajištění bezpečnosti osob či majetku na Staveništi či sousedních pozemcích </w:t>
      </w:r>
      <w:r w:rsidR="00CC4AEB" w:rsidRPr="00C95058">
        <w:rPr>
          <w:b w:val="0"/>
          <w:bCs w:val="0"/>
          <w:smallCaps w:val="0"/>
          <w:lang w:val="cs-CZ"/>
        </w:rPr>
        <w:t>a </w:t>
      </w:r>
      <w:r w:rsidRPr="00C95058">
        <w:rPr>
          <w:b w:val="0"/>
          <w:bCs w:val="0"/>
          <w:smallCaps w:val="0"/>
          <w:lang w:val="cs-CZ"/>
        </w:rPr>
        <w:t>objektech, předpisů na úseku ochrany životního prostředí, a to vše v rozsahu, v jakém podle Právních předpisů existuje taková povinnost či odpovědnost, ať už plyne z postavení stavebníka, vlastníka či provozovatele Díla či jakékoli jeho části anebo z jiného postavení</w:t>
      </w:r>
      <w:r w:rsidR="00AE5C48" w:rsidRPr="00C95058">
        <w:rPr>
          <w:b w:val="0"/>
          <w:bCs w:val="0"/>
          <w:smallCaps w:val="0"/>
          <w:lang w:val="cs-CZ"/>
        </w:rPr>
        <w:t xml:space="preserve"> Zhotovitele či</w:t>
      </w:r>
      <w:r w:rsidRPr="00C95058">
        <w:rPr>
          <w:b w:val="0"/>
          <w:bCs w:val="0"/>
          <w:smallCaps w:val="0"/>
          <w:lang w:val="cs-CZ"/>
        </w:rPr>
        <w:t xml:space="preserve"> Objednatele týkajícího se Díla či Staveniště.</w:t>
      </w:r>
    </w:p>
    <w:p w14:paraId="790FF6B3" w14:textId="01211C2C" w:rsidR="006978CC" w:rsidRPr="00C95058" w:rsidRDefault="00C972AE">
      <w:pPr>
        <w:pStyle w:val="Nadpis1"/>
        <w:tabs>
          <w:tab w:val="clear" w:pos="709"/>
        </w:tabs>
        <w:spacing w:before="240"/>
        <w:rPr>
          <w:lang w:val="cs-CZ"/>
        </w:rPr>
      </w:pPr>
      <w:r w:rsidRPr="00C95058">
        <w:rPr>
          <w:lang w:val="cs-CZ"/>
        </w:rPr>
        <w:t>Archeologický dohled</w:t>
      </w:r>
    </w:p>
    <w:p w14:paraId="2CCE2BBB" w14:textId="10D0C65D" w:rsidR="008D7233" w:rsidRPr="00C95058" w:rsidRDefault="00950ED4" w:rsidP="008D7233">
      <w:pPr>
        <w:pStyle w:val="Nadpis2"/>
        <w:keepNext w:val="0"/>
        <w:tabs>
          <w:tab w:val="clear" w:pos="851"/>
        </w:tabs>
        <w:spacing w:before="120"/>
        <w:ind w:left="709"/>
        <w:rPr>
          <w:b w:val="0"/>
          <w:bCs w:val="0"/>
          <w:smallCaps w:val="0"/>
          <w:lang w:val="cs-CZ"/>
        </w:rPr>
      </w:pPr>
      <w:bookmarkStart w:id="43" w:name="_Ref75500890"/>
      <w:r w:rsidRPr="00C95058">
        <w:rPr>
          <w:b w:val="0"/>
          <w:bCs w:val="0"/>
          <w:smallCaps w:val="0"/>
          <w:lang w:val="cs-CZ"/>
        </w:rPr>
        <w:t>V případě nálezu</w:t>
      </w:r>
      <w:r w:rsidR="0021161A" w:rsidRPr="00C95058">
        <w:rPr>
          <w:b w:val="0"/>
          <w:bCs w:val="0"/>
          <w:smallCaps w:val="0"/>
          <w:lang w:val="cs-CZ"/>
        </w:rPr>
        <w:t xml:space="preserve"> fosilií, mincí, cenných nebo starožitných předmětů a staveb a dalších zbytků nebo předmětů geologického nebo archeologického zájmu na Staveništi Zhotovitel </w:t>
      </w:r>
      <w:r w:rsidRPr="00C95058">
        <w:rPr>
          <w:b w:val="0"/>
          <w:bCs w:val="0"/>
          <w:smallCaps w:val="0"/>
          <w:lang w:val="cs-CZ"/>
        </w:rPr>
        <w:t xml:space="preserve">tuto skutečnost </w:t>
      </w:r>
      <w:r w:rsidR="0021161A" w:rsidRPr="00C95058">
        <w:rPr>
          <w:b w:val="0"/>
          <w:bCs w:val="0"/>
          <w:smallCaps w:val="0"/>
          <w:lang w:val="cs-CZ"/>
        </w:rPr>
        <w:t>neprodleně oznámí Objednateli, který vydá pokyn, jak v této věci dále postupovat a</w:t>
      </w:r>
      <w:r w:rsidR="00CC4AEB" w:rsidRPr="00C95058">
        <w:rPr>
          <w:b w:val="0"/>
          <w:bCs w:val="0"/>
          <w:smallCaps w:val="0"/>
          <w:lang w:val="cs-CZ"/>
        </w:rPr>
        <w:t> </w:t>
      </w:r>
      <w:r w:rsidR="0021161A" w:rsidRPr="00C95058">
        <w:rPr>
          <w:b w:val="0"/>
          <w:bCs w:val="0"/>
          <w:smallCaps w:val="0"/>
          <w:lang w:val="cs-CZ"/>
        </w:rPr>
        <w:t>jak s nálezem dále naložit, přičemž další vyřízení této věci bude v pravomoci Objednatele, nedohodnou-li se Strany jinak. Zhotovitel není oprávněn bez předchozího souhlasu či pokynu Objednatele podniknout ve vztahu k nalezeným předmětům geologického nebo archeologického zájmu další kroky. Zhotovitel podnikne odpovídající opatření k tomu, aby se pracovníkům Zhotovitele nebo jiným osobám přítomným na Staveništi zabránilo v přemístění, odcizení nebo poškození těchto nálezů.</w:t>
      </w:r>
      <w:bookmarkEnd w:id="43"/>
    </w:p>
    <w:p w14:paraId="45CDFFE7" w14:textId="1034DB4A" w:rsidR="00230C81" w:rsidRPr="00C95058" w:rsidRDefault="008D7233" w:rsidP="00950ED4">
      <w:pPr>
        <w:pStyle w:val="Nadpis2"/>
        <w:tabs>
          <w:tab w:val="clear" w:pos="851"/>
        </w:tabs>
        <w:spacing w:before="120"/>
        <w:ind w:left="709"/>
        <w:rPr>
          <w:lang w:val="cs-CZ"/>
        </w:rPr>
      </w:pPr>
      <w:r w:rsidRPr="00C95058">
        <w:rPr>
          <w:b w:val="0"/>
          <w:bCs w:val="0"/>
          <w:smallCaps w:val="0"/>
          <w:lang w:val="cs-CZ"/>
        </w:rPr>
        <w:t xml:space="preserve">V případě nálezu předmětů geologického nebo archeologického zájmu na Staveništi ve smyslu předchozího článku </w:t>
      </w:r>
      <w:r w:rsidRPr="00C95058">
        <w:rPr>
          <w:b w:val="0"/>
          <w:bCs w:val="0"/>
          <w:smallCaps w:val="0"/>
        </w:rPr>
        <w:fldChar w:fldCharType="begin"/>
      </w:r>
      <w:r w:rsidRPr="00C95058">
        <w:rPr>
          <w:b w:val="0"/>
          <w:bCs w:val="0"/>
          <w:smallCaps w:val="0"/>
          <w:lang w:val="cs-CZ"/>
        </w:rPr>
        <w:instrText xml:space="preserve"> REF _Ref75500890 \r \h </w:instrText>
      </w:r>
      <w:r w:rsidR="00C95058" w:rsidRPr="004E55DF">
        <w:rPr>
          <w:b w:val="0"/>
          <w:bCs w:val="0"/>
          <w:smallCaps w:val="0"/>
          <w:lang w:val="cs-CZ"/>
        </w:rPr>
        <w:instrText xml:space="preserve"> \* MERGEFORMAT </w:instrText>
      </w:r>
      <w:r w:rsidRPr="00C95058">
        <w:rPr>
          <w:b w:val="0"/>
          <w:bCs w:val="0"/>
          <w:smallCaps w:val="0"/>
        </w:rPr>
      </w:r>
      <w:r w:rsidRPr="00C95058">
        <w:rPr>
          <w:b w:val="0"/>
          <w:bCs w:val="0"/>
          <w:smallCaps w:val="0"/>
        </w:rPr>
        <w:fldChar w:fldCharType="separate"/>
      </w:r>
      <w:r w:rsidR="00F20402">
        <w:rPr>
          <w:b w:val="0"/>
          <w:bCs w:val="0"/>
          <w:smallCaps w:val="0"/>
          <w:lang w:val="cs-CZ"/>
        </w:rPr>
        <w:t>6.1</w:t>
      </w:r>
      <w:r w:rsidRPr="00C95058">
        <w:rPr>
          <w:b w:val="0"/>
          <w:bCs w:val="0"/>
          <w:smallCaps w:val="0"/>
        </w:rPr>
        <w:fldChar w:fldCharType="end"/>
      </w:r>
      <w:r w:rsidRPr="00C95058">
        <w:rPr>
          <w:b w:val="0"/>
          <w:bCs w:val="0"/>
          <w:smallCaps w:val="0"/>
          <w:lang w:val="cs-CZ"/>
        </w:rPr>
        <w:t xml:space="preserve"> této Smlouvy, zajistí Objednatel ve spolupráci s příslušnými orgány státní správy provedení potřebného průzkumu. V takovém případě se přerušuje provádění té části Díla, která by byla v kolizi s probíhajícím průzkumem.</w:t>
      </w:r>
    </w:p>
    <w:p w14:paraId="1BFF0B37" w14:textId="77777777" w:rsidR="006978CC" w:rsidRPr="00C95058" w:rsidRDefault="0021161A">
      <w:pPr>
        <w:pStyle w:val="Nadpis1"/>
        <w:tabs>
          <w:tab w:val="clear" w:pos="709"/>
        </w:tabs>
        <w:spacing w:before="240"/>
        <w:rPr>
          <w:lang w:val="cs-CZ"/>
        </w:rPr>
      </w:pPr>
      <w:r w:rsidRPr="00C95058">
        <w:rPr>
          <w:lang w:val="cs-CZ"/>
        </w:rPr>
        <w:t>Další povinnosti Zhotovitele</w:t>
      </w:r>
    </w:p>
    <w:p w14:paraId="225DF268" w14:textId="77777777" w:rsidR="006978CC" w:rsidRPr="00C95058" w:rsidRDefault="0021161A">
      <w:pPr>
        <w:pStyle w:val="Nadpis2"/>
        <w:keepNext w:val="0"/>
        <w:spacing w:before="120"/>
        <w:ind w:left="709"/>
        <w:rPr>
          <w:b w:val="0"/>
          <w:bCs w:val="0"/>
          <w:smallCaps w:val="0"/>
          <w:lang w:val="cs-CZ"/>
        </w:rPr>
      </w:pPr>
      <w:r w:rsidRPr="00C95058">
        <w:rPr>
          <w:bCs w:val="0"/>
          <w:smallCaps w:val="0"/>
          <w:lang w:val="cs-CZ"/>
        </w:rPr>
        <w:t>Pracovníci Zhotovitele</w:t>
      </w:r>
    </w:p>
    <w:p w14:paraId="092946D1" w14:textId="7ADE28AD"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Zhotovitel se zavazuje, že nebude při provádění Díla zaměstnávat pracovníky bez příslušných pracovních povolení a bude dodržovat Právní předpisy platné pro zaměstnávání zahraničních pracovníků a je povinen zajistit plnění těchto povinností také u Poddodavatelů.</w:t>
      </w:r>
      <w:r w:rsidR="00C972AE" w:rsidRPr="00C95058">
        <w:rPr>
          <w:b w:val="0"/>
          <w:bCs w:val="0"/>
          <w:smallCaps w:val="0"/>
          <w:lang w:val="cs-CZ"/>
        </w:rPr>
        <w:t xml:space="preserve"> Zhotovitel je povinen zajistit v rámci plnění Smlouvy legální zaměstnávání osob</w:t>
      </w:r>
      <w:r w:rsidR="00950ED4" w:rsidRPr="00C95058">
        <w:rPr>
          <w:b w:val="0"/>
          <w:bCs w:val="0"/>
          <w:smallCaps w:val="0"/>
          <w:lang w:val="cs-CZ"/>
        </w:rPr>
        <w:t xml:space="preserve"> v souladu se Zákoníkem práce</w:t>
      </w:r>
      <w:r w:rsidR="00C972AE" w:rsidRPr="00C95058">
        <w:rPr>
          <w:b w:val="0"/>
          <w:bCs w:val="0"/>
          <w:smallCaps w:val="0"/>
          <w:lang w:val="cs-CZ"/>
        </w:rPr>
        <w:t xml:space="preserve">. Zhotovitel je dále povinen pracovníkům provádějícím práce na Díle zajistit férové </w:t>
      </w:r>
      <w:r w:rsidR="00CC4AEB" w:rsidRPr="00C95058">
        <w:rPr>
          <w:b w:val="0"/>
          <w:bCs w:val="0"/>
          <w:smallCaps w:val="0"/>
          <w:lang w:val="cs-CZ"/>
        </w:rPr>
        <w:t>a </w:t>
      </w:r>
      <w:r w:rsidR="00C972AE" w:rsidRPr="00C95058">
        <w:rPr>
          <w:b w:val="0"/>
          <w:bCs w:val="0"/>
          <w:smallCaps w:val="0"/>
          <w:lang w:val="cs-CZ"/>
        </w:rPr>
        <w:t xml:space="preserve">důstojné pracovní podmínky. Férovými a důstojnými pracovními podmínkami se rozumí takové pracovní podmínky, které splňují minimální standardy stanovené pracovněprávními </w:t>
      </w:r>
      <w:r w:rsidR="00CC4AEB" w:rsidRPr="00C95058">
        <w:rPr>
          <w:b w:val="0"/>
          <w:bCs w:val="0"/>
          <w:smallCaps w:val="0"/>
          <w:lang w:val="cs-CZ"/>
        </w:rPr>
        <w:t>a </w:t>
      </w:r>
      <w:r w:rsidR="00C972AE" w:rsidRPr="00C95058">
        <w:rPr>
          <w:b w:val="0"/>
          <w:bCs w:val="0"/>
          <w:smallCaps w:val="0"/>
          <w:lang w:val="cs-CZ"/>
        </w:rPr>
        <w:t>mzdovými předpisy. Zhotovitel je povinen zajistit splnění požadavků tohoto ustanovení Smlouvy i u Poddodavatelů. Nesplnění této povinností Zhotovitele se považuje za podstatné porušení Smlouvy.</w:t>
      </w:r>
    </w:p>
    <w:p w14:paraId="0F8E7AE6" w14:textId="77777777" w:rsidR="006978CC" w:rsidRPr="00C95058" w:rsidRDefault="0021161A">
      <w:pPr>
        <w:pStyle w:val="Nadpis2"/>
        <w:keepNext w:val="0"/>
        <w:spacing w:before="120"/>
        <w:ind w:left="709"/>
        <w:rPr>
          <w:b w:val="0"/>
          <w:bCs w:val="0"/>
          <w:smallCaps w:val="0"/>
          <w:lang w:val="cs-CZ"/>
        </w:rPr>
      </w:pPr>
      <w:r w:rsidRPr="00C95058">
        <w:rPr>
          <w:bCs w:val="0"/>
          <w:smallCaps w:val="0"/>
          <w:lang w:val="cs-CZ"/>
        </w:rPr>
        <w:t>Vady Projektové dokumentace</w:t>
      </w:r>
    </w:p>
    <w:p w14:paraId="60527E83" w14:textId="21DB0E36" w:rsidR="00833339" w:rsidRPr="00C95058" w:rsidRDefault="008424F0">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Zhotovitel </w:t>
      </w:r>
      <w:r w:rsidR="00095B70" w:rsidRPr="00C95058">
        <w:rPr>
          <w:b w:val="0"/>
          <w:bCs w:val="0"/>
          <w:smallCaps w:val="0"/>
          <w:lang w:val="cs-CZ"/>
        </w:rPr>
        <w:t xml:space="preserve">je povinen </w:t>
      </w:r>
      <w:r w:rsidR="004B632C" w:rsidRPr="00C95058">
        <w:rPr>
          <w:b w:val="0"/>
          <w:bCs w:val="0"/>
          <w:smallCaps w:val="0"/>
          <w:lang w:val="cs-CZ"/>
        </w:rPr>
        <w:t xml:space="preserve">písemně </w:t>
      </w:r>
      <w:r w:rsidR="00095B70" w:rsidRPr="00C95058">
        <w:rPr>
          <w:b w:val="0"/>
          <w:bCs w:val="0"/>
          <w:smallCaps w:val="0"/>
          <w:lang w:val="cs-CZ"/>
        </w:rPr>
        <w:t>upozornit</w:t>
      </w:r>
      <w:r w:rsidR="004B632C" w:rsidRPr="00C95058">
        <w:rPr>
          <w:b w:val="0"/>
          <w:bCs w:val="0"/>
          <w:smallCaps w:val="0"/>
          <w:lang w:val="cs-CZ"/>
        </w:rPr>
        <w:t xml:space="preserve"> </w:t>
      </w:r>
      <w:r w:rsidR="00B46DEF" w:rsidRPr="00C95058">
        <w:rPr>
          <w:b w:val="0"/>
          <w:bCs w:val="0"/>
          <w:smallCaps w:val="0"/>
          <w:lang w:val="cs-CZ"/>
        </w:rPr>
        <w:t xml:space="preserve">TDS a </w:t>
      </w:r>
      <w:r w:rsidR="004B632C" w:rsidRPr="00C95058">
        <w:rPr>
          <w:b w:val="0"/>
          <w:bCs w:val="0"/>
          <w:smallCaps w:val="0"/>
          <w:lang w:val="cs-CZ"/>
        </w:rPr>
        <w:t>Objednatele</w:t>
      </w:r>
      <w:r w:rsidR="00095B70" w:rsidRPr="00C95058">
        <w:rPr>
          <w:b w:val="0"/>
          <w:bCs w:val="0"/>
          <w:smallCaps w:val="0"/>
          <w:lang w:val="cs-CZ"/>
        </w:rPr>
        <w:t xml:space="preserve"> na </w:t>
      </w:r>
      <w:r w:rsidRPr="00C95058">
        <w:rPr>
          <w:b w:val="0"/>
          <w:bCs w:val="0"/>
          <w:smallCaps w:val="0"/>
          <w:lang w:val="cs-CZ"/>
        </w:rPr>
        <w:t xml:space="preserve">jakékoli </w:t>
      </w:r>
      <w:r w:rsidR="003340C2" w:rsidRPr="00C95058">
        <w:rPr>
          <w:b w:val="0"/>
          <w:bCs w:val="0"/>
          <w:smallCaps w:val="0"/>
          <w:lang w:val="cs-CZ"/>
        </w:rPr>
        <w:t xml:space="preserve">zřejmé </w:t>
      </w:r>
      <w:r w:rsidRPr="00C95058">
        <w:rPr>
          <w:b w:val="0"/>
          <w:bCs w:val="0"/>
          <w:smallCaps w:val="0"/>
          <w:lang w:val="cs-CZ"/>
        </w:rPr>
        <w:t xml:space="preserve">nedostatky, rozpory nebo jiné vady </w:t>
      </w:r>
      <w:r w:rsidR="00E50CD7" w:rsidRPr="00C95058">
        <w:rPr>
          <w:b w:val="0"/>
          <w:bCs w:val="0"/>
          <w:smallCaps w:val="0"/>
          <w:lang w:val="cs-CZ"/>
        </w:rPr>
        <w:t>při seznámení s Projektovou dokumentací ve smyslu čl</w:t>
      </w:r>
      <w:r w:rsidR="003340C2" w:rsidRPr="00C95058">
        <w:rPr>
          <w:b w:val="0"/>
          <w:bCs w:val="0"/>
          <w:smallCaps w:val="0"/>
          <w:lang w:val="cs-CZ"/>
        </w:rPr>
        <w:t xml:space="preserve">ánku </w:t>
      </w:r>
      <w:r w:rsidR="003340C2" w:rsidRPr="00C95058">
        <w:rPr>
          <w:b w:val="0"/>
          <w:bCs w:val="0"/>
          <w:smallCaps w:val="0"/>
          <w:lang w:val="cs-CZ"/>
        </w:rPr>
        <w:fldChar w:fldCharType="begin"/>
      </w:r>
      <w:r w:rsidR="003340C2" w:rsidRPr="00C95058">
        <w:rPr>
          <w:b w:val="0"/>
          <w:bCs w:val="0"/>
          <w:smallCaps w:val="0"/>
          <w:lang w:val="cs-CZ"/>
        </w:rPr>
        <w:instrText xml:space="preserve"> REF _Ref102514075 \r \h </w:instrText>
      </w:r>
      <w:r w:rsidR="00C95058">
        <w:rPr>
          <w:b w:val="0"/>
          <w:bCs w:val="0"/>
          <w:smallCaps w:val="0"/>
          <w:lang w:val="cs-CZ"/>
        </w:rPr>
        <w:instrText xml:space="preserve"> \* MERGEFORMAT </w:instrText>
      </w:r>
      <w:r w:rsidR="003340C2" w:rsidRPr="00C95058">
        <w:rPr>
          <w:b w:val="0"/>
          <w:bCs w:val="0"/>
          <w:smallCaps w:val="0"/>
          <w:lang w:val="cs-CZ"/>
        </w:rPr>
      </w:r>
      <w:r w:rsidR="003340C2" w:rsidRPr="00C95058">
        <w:rPr>
          <w:b w:val="0"/>
          <w:bCs w:val="0"/>
          <w:smallCaps w:val="0"/>
          <w:lang w:val="cs-CZ"/>
        </w:rPr>
        <w:fldChar w:fldCharType="separate"/>
      </w:r>
      <w:r w:rsidR="00F20402">
        <w:rPr>
          <w:b w:val="0"/>
          <w:bCs w:val="0"/>
          <w:smallCaps w:val="0"/>
          <w:lang w:val="cs-CZ"/>
        </w:rPr>
        <w:t>2.2</w:t>
      </w:r>
      <w:r w:rsidR="003340C2" w:rsidRPr="00C95058">
        <w:rPr>
          <w:b w:val="0"/>
          <w:bCs w:val="0"/>
          <w:smallCaps w:val="0"/>
          <w:lang w:val="cs-CZ"/>
        </w:rPr>
        <w:fldChar w:fldCharType="end"/>
      </w:r>
      <w:r w:rsidR="0029319A" w:rsidRPr="00C95058">
        <w:rPr>
          <w:b w:val="0"/>
          <w:bCs w:val="0"/>
          <w:smallCaps w:val="0"/>
          <w:lang w:val="cs-CZ"/>
        </w:rPr>
        <w:t xml:space="preserve"> této Smlouvy</w:t>
      </w:r>
      <w:r w:rsidR="009B4AAB" w:rsidRPr="00C95058">
        <w:rPr>
          <w:b w:val="0"/>
          <w:bCs w:val="0"/>
          <w:smallCaps w:val="0"/>
          <w:lang w:val="cs-CZ"/>
        </w:rPr>
        <w:t xml:space="preserve"> </w:t>
      </w:r>
      <w:r w:rsidR="00B33848" w:rsidRPr="00C95058">
        <w:rPr>
          <w:b w:val="0"/>
          <w:bCs w:val="0"/>
          <w:smallCaps w:val="0"/>
          <w:lang w:val="cs-CZ"/>
        </w:rPr>
        <w:t xml:space="preserve">nejpozději </w:t>
      </w:r>
      <w:r w:rsidR="009B4AAB" w:rsidRPr="00C95058">
        <w:rPr>
          <w:b w:val="0"/>
          <w:bCs w:val="0"/>
          <w:smallCaps w:val="0"/>
          <w:lang w:val="cs-CZ"/>
        </w:rPr>
        <w:t xml:space="preserve">ve lhůtě třiceti (30) dní od podpisu Smlouvy. </w:t>
      </w:r>
      <w:r w:rsidR="00FE2C36" w:rsidRPr="00C95058">
        <w:rPr>
          <w:b w:val="0"/>
          <w:bCs w:val="0"/>
          <w:smallCaps w:val="0"/>
          <w:lang w:val="cs-CZ"/>
        </w:rPr>
        <w:t>Pokud Zhotovitel tuto povinnost nesplní</w:t>
      </w:r>
      <w:r w:rsidR="001E11C7" w:rsidRPr="00C95058">
        <w:rPr>
          <w:b w:val="0"/>
          <w:bCs w:val="0"/>
          <w:smallCaps w:val="0"/>
          <w:lang w:val="cs-CZ"/>
        </w:rPr>
        <w:t>,</w:t>
      </w:r>
      <w:r w:rsidR="00FE2C36" w:rsidRPr="00C95058">
        <w:rPr>
          <w:b w:val="0"/>
          <w:bCs w:val="0"/>
          <w:smallCaps w:val="0"/>
          <w:lang w:val="cs-CZ"/>
        </w:rPr>
        <w:t xml:space="preserve"> ponese náklad</w:t>
      </w:r>
      <w:r w:rsidR="0074228E" w:rsidRPr="00C95058">
        <w:rPr>
          <w:b w:val="0"/>
          <w:bCs w:val="0"/>
          <w:smallCaps w:val="0"/>
          <w:lang w:val="cs-CZ"/>
        </w:rPr>
        <w:t xml:space="preserve">y na odstranění </w:t>
      </w:r>
      <w:r w:rsidR="001E11C7" w:rsidRPr="00C95058">
        <w:rPr>
          <w:b w:val="0"/>
          <w:bCs w:val="0"/>
          <w:smallCaps w:val="0"/>
          <w:lang w:val="cs-CZ"/>
        </w:rPr>
        <w:t>vad Díla, které</w:t>
      </w:r>
      <w:r w:rsidR="008876D8" w:rsidRPr="00C95058">
        <w:rPr>
          <w:b w:val="0"/>
          <w:bCs w:val="0"/>
          <w:smallCaps w:val="0"/>
          <w:lang w:val="cs-CZ"/>
        </w:rPr>
        <w:t xml:space="preserve"> vzniknou</w:t>
      </w:r>
      <w:r w:rsidR="001E11C7" w:rsidRPr="00C95058">
        <w:rPr>
          <w:b w:val="0"/>
          <w:bCs w:val="0"/>
          <w:smallCaps w:val="0"/>
          <w:lang w:val="cs-CZ"/>
        </w:rPr>
        <w:t xml:space="preserve"> v důsledku </w:t>
      </w:r>
      <w:r w:rsidR="00B46DEF" w:rsidRPr="00C95058">
        <w:rPr>
          <w:b w:val="0"/>
          <w:bCs w:val="0"/>
          <w:smallCaps w:val="0"/>
          <w:lang w:val="cs-CZ"/>
        </w:rPr>
        <w:t xml:space="preserve">zřejmých </w:t>
      </w:r>
      <w:r w:rsidR="001E11C7" w:rsidRPr="00C95058">
        <w:rPr>
          <w:b w:val="0"/>
          <w:bCs w:val="0"/>
          <w:smallCaps w:val="0"/>
          <w:lang w:val="cs-CZ"/>
        </w:rPr>
        <w:t>nedostatků, rozporů nebo jiných vad Projektové dokumentace</w:t>
      </w:r>
      <w:r w:rsidR="008876D8" w:rsidRPr="00C95058">
        <w:rPr>
          <w:b w:val="0"/>
          <w:bCs w:val="0"/>
          <w:smallCaps w:val="0"/>
          <w:lang w:val="cs-CZ"/>
        </w:rPr>
        <w:t xml:space="preserve"> anebo ponese náklady vícepráce, </w:t>
      </w:r>
      <w:r w:rsidR="008876D8" w:rsidRPr="00C95058">
        <w:rPr>
          <w:b w:val="0"/>
          <w:bCs w:val="0"/>
          <w:smallCaps w:val="0"/>
          <w:lang w:val="cs-CZ"/>
        </w:rPr>
        <w:lastRenderedPageBreak/>
        <w:t xml:space="preserve">které v důsledku </w:t>
      </w:r>
      <w:r w:rsidR="00B46DEF" w:rsidRPr="00C95058">
        <w:rPr>
          <w:b w:val="0"/>
          <w:bCs w:val="0"/>
          <w:smallCaps w:val="0"/>
          <w:lang w:val="cs-CZ"/>
        </w:rPr>
        <w:t xml:space="preserve">zřejmých </w:t>
      </w:r>
      <w:r w:rsidR="008876D8" w:rsidRPr="00C95058">
        <w:rPr>
          <w:b w:val="0"/>
          <w:bCs w:val="0"/>
          <w:smallCaps w:val="0"/>
          <w:lang w:val="cs-CZ"/>
        </w:rPr>
        <w:t>nedostatků, rozporů nebo jiných vad Projektové dokumentace bude nutné provést.</w:t>
      </w:r>
    </w:p>
    <w:p w14:paraId="680D7B28" w14:textId="19FF8037"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Zjistí-li Zhotovitel jakékoli nedostatky, rozpory nebo jiné vady v Projektové dokumentaci, </w:t>
      </w:r>
      <w:r w:rsidR="009A3748" w:rsidRPr="00C95058">
        <w:rPr>
          <w:b w:val="0"/>
          <w:bCs w:val="0"/>
          <w:smallCaps w:val="0"/>
          <w:lang w:val="cs-CZ"/>
        </w:rPr>
        <w:t xml:space="preserve">které nebylo možné zjistit ve výše uvedené lhůtě ani </w:t>
      </w:r>
      <w:r w:rsidR="009A3748" w:rsidRPr="00C95058">
        <w:rPr>
          <w:b w:val="0"/>
          <w:smallCaps w:val="0"/>
          <w:lang w:val="cs-CZ"/>
        </w:rPr>
        <w:t>s nejlepší odbornou péčí, jakou je možné po Zhotoviteli spravedlivě požadovat, a</w:t>
      </w:r>
      <w:r w:rsidR="009A3748" w:rsidRPr="00C95058">
        <w:rPr>
          <w:b w:val="0"/>
          <w:bCs w:val="0"/>
          <w:smallCaps w:val="0"/>
          <w:lang w:val="cs-CZ"/>
        </w:rPr>
        <w:t xml:space="preserve"> </w:t>
      </w:r>
      <w:r w:rsidRPr="00C95058">
        <w:rPr>
          <w:b w:val="0"/>
          <w:bCs w:val="0"/>
          <w:smallCaps w:val="0"/>
          <w:lang w:val="cs-CZ"/>
        </w:rPr>
        <w:t xml:space="preserve">které mají vliv na způsob provádění Díla nebo jeho řádné provádění jinak znemožňují, zavazuje se tuto skutečnost bez zbytečného odkladu, nejpozději do pěti (5) pracovních dnů, oznámit </w:t>
      </w:r>
      <w:r w:rsidR="00736128" w:rsidRPr="00C95058">
        <w:rPr>
          <w:b w:val="0"/>
          <w:bCs w:val="0"/>
          <w:smallCaps w:val="0"/>
          <w:lang w:val="cs-CZ"/>
        </w:rPr>
        <w:t xml:space="preserve">TDS </w:t>
      </w:r>
      <w:r w:rsidR="00CC4AEB" w:rsidRPr="00C95058">
        <w:rPr>
          <w:b w:val="0"/>
          <w:bCs w:val="0"/>
          <w:smallCaps w:val="0"/>
          <w:lang w:val="cs-CZ"/>
        </w:rPr>
        <w:t>a </w:t>
      </w:r>
      <w:r w:rsidRPr="00C95058">
        <w:rPr>
          <w:b w:val="0"/>
          <w:bCs w:val="0"/>
          <w:smallCaps w:val="0"/>
          <w:lang w:val="cs-CZ"/>
        </w:rPr>
        <w:t xml:space="preserve">Objednateli. Zhotovitel se v této době zároveň zavazuje předat </w:t>
      </w:r>
      <w:r w:rsidR="00736128" w:rsidRPr="00C95058">
        <w:rPr>
          <w:b w:val="0"/>
          <w:bCs w:val="0"/>
          <w:smallCaps w:val="0"/>
          <w:lang w:val="cs-CZ"/>
        </w:rPr>
        <w:t xml:space="preserve">TDS </w:t>
      </w:r>
      <w:r w:rsidRPr="00C95058">
        <w:rPr>
          <w:b w:val="0"/>
          <w:bCs w:val="0"/>
          <w:smallCaps w:val="0"/>
          <w:lang w:val="cs-CZ"/>
        </w:rPr>
        <w:t>a Objednateli soupis nedostatků, rozporů či jiných vad Projektové dokumentace, včetně zdůvodnění jejich dopadů na způsob provádění Díla, a návrhu vhodného řešení a tento v kopii zaslat též autorům Projektové dokumentace. Zhotovitel se zavazuje v co největší míře, jakou je po něm možné spravedlivě požadovat, koordinovat úpravu Projektové dokumentace na základě zmocnění Objednatele nejdříve přímo s autorem Projektové dokumentace uvedeným v čl</w:t>
      </w:r>
      <w:r w:rsidR="00740155" w:rsidRPr="00C95058">
        <w:rPr>
          <w:b w:val="0"/>
          <w:bCs w:val="0"/>
          <w:smallCaps w:val="0"/>
          <w:lang w:val="cs-CZ"/>
        </w:rPr>
        <w:t>ánku</w:t>
      </w:r>
      <w:r w:rsidRPr="00C95058">
        <w:rPr>
          <w:b w:val="0"/>
          <w:bCs w:val="0"/>
          <w:smallCaps w:val="0"/>
          <w:lang w:val="cs-CZ"/>
        </w:rPr>
        <w:t xml:space="preserve"> </w:t>
      </w:r>
      <w:r w:rsidRPr="00C95058">
        <w:rPr>
          <w:b w:val="0"/>
          <w:bCs w:val="0"/>
          <w:smallCaps w:val="0"/>
          <w:lang w:val="cs-CZ"/>
        </w:rPr>
        <w:fldChar w:fldCharType="begin"/>
      </w:r>
      <w:r w:rsidRPr="00C95058">
        <w:rPr>
          <w:b w:val="0"/>
          <w:bCs w:val="0"/>
          <w:smallCaps w:val="0"/>
          <w:lang w:val="cs-CZ"/>
        </w:rPr>
        <w:instrText xml:space="preserve"> REF _Ref17394798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24.1</w:t>
      </w:r>
      <w:r w:rsidRPr="00C95058">
        <w:rPr>
          <w:b w:val="0"/>
          <w:bCs w:val="0"/>
          <w:smallCaps w:val="0"/>
          <w:lang w:val="cs-CZ"/>
        </w:rPr>
        <w:fldChar w:fldCharType="end"/>
      </w:r>
      <w:r w:rsidRPr="00C95058">
        <w:rPr>
          <w:b w:val="0"/>
          <w:bCs w:val="0"/>
          <w:smallCaps w:val="0"/>
          <w:lang w:val="cs-CZ"/>
        </w:rPr>
        <w:t xml:space="preserve"> </w:t>
      </w:r>
      <w:r w:rsidR="00D37C92" w:rsidRPr="00C95058">
        <w:rPr>
          <w:b w:val="0"/>
          <w:bCs w:val="0"/>
          <w:smallCaps w:val="0"/>
          <w:lang w:val="cs-CZ"/>
        </w:rPr>
        <w:t xml:space="preserve">této Smlouvy </w:t>
      </w:r>
      <w:r w:rsidRPr="00C95058">
        <w:rPr>
          <w:b w:val="0"/>
          <w:bCs w:val="0"/>
          <w:smallCaps w:val="0"/>
          <w:lang w:val="cs-CZ"/>
        </w:rPr>
        <w:t>tak, aby na jejím základě bylo možné řádně provést Dílo a aby docházelo k co nejmenším prodlením v realizaci Stavby v důsledku vad Projektové dokumentace. Pokud autor Projektové dokumentace nebude na výzvu Zhotovitele reagovat ihned, nejpozději však do dvou (2</w:t>
      </w:r>
      <w:r w:rsidR="00CC4AEB" w:rsidRPr="00C95058">
        <w:rPr>
          <w:b w:val="0"/>
          <w:bCs w:val="0"/>
          <w:smallCaps w:val="0"/>
          <w:lang w:val="cs-CZ"/>
        </w:rPr>
        <w:t>) </w:t>
      </w:r>
      <w:r w:rsidRPr="00C95058">
        <w:rPr>
          <w:b w:val="0"/>
          <w:bCs w:val="0"/>
          <w:smallCaps w:val="0"/>
          <w:lang w:val="cs-CZ"/>
        </w:rPr>
        <w:t>pracovních dnů od odeslání této výzvy Zhotovitelem, obrátí se Zhotovitel s výzvou k úpravě Projektové dokumentace dle tohoto odstavce na Objednatele, který bude nastalou situaci řešit tak, aby byly nedostatky a vady Projektové dokumentace bezodkladně odstraněny, nebo udělením jiného pokynu Zhotoviteli</w:t>
      </w:r>
      <w:r w:rsidRPr="00C95058">
        <w:rPr>
          <w:b w:val="0"/>
          <w:lang w:val="cs-CZ"/>
        </w:rPr>
        <w:t>.</w:t>
      </w:r>
      <w:r w:rsidRPr="00C95058">
        <w:rPr>
          <w:lang w:val="cs-CZ"/>
        </w:rPr>
        <w:t xml:space="preserve"> </w:t>
      </w:r>
      <w:r w:rsidRPr="00C95058">
        <w:rPr>
          <w:b w:val="0"/>
          <w:bCs w:val="0"/>
          <w:smallCaps w:val="0"/>
          <w:lang w:val="cs-CZ"/>
        </w:rPr>
        <w:t xml:space="preserve">Představuje-li takový pokyn Změnu, postupují Strany podle článku </w:t>
      </w:r>
      <w:r w:rsidRPr="00C95058">
        <w:rPr>
          <w:b w:val="0"/>
          <w:bCs w:val="0"/>
          <w:smallCaps w:val="0"/>
          <w:lang w:val="cs-CZ"/>
        </w:rPr>
        <w:fldChar w:fldCharType="begin"/>
      </w:r>
      <w:r w:rsidRPr="00C95058">
        <w:rPr>
          <w:b w:val="0"/>
          <w:bCs w:val="0"/>
          <w:smallCaps w:val="0"/>
          <w:lang w:val="cs-CZ"/>
        </w:rPr>
        <w:instrText xml:space="preserve"> REF _Ref19540846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9</w:t>
      </w:r>
      <w:r w:rsidRPr="00C95058">
        <w:rPr>
          <w:b w:val="0"/>
          <w:bCs w:val="0"/>
          <w:smallCaps w:val="0"/>
          <w:lang w:val="cs-CZ"/>
        </w:rPr>
        <w:fldChar w:fldCharType="end"/>
      </w:r>
      <w:r w:rsidR="00D37C92" w:rsidRPr="00C95058">
        <w:rPr>
          <w:b w:val="0"/>
          <w:bCs w:val="0"/>
          <w:smallCaps w:val="0"/>
          <w:lang w:val="cs-CZ"/>
        </w:rPr>
        <w:t xml:space="preserve"> této Smlouvy</w:t>
      </w:r>
      <w:r w:rsidRPr="00C95058">
        <w:rPr>
          <w:b w:val="0"/>
          <w:bCs w:val="0"/>
          <w:smallCaps w:val="0"/>
          <w:lang w:val="cs-CZ"/>
        </w:rPr>
        <w:t xml:space="preserve">. Zhotovitel se zavazuje poskytovat Objednateli potřebnou součinnost při jednáních s autorem Projektové dokumentace o odstranění nedostatků a vad Projektové dokumentace včetně účasti na jednáních s autorem Projektové dokumentace, jejichž obsahem bude řešení takových nedostatků a vad Projektové dokumentace; článek </w:t>
      </w:r>
      <w:r w:rsidRPr="00C95058">
        <w:rPr>
          <w:b w:val="0"/>
          <w:bCs w:val="0"/>
          <w:smallCaps w:val="0"/>
          <w:lang w:val="cs-CZ"/>
        </w:rPr>
        <w:fldChar w:fldCharType="begin"/>
      </w:r>
      <w:r w:rsidRPr="00C95058">
        <w:rPr>
          <w:b w:val="0"/>
          <w:bCs w:val="0"/>
          <w:smallCaps w:val="0"/>
          <w:lang w:val="cs-CZ"/>
        </w:rPr>
        <w:instrText xml:space="preserve"> REF _Ref22567453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5.3</w:t>
      </w:r>
      <w:r w:rsidRPr="00C95058">
        <w:rPr>
          <w:b w:val="0"/>
          <w:bCs w:val="0"/>
          <w:smallCaps w:val="0"/>
          <w:lang w:val="cs-CZ"/>
        </w:rPr>
        <w:fldChar w:fldCharType="end"/>
      </w:r>
      <w:r w:rsidRPr="00C95058">
        <w:rPr>
          <w:b w:val="0"/>
          <w:bCs w:val="0"/>
          <w:smallCaps w:val="0"/>
          <w:lang w:val="cs-CZ"/>
        </w:rPr>
        <w:t xml:space="preserve"> </w:t>
      </w:r>
      <w:r w:rsidR="00D37C92" w:rsidRPr="00C95058">
        <w:rPr>
          <w:b w:val="0"/>
          <w:bCs w:val="0"/>
          <w:smallCaps w:val="0"/>
          <w:lang w:val="cs-CZ"/>
        </w:rPr>
        <w:t xml:space="preserve">této Smlouvy </w:t>
      </w:r>
      <w:r w:rsidRPr="00C95058">
        <w:rPr>
          <w:b w:val="0"/>
          <w:bCs w:val="0"/>
          <w:smallCaps w:val="0"/>
          <w:lang w:val="cs-CZ"/>
        </w:rPr>
        <w:t xml:space="preserve">upravující nevhodnost pokynů Objednatele se použije obdobně. </w:t>
      </w:r>
    </w:p>
    <w:p w14:paraId="683A90CF" w14:textId="77777777" w:rsidR="006978CC" w:rsidRPr="00C95058" w:rsidRDefault="0021161A" w:rsidP="0025302B">
      <w:pPr>
        <w:pStyle w:val="Nadpis2"/>
        <w:spacing w:before="120"/>
        <w:ind w:left="709"/>
        <w:rPr>
          <w:b w:val="0"/>
          <w:bCs w:val="0"/>
          <w:smallCaps w:val="0"/>
          <w:lang w:val="cs-CZ"/>
        </w:rPr>
      </w:pPr>
      <w:r w:rsidRPr="00C95058">
        <w:rPr>
          <w:bCs w:val="0"/>
          <w:smallCaps w:val="0"/>
          <w:lang w:val="cs-CZ"/>
        </w:rPr>
        <w:t>Další povinnosti Zhotovitele</w:t>
      </w:r>
    </w:p>
    <w:p w14:paraId="29D248E4" w14:textId="77777777"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Zhotovitel je dále povinen:</w:t>
      </w:r>
    </w:p>
    <w:p w14:paraId="034317B1" w14:textId="77777777" w:rsidR="006978CC" w:rsidRPr="00C95058" w:rsidRDefault="0021161A">
      <w:pPr>
        <w:pStyle w:val="Normal2"/>
        <w:numPr>
          <w:ilvl w:val="0"/>
          <w:numId w:val="16"/>
        </w:numPr>
        <w:ind w:left="1134" w:hanging="425"/>
        <w:rPr>
          <w:lang w:val="cs-CZ"/>
        </w:rPr>
      </w:pPr>
      <w:r w:rsidRPr="00C95058">
        <w:rPr>
          <w:lang w:val="cs-CZ"/>
        </w:rPr>
        <w:t>poskytnout Objednateli veškerou nezbytnou součinnost k naplnění účelu Smlouvy;</w:t>
      </w:r>
    </w:p>
    <w:p w14:paraId="3FF09201" w14:textId="524E2371" w:rsidR="006978CC" w:rsidRPr="00C95058" w:rsidRDefault="0021161A">
      <w:pPr>
        <w:pStyle w:val="Normal2"/>
        <w:numPr>
          <w:ilvl w:val="0"/>
          <w:numId w:val="16"/>
        </w:numPr>
        <w:ind w:left="1134" w:hanging="425"/>
        <w:rPr>
          <w:lang w:val="cs-CZ"/>
        </w:rPr>
      </w:pPr>
      <w:r w:rsidRPr="00C95058">
        <w:rPr>
          <w:lang w:val="cs-CZ"/>
        </w:rPr>
        <w:t>realizovat Dílo v koordinaci, spolupráci a nepřetržité každodenní komunikaci s Objednatelem, jeho poradci a všemi dalšími osobami, které se podílejí na plnění předmětu Smlouvy</w:t>
      </w:r>
      <w:r w:rsidR="0031451E" w:rsidRPr="00C95058">
        <w:rPr>
          <w:lang w:val="cs-CZ"/>
        </w:rPr>
        <w:t xml:space="preserve">. Za účelem splnění tohoto požadavku je Zhotovitel povinen zajistit účast Stavbyvedoucího </w:t>
      </w:r>
      <w:r w:rsidR="001F0D9B" w:rsidRPr="00C95058">
        <w:rPr>
          <w:lang w:val="cs-CZ"/>
        </w:rPr>
        <w:t xml:space="preserve">nebo Zástupce stavbyvedoucího </w:t>
      </w:r>
      <w:r w:rsidR="0031451E" w:rsidRPr="00C95058">
        <w:rPr>
          <w:lang w:val="cs-CZ"/>
        </w:rPr>
        <w:t>na Staveništi, a to nejméně v rozsahu od 8:00 do 17:00 každý pracovní den</w:t>
      </w:r>
      <w:r w:rsidRPr="00C95058">
        <w:rPr>
          <w:lang w:val="cs-CZ"/>
        </w:rPr>
        <w:t>;</w:t>
      </w:r>
    </w:p>
    <w:p w14:paraId="0B1E0CC1" w14:textId="77777777" w:rsidR="006978CC" w:rsidRPr="00C95058" w:rsidRDefault="0021161A">
      <w:pPr>
        <w:pStyle w:val="Normal2"/>
        <w:numPr>
          <w:ilvl w:val="0"/>
          <w:numId w:val="16"/>
        </w:numPr>
        <w:ind w:left="1134" w:hanging="425"/>
        <w:rPr>
          <w:lang w:val="cs-CZ"/>
        </w:rPr>
      </w:pPr>
      <w:r w:rsidRPr="00C95058">
        <w:rPr>
          <w:lang w:val="cs-CZ"/>
        </w:rPr>
        <w:t>na žádost Objednatele spolupracovat, koordinovat či poskytnout maximální součinnost případným dalším dodavatelům Objednatele (zejm. dodavatelé vnitřního vybavení apod.);</w:t>
      </w:r>
    </w:p>
    <w:p w14:paraId="1ADC112C" w14:textId="77777777" w:rsidR="006978CC" w:rsidRPr="00C95058" w:rsidRDefault="0021161A">
      <w:pPr>
        <w:pStyle w:val="Normal2"/>
        <w:numPr>
          <w:ilvl w:val="0"/>
          <w:numId w:val="16"/>
        </w:numPr>
        <w:ind w:left="1134" w:hanging="425"/>
        <w:rPr>
          <w:lang w:val="cs-CZ"/>
        </w:rPr>
      </w:pPr>
      <w:r w:rsidRPr="00C95058">
        <w:rPr>
          <w:lang w:val="cs-CZ"/>
        </w:rPr>
        <w:t xml:space="preserve">poskytovat součinnost Koordinátorovi BOZP a případně také autorskému dozoru projektanta tak, aby jim byla umožněna kontrola plnění Díla dle této Smlouvy a Právních předpisů; </w:t>
      </w:r>
    </w:p>
    <w:p w14:paraId="6772F563" w14:textId="5F1E192A" w:rsidR="00E46021" w:rsidRPr="00C95058" w:rsidRDefault="00E46021">
      <w:pPr>
        <w:pStyle w:val="Normal2"/>
        <w:numPr>
          <w:ilvl w:val="0"/>
          <w:numId w:val="16"/>
        </w:numPr>
        <w:ind w:left="1134" w:hanging="425"/>
        <w:rPr>
          <w:lang w:val="cs-CZ"/>
        </w:rPr>
      </w:pPr>
      <w:r w:rsidRPr="00C95058">
        <w:rPr>
          <w:lang w:val="cs-CZ"/>
        </w:rPr>
        <w:t>neprovádět Dílo, respektive jeho dílčí části v nevhodných klimatických podmínkách;</w:t>
      </w:r>
    </w:p>
    <w:p w14:paraId="5CDACFB1" w14:textId="3A680D84" w:rsidR="00C972AE" w:rsidRPr="00C95058" w:rsidRDefault="00C972AE">
      <w:pPr>
        <w:pStyle w:val="Normal2"/>
        <w:numPr>
          <w:ilvl w:val="0"/>
          <w:numId w:val="16"/>
        </w:numPr>
        <w:ind w:left="1134" w:hanging="425"/>
        <w:rPr>
          <w:lang w:val="cs-CZ"/>
        </w:rPr>
      </w:pPr>
      <w:r w:rsidRPr="00C95058">
        <w:rPr>
          <w:lang w:val="cs-CZ"/>
        </w:rPr>
        <w:t xml:space="preserve">neužívat materiály, výrobky či prvky technického vybavení, o kterých je v době jejich použití známo, že nesplňují příslušné bezpečnostní, hygienické, ekologické či jiné právní předpisy, a jejichž užití nebo důsledek jejich užití by mohly být pro člověka či životní prostředí škodlivé. </w:t>
      </w:r>
      <w:r w:rsidR="000E44FB" w:rsidRPr="00C95058">
        <w:rPr>
          <w:lang w:val="cs-CZ"/>
        </w:rPr>
        <w:t>Současně je Zhotovitel pov</w:t>
      </w:r>
      <w:r w:rsidR="00EA4EA9" w:rsidRPr="00C95058">
        <w:rPr>
          <w:lang w:val="cs-CZ"/>
        </w:rPr>
        <w:t>i</w:t>
      </w:r>
      <w:r w:rsidR="000E44FB" w:rsidRPr="00C95058">
        <w:rPr>
          <w:lang w:val="cs-CZ"/>
        </w:rPr>
        <w:t>ne</w:t>
      </w:r>
      <w:r w:rsidR="00EA4EA9" w:rsidRPr="00C95058">
        <w:rPr>
          <w:lang w:val="cs-CZ"/>
        </w:rPr>
        <w:t>n</w:t>
      </w:r>
      <w:r w:rsidR="000E44FB" w:rsidRPr="00C95058">
        <w:rPr>
          <w:lang w:val="cs-CZ"/>
        </w:rPr>
        <w:t xml:space="preserve"> neužívat m</w:t>
      </w:r>
      <w:r w:rsidRPr="00C95058">
        <w:rPr>
          <w:lang w:val="cs-CZ"/>
        </w:rPr>
        <w:t xml:space="preserve">ateriály, výrobky nebo prvky technického vybavení, které nemají požadované atesty, certifikace nebo prohlášení </w:t>
      </w:r>
      <w:r w:rsidR="00CC4AEB" w:rsidRPr="00C95058">
        <w:rPr>
          <w:lang w:val="cs-CZ"/>
        </w:rPr>
        <w:t>o </w:t>
      </w:r>
      <w:r w:rsidRPr="00C95058">
        <w:rPr>
          <w:lang w:val="cs-CZ"/>
        </w:rPr>
        <w:t>vlastnostech či prohlášení o shodě, jsou-li pro jejich použití tyto nezbytné podle příslušných právních předpisů</w:t>
      </w:r>
      <w:r w:rsidR="000E44FB" w:rsidRPr="00C95058">
        <w:rPr>
          <w:lang w:val="cs-CZ"/>
        </w:rPr>
        <w:t>;</w:t>
      </w:r>
    </w:p>
    <w:p w14:paraId="0D2BB1F2" w14:textId="27F925B6" w:rsidR="006978CC" w:rsidRPr="00C95058" w:rsidRDefault="0021161A">
      <w:pPr>
        <w:pStyle w:val="Normal2"/>
        <w:numPr>
          <w:ilvl w:val="0"/>
          <w:numId w:val="16"/>
        </w:numPr>
        <w:ind w:left="1134" w:hanging="425"/>
        <w:rPr>
          <w:lang w:val="cs-CZ"/>
        </w:rPr>
      </w:pPr>
      <w:r w:rsidRPr="00C95058">
        <w:rPr>
          <w:lang w:val="cs-CZ"/>
        </w:rPr>
        <w:t xml:space="preserve">zajistit dopravně-inženýrská opatření (přechodnou úpravu provozu) na dotčených komunikacích v souladu se zákonem č. 361/2000 Sb., o provozu na pozemních komunikacích a o změnách některých zákonů, </w:t>
      </w:r>
      <w:r w:rsidR="00373DAB" w:rsidRPr="00C95058">
        <w:rPr>
          <w:lang w:val="cs-CZ"/>
        </w:rPr>
        <w:t>ve znění pozdějších předpisů</w:t>
      </w:r>
      <w:r w:rsidRPr="00C95058">
        <w:rPr>
          <w:lang w:val="cs-CZ"/>
        </w:rPr>
        <w:t>, včetně přípravy návrhu řešení přechodné dopravní situace na dotčených komunikacích a zajištění jejího projednání s příslušným orgánem státní správy;</w:t>
      </w:r>
    </w:p>
    <w:p w14:paraId="605657F2" w14:textId="44DB6488" w:rsidR="006978CC" w:rsidRPr="00C95058" w:rsidRDefault="002702B2">
      <w:pPr>
        <w:pStyle w:val="Normal2"/>
        <w:numPr>
          <w:ilvl w:val="0"/>
          <w:numId w:val="16"/>
        </w:numPr>
        <w:ind w:left="1134" w:hanging="425"/>
        <w:rPr>
          <w:lang w:val="cs-CZ"/>
        </w:rPr>
      </w:pPr>
      <w:r w:rsidRPr="00C95058">
        <w:rPr>
          <w:lang w:val="cs-CZ"/>
        </w:rPr>
        <w:lastRenderedPageBreak/>
        <w:t>zajistit na své náklady zábory silničních komunikací či chodníků potřebných pro provádění Díla, zejména pro instalaci lešení a dalších potřebných zařízení;</w:t>
      </w:r>
    </w:p>
    <w:p w14:paraId="6B78C03E" w14:textId="1EA1D9AB" w:rsidR="006978CC" w:rsidRPr="00C95058" w:rsidRDefault="0021161A">
      <w:pPr>
        <w:pStyle w:val="Normal2"/>
        <w:numPr>
          <w:ilvl w:val="0"/>
          <w:numId w:val="16"/>
        </w:numPr>
        <w:ind w:left="1134" w:hanging="425"/>
        <w:rPr>
          <w:lang w:val="cs-CZ"/>
        </w:rPr>
      </w:pPr>
      <w:r w:rsidRPr="00C95058">
        <w:rPr>
          <w:lang w:val="cs-CZ"/>
        </w:rPr>
        <w:t xml:space="preserve">zajistit </w:t>
      </w:r>
      <w:r w:rsidR="002702B2" w:rsidRPr="00C95058">
        <w:rPr>
          <w:lang w:val="cs-CZ"/>
        </w:rPr>
        <w:t>si na své náklady přístup</w:t>
      </w:r>
      <w:r w:rsidRPr="00C95058">
        <w:rPr>
          <w:lang w:val="cs-CZ"/>
        </w:rPr>
        <w:t xml:space="preserve"> vozidel směřujících na/</w:t>
      </w:r>
      <w:proofErr w:type="gramStart"/>
      <w:r w:rsidRPr="00C95058">
        <w:rPr>
          <w:lang w:val="cs-CZ"/>
        </w:rPr>
        <w:t>z</w:t>
      </w:r>
      <w:proofErr w:type="gramEnd"/>
      <w:r w:rsidRPr="00C95058">
        <w:rPr>
          <w:lang w:val="cs-CZ"/>
        </w:rPr>
        <w:t xml:space="preserve"> Staveniště přes </w:t>
      </w:r>
      <w:r w:rsidR="002702B2" w:rsidRPr="00C95058">
        <w:rPr>
          <w:lang w:val="cs-CZ"/>
        </w:rPr>
        <w:t xml:space="preserve">ulici Opletalova, </w:t>
      </w:r>
      <w:r w:rsidRPr="00C95058">
        <w:rPr>
          <w:lang w:val="cs-CZ"/>
        </w:rPr>
        <w:t xml:space="preserve">a bezvýhradně respektovat požadavky </w:t>
      </w:r>
      <w:r w:rsidR="002702B2" w:rsidRPr="00C95058">
        <w:rPr>
          <w:lang w:val="cs-CZ"/>
        </w:rPr>
        <w:t xml:space="preserve">příslušných správních orgánů </w:t>
      </w:r>
      <w:r w:rsidRPr="00C95058">
        <w:rPr>
          <w:lang w:val="cs-CZ"/>
        </w:rPr>
        <w:t>týkající se regulace dopravy v obci a usměrňování pohybu vozidel;</w:t>
      </w:r>
    </w:p>
    <w:p w14:paraId="127408DB" w14:textId="13F4290C" w:rsidR="006978CC" w:rsidRPr="00C95058" w:rsidRDefault="0021161A">
      <w:pPr>
        <w:pStyle w:val="Normal2"/>
        <w:numPr>
          <w:ilvl w:val="0"/>
          <w:numId w:val="16"/>
        </w:numPr>
        <w:ind w:left="1134" w:hanging="425"/>
        <w:rPr>
          <w:lang w:val="cs-CZ"/>
        </w:rPr>
      </w:pPr>
      <w:r w:rsidRPr="00C95058">
        <w:rPr>
          <w:lang w:val="cs-CZ"/>
        </w:rPr>
        <w:t>za účelem ověření plnění svých povinností vytvořit podmínky subjektům oprávněným dle zákona č. 320/2001 Sb., o finanční kontrole ve veřejné správě a o změně některých zákonů (zákon o finanční kontrole), ve znění pozdějších předpisů, k provedení kontroly vztahující se k realizaci předmětu plnění, poskytnout oprávněným osobám veškeré doklady vztahující se k realizaci plnění, umožnit průběžné ověřování souladu údajů o realizaci plnění a</w:t>
      </w:r>
      <w:r w:rsidR="00CC4AEB" w:rsidRPr="00C95058">
        <w:rPr>
          <w:lang w:val="cs-CZ"/>
        </w:rPr>
        <w:t> </w:t>
      </w:r>
      <w:r w:rsidRPr="00C95058">
        <w:rPr>
          <w:lang w:val="cs-CZ"/>
        </w:rPr>
        <w:t>poskytnout součinnost všem osobám oprávněným k provádění kontroly, včetně toho, že</w:t>
      </w:r>
      <w:r w:rsidR="005270B4" w:rsidRPr="00C95058">
        <w:rPr>
          <w:lang w:val="cs-CZ"/>
        </w:rPr>
        <w:t> </w:t>
      </w:r>
      <w:r w:rsidRPr="00C95058">
        <w:rPr>
          <w:lang w:val="cs-CZ"/>
        </w:rPr>
        <w:t xml:space="preserve">se Zhotovitel podrobí této kontrole a bude působit jako osoba povinná ve smyslu </w:t>
      </w:r>
      <w:r w:rsidR="00CC4AEB" w:rsidRPr="00C95058">
        <w:rPr>
          <w:lang w:val="cs-CZ"/>
        </w:rPr>
        <w:t>§ 2 </w:t>
      </w:r>
      <w:r w:rsidRPr="00C95058">
        <w:rPr>
          <w:lang w:val="cs-CZ"/>
        </w:rPr>
        <w:t>písm</w:t>
      </w:r>
      <w:r w:rsidR="00CC4AEB" w:rsidRPr="00C95058">
        <w:rPr>
          <w:lang w:val="cs-CZ"/>
        </w:rPr>
        <w:t>. </w:t>
      </w:r>
      <w:r w:rsidRPr="00C95058">
        <w:rPr>
          <w:lang w:val="cs-CZ"/>
        </w:rPr>
        <w:t xml:space="preserve">e) </w:t>
      </w:r>
      <w:r w:rsidR="009E0B34" w:rsidRPr="00C95058">
        <w:rPr>
          <w:lang w:val="cs-CZ"/>
        </w:rPr>
        <w:t xml:space="preserve">a § 13 </w:t>
      </w:r>
      <w:r w:rsidRPr="00C95058">
        <w:rPr>
          <w:lang w:val="cs-CZ"/>
        </w:rPr>
        <w:t>zákona o finanční kontrole. Dodržení této povinnosti je Zhotovitel povinen požadovat rovněž ve vztahu ke všem svým Poddodavatelům;</w:t>
      </w:r>
    </w:p>
    <w:p w14:paraId="088476A1" w14:textId="77777777" w:rsidR="006978CC" w:rsidRPr="00C95058" w:rsidRDefault="0021161A">
      <w:pPr>
        <w:pStyle w:val="Normal2"/>
        <w:numPr>
          <w:ilvl w:val="0"/>
          <w:numId w:val="16"/>
        </w:numPr>
        <w:ind w:left="1134" w:hanging="425"/>
        <w:rPr>
          <w:lang w:val="cs-CZ"/>
        </w:rPr>
      </w:pPr>
      <w:r w:rsidRPr="00C95058">
        <w:rPr>
          <w:lang w:val="cs-CZ"/>
        </w:rPr>
        <w:t xml:space="preserve">Zhotovitel bere na vědomí, že Dílo je financováno z finančních prostředků fondů Ministerstva školství, mládeže a tělovýchovy, a že se může stát předmětem spolufinancování rovněž z dalších dotačních titulů. Zhotovitel je při plnění této Smlouvy povinen dodržet rovněž Podmínky dotace, jakož i závazné údaje uvedené v Rozhodnutí či ve formuláři Rozhodnutí o </w:t>
      </w:r>
      <w:r w:rsidR="00EF1678" w:rsidRPr="00C95058">
        <w:rPr>
          <w:lang w:val="cs-CZ"/>
        </w:rPr>
        <w:t xml:space="preserve">poskytnutí </w:t>
      </w:r>
      <w:r w:rsidRPr="00C95058">
        <w:rPr>
          <w:lang w:val="cs-CZ"/>
        </w:rPr>
        <w:t>dotac</w:t>
      </w:r>
      <w:r w:rsidR="00EF1678" w:rsidRPr="00C95058">
        <w:rPr>
          <w:lang w:val="cs-CZ"/>
        </w:rPr>
        <w:t>e</w:t>
      </w:r>
      <w:r w:rsidRPr="00C95058">
        <w:rPr>
          <w:lang w:val="cs-CZ"/>
        </w:rPr>
        <w:t xml:space="preserve">, které se týkají činností prováděných Zhotovitelem při plnění Smlouvy a které byly poskytnuty Zhotoviteli Objednatelem před podpisem Smlouvy. V případě dotací schválených až po uzavření této Smlouvy </w:t>
      </w:r>
      <w:r w:rsidR="00EF1678" w:rsidRPr="00C95058">
        <w:rPr>
          <w:lang w:val="cs-CZ"/>
        </w:rPr>
        <w:t>nebo v případě změn či doplnění Podmínek dotace</w:t>
      </w:r>
      <w:r w:rsidR="004E06B2" w:rsidRPr="00C95058">
        <w:rPr>
          <w:lang w:val="cs-CZ"/>
        </w:rPr>
        <w:t>,</w:t>
      </w:r>
      <w:r w:rsidR="00EF1678" w:rsidRPr="00C95058">
        <w:rPr>
          <w:lang w:val="cs-CZ"/>
        </w:rPr>
        <w:t xml:space="preserve"> </w:t>
      </w:r>
      <w:r w:rsidRPr="00C95058">
        <w:rPr>
          <w:lang w:val="cs-CZ"/>
        </w:rPr>
        <w:t>je Zhotovitel povinen dodržovat Podmínky dotace související s provedením Díla dle této Smlouvy od okamžiku, kdy mu byly ze strany Objednatele poskytnuty a mohl se s jejich obsahem seznámit.</w:t>
      </w:r>
    </w:p>
    <w:p w14:paraId="5CC7B363" w14:textId="77777777" w:rsidR="006978CC" w:rsidRPr="00C95058" w:rsidRDefault="0021161A" w:rsidP="008E25EC">
      <w:pPr>
        <w:pStyle w:val="Nadpis2"/>
        <w:spacing w:before="120"/>
        <w:ind w:left="709"/>
        <w:rPr>
          <w:b w:val="0"/>
          <w:bCs w:val="0"/>
          <w:smallCaps w:val="0"/>
          <w:lang w:val="cs-CZ"/>
        </w:rPr>
      </w:pPr>
      <w:bookmarkStart w:id="44" w:name="_Ref17373603"/>
      <w:r w:rsidRPr="00C95058">
        <w:rPr>
          <w:bCs w:val="0"/>
          <w:smallCaps w:val="0"/>
          <w:lang w:val="cs-CZ"/>
        </w:rPr>
        <w:t>Školení pracovníků Objednatele</w:t>
      </w:r>
    </w:p>
    <w:p w14:paraId="7439BFF1" w14:textId="1E7B6FC7"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Zhotovitel se zavazuje svolat a provést v</w:t>
      </w:r>
      <w:r w:rsidR="00FB4EDE" w:rsidRPr="00C95058">
        <w:rPr>
          <w:b w:val="0"/>
          <w:bCs w:val="0"/>
          <w:smallCaps w:val="0"/>
          <w:lang w:val="cs-CZ"/>
        </w:rPr>
        <w:t xml:space="preserve"> místě provádění Díla nebo dle požadavku Objednatele v </w:t>
      </w:r>
      <w:r w:rsidRPr="00C95058">
        <w:rPr>
          <w:b w:val="0"/>
          <w:bCs w:val="0"/>
          <w:smallCaps w:val="0"/>
          <w:lang w:val="cs-CZ"/>
        </w:rPr>
        <w:t>sídle Objednatele zaškolení obsluh u všech částí Díla, které budou obsluhovány pracovníky Objednatele, a to v následujícím rozsahu:</w:t>
      </w:r>
      <w:bookmarkEnd w:id="44"/>
    </w:p>
    <w:p w14:paraId="66857EBA" w14:textId="18D76CDB" w:rsidR="006978CC" w:rsidRPr="00C95058" w:rsidRDefault="0021161A">
      <w:pPr>
        <w:pStyle w:val="Normal2"/>
        <w:numPr>
          <w:ilvl w:val="0"/>
          <w:numId w:val="15"/>
        </w:numPr>
        <w:ind w:left="1134" w:hanging="425"/>
        <w:rPr>
          <w:lang w:val="cs-CZ"/>
        </w:rPr>
      </w:pPr>
      <w:bookmarkStart w:id="45" w:name="_Ref17287374"/>
      <w:r w:rsidRPr="00C95058">
        <w:rPr>
          <w:lang w:val="cs-CZ"/>
        </w:rPr>
        <w:t>jedno (1) školení pracovníků Objednatele ve vztahu k Dílu nebo jeho části v době před předáním a převzetím Díla, nebo jeho části, přičemž Zhotovitel tyto pracovníky podrobně seznámí s podmínkami provozu a údržby jednotlivých částí Díla a upozorní je na</w:t>
      </w:r>
      <w:r w:rsidR="005270B4" w:rsidRPr="00C95058">
        <w:rPr>
          <w:lang w:val="cs-CZ"/>
        </w:rPr>
        <w:t> </w:t>
      </w:r>
      <w:r w:rsidRPr="00C95058">
        <w:rPr>
          <w:lang w:val="cs-CZ"/>
        </w:rPr>
        <w:t>příslušnou část návodu na provoz a údržbu Díla;</w:t>
      </w:r>
      <w:bookmarkEnd w:id="45"/>
    </w:p>
    <w:p w14:paraId="287AE3BD" w14:textId="192560F9" w:rsidR="005E11CD" w:rsidRPr="00C95058" w:rsidRDefault="0021161A">
      <w:pPr>
        <w:pStyle w:val="Normal2"/>
        <w:numPr>
          <w:ilvl w:val="0"/>
          <w:numId w:val="15"/>
        </w:numPr>
        <w:ind w:left="1134" w:hanging="425"/>
        <w:rPr>
          <w:lang w:val="cs-CZ"/>
        </w:rPr>
      </w:pPr>
      <w:r w:rsidRPr="00C95058">
        <w:rPr>
          <w:lang w:val="cs-CZ"/>
        </w:rPr>
        <w:t xml:space="preserve">další </w:t>
      </w:r>
      <w:r w:rsidR="00DC2044" w:rsidRPr="00C95058">
        <w:rPr>
          <w:lang w:val="cs-CZ"/>
        </w:rPr>
        <w:t xml:space="preserve">jedno </w:t>
      </w:r>
      <w:r w:rsidRPr="00C95058">
        <w:rPr>
          <w:lang w:val="cs-CZ"/>
        </w:rPr>
        <w:t>(</w:t>
      </w:r>
      <w:r w:rsidR="00DC2044" w:rsidRPr="00C95058">
        <w:rPr>
          <w:lang w:val="cs-CZ"/>
        </w:rPr>
        <w:t>1</w:t>
      </w:r>
      <w:r w:rsidRPr="00C95058">
        <w:rPr>
          <w:lang w:val="cs-CZ"/>
        </w:rPr>
        <w:t>) školení pracovníků Objednatele ve stejném rozsahu jako v předchozím písm. </w:t>
      </w:r>
      <w:r w:rsidRPr="00C95058">
        <w:rPr>
          <w:lang w:val="cs-CZ"/>
        </w:rPr>
        <w:fldChar w:fldCharType="begin"/>
      </w:r>
      <w:r w:rsidRPr="00C95058">
        <w:rPr>
          <w:lang w:val="cs-CZ"/>
        </w:rPr>
        <w:instrText xml:space="preserve"> REF _Ref17287374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(a)</w:t>
      </w:r>
      <w:r w:rsidRPr="00C95058">
        <w:rPr>
          <w:lang w:val="cs-CZ"/>
        </w:rPr>
        <w:fldChar w:fldCharType="end"/>
      </w:r>
      <w:r w:rsidRPr="00C95058">
        <w:rPr>
          <w:lang w:val="cs-CZ"/>
        </w:rPr>
        <w:t xml:space="preserve"> provede Zhotovitel </w:t>
      </w:r>
      <w:r w:rsidR="00DC2044" w:rsidRPr="00C95058">
        <w:rPr>
          <w:lang w:val="cs-CZ"/>
        </w:rPr>
        <w:t>do</w:t>
      </w:r>
      <w:r w:rsidRPr="00C95058">
        <w:rPr>
          <w:lang w:val="cs-CZ"/>
        </w:rPr>
        <w:t xml:space="preserve"> </w:t>
      </w:r>
      <w:r w:rsidR="00DC2044" w:rsidRPr="00C95058">
        <w:rPr>
          <w:lang w:val="cs-CZ"/>
        </w:rPr>
        <w:t xml:space="preserve">dvanácti </w:t>
      </w:r>
      <w:r w:rsidRPr="00C95058">
        <w:rPr>
          <w:lang w:val="cs-CZ"/>
        </w:rPr>
        <w:t>(</w:t>
      </w:r>
      <w:r w:rsidR="00DC2044" w:rsidRPr="00C95058">
        <w:rPr>
          <w:lang w:val="cs-CZ"/>
        </w:rPr>
        <w:t>12</w:t>
      </w:r>
      <w:r w:rsidRPr="00C95058">
        <w:rPr>
          <w:lang w:val="cs-CZ"/>
        </w:rPr>
        <w:t>) měsíců od data předání a převzetí Díla nebo</w:t>
      </w:r>
      <w:r w:rsidR="005270B4" w:rsidRPr="00C95058">
        <w:rPr>
          <w:lang w:val="cs-CZ"/>
        </w:rPr>
        <w:t> </w:t>
      </w:r>
      <w:r w:rsidRPr="00C95058">
        <w:rPr>
          <w:lang w:val="cs-CZ"/>
        </w:rPr>
        <w:t>jeho části.</w:t>
      </w:r>
      <w:r w:rsidR="00DC2044" w:rsidRPr="00C95058">
        <w:rPr>
          <w:lang w:val="cs-CZ"/>
        </w:rPr>
        <w:t xml:space="preserve"> Termín školení bude upřesněn po vzájemné dohodě Stran</w:t>
      </w:r>
      <w:r w:rsidR="005E11CD" w:rsidRPr="00C95058">
        <w:rPr>
          <w:lang w:val="cs-CZ"/>
        </w:rPr>
        <w:t>;</w:t>
      </w:r>
    </w:p>
    <w:p w14:paraId="2A5BA147" w14:textId="5E14A45C" w:rsidR="006978CC" w:rsidRPr="00C95058" w:rsidRDefault="005E11CD">
      <w:pPr>
        <w:pStyle w:val="Normal2"/>
        <w:numPr>
          <w:ilvl w:val="0"/>
          <w:numId w:val="15"/>
        </w:numPr>
        <w:ind w:left="1134" w:hanging="425"/>
        <w:rPr>
          <w:lang w:val="cs-CZ"/>
        </w:rPr>
      </w:pPr>
      <w:r w:rsidRPr="00C95058">
        <w:rPr>
          <w:lang w:val="cs-CZ"/>
        </w:rPr>
        <w:t>další jedno (1) školení pracovníků Objednatele či jím určených osob ve stejném rozsahu jako v předchozím písm. </w:t>
      </w:r>
      <w:r w:rsidRPr="00C95058">
        <w:rPr>
          <w:lang w:val="cs-CZ"/>
        </w:rPr>
        <w:fldChar w:fldCharType="begin"/>
      </w:r>
      <w:r w:rsidRPr="00C95058">
        <w:rPr>
          <w:lang w:val="cs-CZ"/>
        </w:rPr>
        <w:instrText xml:space="preserve"> REF _Ref17287374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(a)</w:t>
      </w:r>
      <w:r w:rsidRPr="00C95058">
        <w:rPr>
          <w:lang w:val="cs-CZ"/>
        </w:rPr>
        <w:fldChar w:fldCharType="end"/>
      </w:r>
      <w:r w:rsidRPr="00C95058">
        <w:rPr>
          <w:lang w:val="cs-CZ"/>
        </w:rPr>
        <w:t xml:space="preserve"> provede Zhotovitel </w:t>
      </w:r>
      <w:r w:rsidR="007D4CDB" w:rsidRPr="00C95058">
        <w:rPr>
          <w:lang w:val="cs-CZ"/>
        </w:rPr>
        <w:t>v období</w:t>
      </w:r>
      <w:r w:rsidRPr="00C95058">
        <w:rPr>
          <w:lang w:val="cs-CZ"/>
        </w:rPr>
        <w:t xml:space="preserve"> dvanácti (12)</w:t>
      </w:r>
      <w:r w:rsidR="007D4CDB" w:rsidRPr="00C95058">
        <w:rPr>
          <w:lang w:val="cs-CZ"/>
        </w:rPr>
        <w:t xml:space="preserve"> měsíců před</w:t>
      </w:r>
      <w:r w:rsidR="005270B4" w:rsidRPr="00C95058">
        <w:rPr>
          <w:lang w:val="cs-CZ"/>
        </w:rPr>
        <w:t> </w:t>
      </w:r>
      <w:r w:rsidR="007D4CDB" w:rsidRPr="00C95058">
        <w:rPr>
          <w:lang w:val="cs-CZ"/>
        </w:rPr>
        <w:t xml:space="preserve">uplynutím </w:t>
      </w:r>
      <w:r w:rsidR="00015DDC" w:rsidRPr="00C95058">
        <w:rPr>
          <w:lang w:val="cs-CZ"/>
        </w:rPr>
        <w:t>Z</w:t>
      </w:r>
      <w:r w:rsidR="007D4CDB" w:rsidRPr="00C95058">
        <w:rPr>
          <w:lang w:val="cs-CZ"/>
        </w:rPr>
        <w:t>áruční doby</w:t>
      </w:r>
      <w:r w:rsidRPr="00C95058">
        <w:rPr>
          <w:lang w:val="cs-CZ"/>
        </w:rPr>
        <w:t>. Termín školení bude upřesněn po vzájemné dohodě Stran</w:t>
      </w:r>
      <w:r w:rsidR="00DC2044" w:rsidRPr="00C95058">
        <w:rPr>
          <w:lang w:val="cs-CZ"/>
        </w:rPr>
        <w:t>.</w:t>
      </w:r>
    </w:p>
    <w:p w14:paraId="1846F65D" w14:textId="77777777" w:rsidR="006978CC" w:rsidRPr="00C95058" w:rsidRDefault="0021161A">
      <w:pPr>
        <w:pStyle w:val="Normal2"/>
        <w:ind w:left="709"/>
        <w:rPr>
          <w:lang w:val="cs-CZ"/>
        </w:rPr>
      </w:pPr>
      <w:r w:rsidRPr="00C95058">
        <w:rPr>
          <w:lang w:val="cs-CZ"/>
        </w:rPr>
        <w:t>Zhotovitel je oprávněn si předem písemně od Objednatele vyžádat jmenovitý seznam pracovníků, kteří mají být zaškoleni pro jednotlivé části Díla. O zaškolení jednotlivých pracovníků Objednatele pořídí Zhotovitel a Objednatel protokoly.</w:t>
      </w:r>
    </w:p>
    <w:p w14:paraId="756611E4" w14:textId="77777777" w:rsidR="006978CC" w:rsidRPr="00C95058" w:rsidRDefault="0021161A">
      <w:pPr>
        <w:pStyle w:val="Nadpis2"/>
        <w:keepNext w:val="0"/>
        <w:spacing w:before="120"/>
        <w:ind w:left="709"/>
        <w:rPr>
          <w:b w:val="0"/>
          <w:bCs w:val="0"/>
          <w:smallCaps w:val="0"/>
          <w:lang w:val="cs-CZ"/>
        </w:rPr>
      </w:pPr>
      <w:r w:rsidRPr="00C95058">
        <w:rPr>
          <w:bCs w:val="0"/>
          <w:smallCaps w:val="0"/>
          <w:lang w:val="cs-CZ"/>
        </w:rPr>
        <w:t>Provedení dalších prací</w:t>
      </w:r>
    </w:p>
    <w:p w14:paraId="67C95C4D" w14:textId="12178921"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Na žádost Objednatele je Zhotovitel povinen provést práce, které nejsou uvedeny v této Smlouvě nebo které nevyplývají z dokumentů předaných Zhotoviteli ke dni uzavření Smlouvy. Pokud nebylo možné s vynaložením řádné odborné péče předpokládat, že takové práce budou pro provedení Díla dle této Smlouvy nezbytné, takové práce budou představovat Změnu v souladu s čl</w:t>
      </w:r>
      <w:r w:rsidR="00740155" w:rsidRPr="00C95058">
        <w:rPr>
          <w:b w:val="0"/>
          <w:bCs w:val="0"/>
          <w:smallCaps w:val="0"/>
          <w:lang w:val="cs-CZ"/>
        </w:rPr>
        <w:t>ánk</w:t>
      </w:r>
      <w:r w:rsidR="00D37C92" w:rsidRPr="00C95058">
        <w:rPr>
          <w:b w:val="0"/>
          <w:bCs w:val="0"/>
          <w:smallCaps w:val="0"/>
          <w:lang w:val="cs-CZ"/>
        </w:rPr>
        <w:t>em</w:t>
      </w:r>
      <w:r w:rsidRPr="00C95058">
        <w:rPr>
          <w:b w:val="0"/>
          <w:bCs w:val="0"/>
          <w:smallCaps w:val="0"/>
          <w:lang w:val="cs-CZ"/>
        </w:rPr>
        <w:t xml:space="preserve"> </w:t>
      </w:r>
      <w:r w:rsidRPr="00C95058">
        <w:rPr>
          <w:b w:val="0"/>
          <w:bCs w:val="0"/>
          <w:smallCaps w:val="0"/>
          <w:lang w:val="cs-CZ"/>
        </w:rPr>
        <w:fldChar w:fldCharType="begin"/>
      </w:r>
      <w:r w:rsidRPr="00C95058">
        <w:rPr>
          <w:b w:val="0"/>
          <w:bCs w:val="0"/>
          <w:smallCaps w:val="0"/>
          <w:lang w:val="cs-CZ"/>
        </w:rPr>
        <w:instrText xml:space="preserve"> REF _Ref17359102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9</w:t>
      </w:r>
      <w:r w:rsidRPr="00C95058">
        <w:rPr>
          <w:b w:val="0"/>
          <w:bCs w:val="0"/>
          <w:smallCaps w:val="0"/>
          <w:lang w:val="cs-CZ"/>
        </w:rPr>
        <w:fldChar w:fldCharType="end"/>
      </w:r>
      <w:r w:rsidR="00D37C92" w:rsidRPr="00C95058">
        <w:rPr>
          <w:b w:val="0"/>
          <w:bCs w:val="0"/>
          <w:smallCaps w:val="0"/>
          <w:lang w:val="cs-CZ"/>
        </w:rPr>
        <w:t xml:space="preserve"> této Smlouvy</w:t>
      </w:r>
      <w:r w:rsidRPr="00C95058">
        <w:rPr>
          <w:b w:val="0"/>
          <w:bCs w:val="0"/>
          <w:smallCaps w:val="0"/>
          <w:lang w:val="cs-CZ"/>
        </w:rPr>
        <w:t xml:space="preserve">. Pro vyloučení pochybností se má za to, že pokud bylo možné při vynaložení řádné odborné péče předpokládat, že takové práce budou nezbytné pro provedení nebo dokončení Díla tak, aby bylo Dílo funkční, provozuschopné a způsobilé </w:t>
      </w:r>
      <w:r w:rsidRPr="00C95058">
        <w:rPr>
          <w:b w:val="0"/>
          <w:bCs w:val="0"/>
          <w:smallCaps w:val="0"/>
          <w:lang w:val="cs-CZ"/>
        </w:rPr>
        <w:lastRenderedPageBreak/>
        <w:t>k užívání dle svého účelu, nepředstavují takové práce Změnu dle čl</w:t>
      </w:r>
      <w:r w:rsidR="00740155" w:rsidRPr="00C95058">
        <w:rPr>
          <w:b w:val="0"/>
          <w:bCs w:val="0"/>
          <w:smallCaps w:val="0"/>
          <w:lang w:val="cs-CZ"/>
        </w:rPr>
        <w:t xml:space="preserve">ánku </w:t>
      </w:r>
      <w:r w:rsidRPr="00C95058">
        <w:rPr>
          <w:b w:val="0"/>
          <w:bCs w:val="0"/>
          <w:smallCaps w:val="0"/>
          <w:lang w:val="cs-CZ"/>
        </w:rPr>
        <w:fldChar w:fldCharType="begin"/>
      </w:r>
      <w:r w:rsidRPr="00C95058">
        <w:rPr>
          <w:b w:val="0"/>
          <w:bCs w:val="0"/>
          <w:smallCaps w:val="0"/>
          <w:lang w:val="cs-CZ"/>
        </w:rPr>
        <w:instrText xml:space="preserve"> REF _Ref17359102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9</w:t>
      </w:r>
      <w:r w:rsidRPr="00C95058">
        <w:rPr>
          <w:b w:val="0"/>
          <w:bCs w:val="0"/>
          <w:smallCaps w:val="0"/>
          <w:lang w:val="cs-CZ"/>
        </w:rPr>
        <w:fldChar w:fldCharType="end"/>
      </w:r>
      <w:r w:rsidR="00D37C92" w:rsidRPr="00C95058">
        <w:rPr>
          <w:b w:val="0"/>
          <w:bCs w:val="0"/>
          <w:smallCaps w:val="0"/>
          <w:lang w:val="cs-CZ"/>
        </w:rPr>
        <w:t xml:space="preserve"> této Smlouvy</w:t>
      </w:r>
      <w:r w:rsidRPr="00C95058">
        <w:rPr>
          <w:b w:val="0"/>
          <w:bCs w:val="0"/>
          <w:smallCaps w:val="0"/>
          <w:lang w:val="cs-CZ"/>
        </w:rPr>
        <w:t>; má se za to, že v takovém případě byly tyto práce zahrnuty v Ceně díla.</w:t>
      </w:r>
    </w:p>
    <w:p w14:paraId="32E6D535" w14:textId="77777777" w:rsidR="006978CC" w:rsidRPr="00C95058" w:rsidRDefault="0021161A">
      <w:pPr>
        <w:pStyle w:val="Nadpis2"/>
        <w:keepNext w:val="0"/>
        <w:spacing w:before="120"/>
        <w:ind w:left="709"/>
        <w:rPr>
          <w:bCs w:val="0"/>
          <w:smallCaps w:val="0"/>
          <w:lang w:val="cs-CZ"/>
        </w:rPr>
      </w:pPr>
      <w:bookmarkStart w:id="46" w:name="_Ref17394129"/>
      <w:r w:rsidRPr="00C95058">
        <w:rPr>
          <w:bCs w:val="0"/>
          <w:smallCaps w:val="0"/>
          <w:lang w:val="cs-CZ"/>
        </w:rPr>
        <w:t>Předávání dokumentů</w:t>
      </w:r>
    </w:p>
    <w:p w14:paraId="5C8E26EC" w14:textId="52F4212B"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Zhotovitel je povinen průběžně předávat Objednateli veškeré relevantní dokumenty, listiny, korespondenci, výkresy, změny Projektové dokumentace, programy a údaje týkající se realizace Díla podle Smlouvy a nejpozději ve lhůtě pro předání Dokumentů Zhotovitele předat Objednateli vytvořený přehledný systém archivace, který umožní Objednateli rychlou orientaci v těchto dokumentech. </w:t>
      </w:r>
      <w:bookmarkEnd w:id="46"/>
    </w:p>
    <w:p w14:paraId="54780F50" w14:textId="77777777" w:rsidR="006978CC" w:rsidRPr="00C95058" w:rsidRDefault="0021161A">
      <w:pPr>
        <w:pStyle w:val="Nadpis2"/>
        <w:keepNext w:val="0"/>
        <w:spacing w:before="120"/>
        <w:ind w:left="709"/>
        <w:rPr>
          <w:b w:val="0"/>
          <w:bCs w:val="0"/>
          <w:smallCaps w:val="0"/>
          <w:lang w:val="cs-CZ"/>
        </w:rPr>
      </w:pPr>
      <w:bookmarkStart w:id="47" w:name="_Ref17394136"/>
      <w:r w:rsidRPr="00C95058">
        <w:rPr>
          <w:bCs w:val="0"/>
          <w:smallCaps w:val="0"/>
          <w:lang w:val="cs-CZ"/>
        </w:rPr>
        <w:t>Vrácení podkladů</w:t>
      </w:r>
    </w:p>
    <w:p w14:paraId="1CF05944" w14:textId="7E5ACB95"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Zhotovitel je povinen vrátit Objednateli veškeré předměty a dokumenty, které od Objednatele obdržel v souvislosti s realizací Díla průběžně, nejpozději do deseti (10) dnů po vystavení </w:t>
      </w:r>
      <w:r w:rsidR="00FD76DF" w:rsidRPr="00C95058">
        <w:rPr>
          <w:b w:val="0"/>
          <w:bCs w:val="0"/>
          <w:smallCaps w:val="0"/>
          <w:lang w:val="cs-CZ"/>
        </w:rPr>
        <w:t>Protokolu o úplném dokončení Díla</w:t>
      </w:r>
      <w:r w:rsidRPr="00C95058">
        <w:rPr>
          <w:b w:val="0"/>
          <w:bCs w:val="0"/>
          <w:smallCaps w:val="0"/>
          <w:lang w:val="cs-CZ"/>
        </w:rPr>
        <w:t xml:space="preserve"> dle článku </w:t>
      </w:r>
      <w:r w:rsidR="00CD5E71" w:rsidRPr="00C95058">
        <w:rPr>
          <w:b w:val="0"/>
          <w:bCs w:val="0"/>
          <w:smallCaps w:val="0"/>
          <w:lang w:val="cs-CZ"/>
        </w:rPr>
        <w:fldChar w:fldCharType="begin"/>
      </w:r>
      <w:r w:rsidR="00CD5E71" w:rsidRPr="00C95058">
        <w:rPr>
          <w:b w:val="0"/>
          <w:bCs w:val="0"/>
          <w:smallCaps w:val="0"/>
          <w:lang w:val="cs-CZ"/>
        </w:rPr>
        <w:instrText xml:space="preserve"> REF _Ref105583852 \r \h </w:instrText>
      </w:r>
      <w:r w:rsidR="00C95058">
        <w:rPr>
          <w:b w:val="0"/>
          <w:bCs w:val="0"/>
          <w:smallCaps w:val="0"/>
          <w:lang w:val="cs-CZ"/>
        </w:rPr>
        <w:instrText xml:space="preserve"> \* MERGEFORMAT </w:instrText>
      </w:r>
      <w:r w:rsidR="00CD5E71" w:rsidRPr="00C95058">
        <w:rPr>
          <w:b w:val="0"/>
          <w:bCs w:val="0"/>
          <w:smallCaps w:val="0"/>
          <w:lang w:val="cs-CZ"/>
        </w:rPr>
      </w:r>
      <w:r w:rsidR="00CD5E71" w:rsidRPr="00C95058">
        <w:rPr>
          <w:b w:val="0"/>
          <w:bCs w:val="0"/>
          <w:smallCaps w:val="0"/>
          <w:lang w:val="cs-CZ"/>
        </w:rPr>
        <w:fldChar w:fldCharType="separate"/>
      </w:r>
      <w:r w:rsidR="00F20402">
        <w:rPr>
          <w:b w:val="0"/>
          <w:bCs w:val="0"/>
          <w:smallCaps w:val="0"/>
          <w:lang w:val="cs-CZ"/>
        </w:rPr>
        <w:t>14.10</w:t>
      </w:r>
      <w:r w:rsidR="00CD5E71" w:rsidRPr="00C95058">
        <w:rPr>
          <w:b w:val="0"/>
          <w:bCs w:val="0"/>
          <w:smallCaps w:val="0"/>
          <w:lang w:val="cs-CZ"/>
        </w:rPr>
        <w:fldChar w:fldCharType="end"/>
      </w:r>
      <w:r w:rsidR="00D37C92" w:rsidRPr="00C95058">
        <w:rPr>
          <w:b w:val="0"/>
          <w:bCs w:val="0"/>
          <w:smallCaps w:val="0"/>
          <w:lang w:val="cs-CZ"/>
        </w:rPr>
        <w:t xml:space="preserve"> této Smlouvy</w:t>
      </w:r>
      <w:r w:rsidRPr="00C95058">
        <w:rPr>
          <w:b w:val="0"/>
          <w:bCs w:val="0"/>
          <w:smallCaps w:val="0"/>
          <w:lang w:val="cs-CZ"/>
        </w:rPr>
        <w:t>, není-li stanoveno jinak.</w:t>
      </w:r>
      <w:bookmarkEnd w:id="47"/>
    </w:p>
    <w:p w14:paraId="4B9D3A14" w14:textId="77777777" w:rsidR="006978CC" w:rsidRPr="00C95058" w:rsidRDefault="0021161A">
      <w:pPr>
        <w:pStyle w:val="Nadpis2"/>
        <w:keepNext w:val="0"/>
        <w:spacing w:before="120"/>
        <w:ind w:left="709"/>
        <w:rPr>
          <w:b w:val="0"/>
          <w:bCs w:val="0"/>
          <w:smallCaps w:val="0"/>
          <w:lang w:val="cs-CZ"/>
        </w:rPr>
      </w:pPr>
      <w:r w:rsidRPr="00C95058">
        <w:rPr>
          <w:bCs w:val="0"/>
          <w:smallCaps w:val="0"/>
          <w:lang w:val="cs-CZ"/>
        </w:rPr>
        <w:t xml:space="preserve">Náhrada újmy </w:t>
      </w:r>
    </w:p>
    <w:p w14:paraId="69C9E9D4" w14:textId="77777777"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Zhotovitel je kromě újmy, která vznikne přímo Objednateli v důsledku jednání Zhotovitele v rozporu se Smlouvou nebo s Právními předpisy, povinen nahradit Objednateli:</w:t>
      </w:r>
    </w:p>
    <w:p w14:paraId="021C5EAF" w14:textId="1E70E97A" w:rsidR="006978CC" w:rsidRPr="00C95058" w:rsidRDefault="0021161A">
      <w:pPr>
        <w:pStyle w:val="Nadpis3"/>
        <w:keepNext w:val="0"/>
        <w:numPr>
          <w:ilvl w:val="0"/>
          <w:numId w:val="12"/>
        </w:numPr>
        <w:tabs>
          <w:tab w:val="clear" w:pos="2138"/>
        </w:tabs>
        <w:autoSpaceDE/>
        <w:autoSpaceDN/>
        <w:spacing w:before="120"/>
        <w:ind w:left="1134" w:hanging="425"/>
        <w:rPr>
          <w:b w:val="0"/>
          <w:color w:val="000000"/>
          <w:lang w:val="cs-CZ"/>
        </w:rPr>
      </w:pPr>
      <w:r w:rsidRPr="00C95058">
        <w:rPr>
          <w:b w:val="0"/>
          <w:color w:val="000000"/>
          <w:lang w:val="cs-CZ"/>
        </w:rPr>
        <w:t>újmu, která vznikne v důsledku nároku na náhradu újmy na majetku, životě, zdraví či</w:t>
      </w:r>
      <w:r w:rsidR="005270B4" w:rsidRPr="00C95058">
        <w:rPr>
          <w:b w:val="0"/>
          <w:color w:val="000000"/>
          <w:lang w:val="cs-CZ"/>
        </w:rPr>
        <w:t> </w:t>
      </w:r>
      <w:r w:rsidRPr="00C95058">
        <w:rPr>
          <w:b w:val="0"/>
          <w:color w:val="000000"/>
          <w:lang w:val="cs-CZ"/>
        </w:rPr>
        <w:t xml:space="preserve">přirozených právech jakékoliv třetí osoby, včetně </w:t>
      </w:r>
      <w:r w:rsidR="00C70CC5" w:rsidRPr="00C95058">
        <w:rPr>
          <w:b w:val="0"/>
          <w:color w:val="000000"/>
          <w:lang w:val="cs-CZ"/>
        </w:rPr>
        <w:t xml:space="preserve">TDS </w:t>
      </w:r>
      <w:r w:rsidRPr="00C95058">
        <w:rPr>
          <w:b w:val="0"/>
          <w:color w:val="000000"/>
          <w:lang w:val="cs-CZ"/>
        </w:rPr>
        <w:t>a Zástupce Objednatele, který tato osoba vznese vůči Objednateli, a která vznikla v souvislosti s prováděním Díla;</w:t>
      </w:r>
    </w:p>
    <w:p w14:paraId="15690BEF" w14:textId="1659C8AB" w:rsidR="006978CC" w:rsidRPr="00C95058" w:rsidRDefault="0021161A">
      <w:pPr>
        <w:pStyle w:val="Nadpis3"/>
        <w:keepNext w:val="0"/>
        <w:numPr>
          <w:ilvl w:val="0"/>
          <w:numId w:val="12"/>
        </w:numPr>
        <w:tabs>
          <w:tab w:val="clear" w:pos="2138"/>
        </w:tabs>
        <w:autoSpaceDE/>
        <w:autoSpaceDN/>
        <w:spacing w:before="120"/>
        <w:ind w:left="1134" w:hanging="425"/>
        <w:rPr>
          <w:b w:val="0"/>
          <w:color w:val="000000"/>
          <w:lang w:val="cs-CZ"/>
        </w:rPr>
      </w:pPr>
      <w:r w:rsidRPr="00C95058">
        <w:rPr>
          <w:b w:val="0"/>
          <w:color w:val="000000"/>
          <w:lang w:val="cs-CZ"/>
        </w:rPr>
        <w:t xml:space="preserve">újmu, která vznikne v důsledku povinnosti Objednatele uhradit jakoukoliv zákonnou, správní, smluvní nebo jinou sankci (včetně rozhodnutí o krácení dotace) v souvislosti s prováděním Díla a vznik této zákonné, správní, smluvní nebo jiné sankce (včetně rozhodnutí o krácení dotace) spočívá  v porušení smluvní povinnosti Zhotovitele dle této Smlouvy či vyplývající z Právních předpisů, s výjimkou případů, kdy byla újma způsobena porušením povinností Objednatele vyplývajících z této Smlouvy nebo jednáním Zhotovitele na základě pokynů Objednatele nebo </w:t>
      </w:r>
      <w:r w:rsidR="00C70CC5" w:rsidRPr="00C95058">
        <w:rPr>
          <w:b w:val="0"/>
          <w:color w:val="000000"/>
          <w:lang w:val="cs-CZ"/>
        </w:rPr>
        <w:t>TDS</w:t>
      </w:r>
      <w:r w:rsidRPr="00C95058">
        <w:rPr>
          <w:b w:val="0"/>
          <w:color w:val="000000"/>
          <w:lang w:val="cs-CZ"/>
        </w:rPr>
        <w:t>, pokud na nevhodnost pokynů Objednatel</w:t>
      </w:r>
      <w:r w:rsidR="00363683" w:rsidRPr="00C95058">
        <w:rPr>
          <w:b w:val="0"/>
          <w:color w:val="000000"/>
          <w:lang w:val="cs-CZ"/>
        </w:rPr>
        <w:t>e</w:t>
      </w:r>
      <w:r w:rsidRPr="00C95058">
        <w:rPr>
          <w:b w:val="0"/>
          <w:color w:val="000000"/>
          <w:lang w:val="cs-CZ"/>
        </w:rPr>
        <w:t xml:space="preserve"> nebo </w:t>
      </w:r>
      <w:r w:rsidR="00C70CC5" w:rsidRPr="00C95058">
        <w:rPr>
          <w:b w:val="0"/>
          <w:color w:val="000000"/>
          <w:lang w:val="cs-CZ"/>
        </w:rPr>
        <w:t xml:space="preserve">TDS </w:t>
      </w:r>
      <w:r w:rsidRPr="00C95058">
        <w:rPr>
          <w:b w:val="0"/>
          <w:color w:val="000000"/>
          <w:lang w:val="cs-CZ"/>
        </w:rPr>
        <w:t>Zhotovitel včas upozornil, a to vždy v rozsahu, v jakém byla tato újma takto způsobena.</w:t>
      </w:r>
    </w:p>
    <w:p w14:paraId="79FB97AE" w14:textId="77777777" w:rsidR="006978CC" w:rsidRPr="00C95058" w:rsidRDefault="0021161A">
      <w:pPr>
        <w:pStyle w:val="Nadpis2"/>
        <w:keepNext w:val="0"/>
        <w:spacing w:before="120"/>
        <w:ind w:left="709"/>
        <w:rPr>
          <w:b w:val="0"/>
          <w:bCs w:val="0"/>
          <w:smallCaps w:val="0"/>
          <w:lang w:val="cs-CZ"/>
        </w:rPr>
      </w:pPr>
      <w:bookmarkStart w:id="48" w:name="_Ref76208642"/>
      <w:r w:rsidRPr="00C95058">
        <w:rPr>
          <w:bCs w:val="0"/>
          <w:smallCaps w:val="0"/>
          <w:lang w:val="cs-CZ"/>
        </w:rPr>
        <w:t xml:space="preserve">Facility management Stavby </w:t>
      </w:r>
      <w:bookmarkEnd w:id="48"/>
    </w:p>
    <w:p w14:paraId="43F6E679" w14:textId="5B54298D"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Zhotovitel je po dobu </w:t>
      </w:r>
      <w:r w:rsidR="001E1F30" w:rsidRPr="00C95058">
        <w:rPr>
          <w:b w:val="0"/>
          <w:bCs w:val="0"/>
          <w:smallCaps w:val="0"/>
          <w:lang w:val="cs-CZ"/>
        </w:rPr>
        <w:t>dvanácti (</w:t>
      </w:r>
      <w:r w:rsidRPr="00C95058">
        <w:rPr>
          <w:b w:val="0"/>
          <w:bCs w:val="0"/>
          <w:smallCaps w:val="0"/>
          <w:lang w:val="cs-CZ"/>
        </w:rPr>
        <w:t>12</w:t>
      </w:r>
      <w:r w:rsidR="001E1F30" w:rsidRPr="00C95058">
        <w:rPr>
          <w:b w:val="0"/>
          <w:bCs w:val="0"/>
          <w:smallCaps w:val="0"/>
          <w:lang w:val="cs-CZ"/>
        </w:rPr>
        <w:t>)</w:t>
      </w:r>
      <w:r w:rsidRPr="00C95058">
        <w:rPr>
          <w:b w:val="0"/>
          <w:bCs w:val="0"/>
          <w:smallCaps w:val="0"/>
          <w:lang w:val="cs-CZ"/>
        </w:rPr>
        <w:t xml:space="preserve"> měsíců od předání a převzetí celého Díla dle čl</w:t>
      </w:r>
      <w:r w:rsidR="00740155" w:rsidRPr="00C95058">
        <w:rPr>
          <w:b w:val="0"/>
          <w:bCs w:val="0"/>
          <w:smallCaps w:val="0"/>
          <w:lang w:val="cs-CZ"/>
        </w:rPr>
        <w:t>ánku</w:t>
      </w:r>
      <w:r w:rsidRPr="00C95058">
        <w:rPr>
          <w:b w:val="0"/>
          <w:bCs w:val="0"/>
          <w:smallCaps w:val="0"/>
          <w:lang w:val="cs-CZ"/>
        </w:rPr>
        <w:t xml:space="preserve"> </w:t>
      </w:r>
      <w:r w:rsidRPr="00C95058">
        <w:rPr>
          <w:b w:val="0"/>
          <w:bCs w:val="0"/>
          <w:smallCaps w:val="0"/>
          <w:lang w:val="cs-CZ"/>
        </w:rPr>
        <w:fldChar w:fldCharType="begin"/>
      </w:r>
      <w:r w:rsidRPr="00C95058">
        <w:rPr>
          <w:b w:val="0"/>
          <w:bCs w:val="0"/>
          <w:smallCaps w:val="0"/>
          <w:lang w:val="cs-CZ"/>
        </w:rPr>
        <w:instrText xml:space="preserve"> REF _Ref461793243 \r \h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14</w:t>
      </w:r>
      <w:r w:rsidRPr="00C95058">
        <w:rPr>
          <w:b w:val="0"/>
          <w:bCs w:val="0"/>
          <w:smallCaps w:val="0"/>
          <w:lang w:val="cs-CZ"/>
        </w:rPr>
        <w:fldChar w:fldCharType="end"/>
      </w:r>
      <w:r w:rsidRPr="00C95058">
        <w:rPr>
          <w:b w:val="0"/>
          <w:bCs w:val="0"/>
          <w:smallCaps w:val="0"/>
          <w:lang w:val="cs-CZ"/>
        </w:rPr>
        <w:t xml:space="preserve"> </w:t>
      </w:r>
      <w:r w:rsidR="00D37C92" w:rsidRPr="00C95058">
        <w:rPr>
          <w:b w:val="0"/>
          <w:bCs w:val="0"/>
          <w:smallCaps w:val="0"/>
          <w:lang w:val="cs-CZ"/>
        </w:rPr>
        <w:t xml:space="preserve">této Smlouvy </w:t>
      </w:r>
      <w:r w:rsidRPr="00C95058">
        <w:rPr>
          <w:b w:val="0"/>
          <w:bCs w:val="0"/>
          <w:smallCaps w:val="0"/>
          <w:lang w:val="cs-CZ"/>
        </w:rPr>
        <w:t>povinen zajistit Objednateli</w:t>
      </w:r>
      <w:r w:rsidR="008E25EC" w:rsidRPr="00C95058">
        <w:rPr>
          <w:b w:val="0"/>
          <w:bCs w:val="0"/>
          <w:smallCaps w:val="0"/>
          <w:lang w:val="cs-CZ"/>
        </w:rPr>
        <w:t xml:space="preserve"> nepřetržitou podporu pro </w:t>
      </w:r>
      <w:r w:rsidRPr="00C95058">
        <w:rPr>
          <w:b w:val="0"/>
          <w:smallCaps w:val="0"/>
          <w:lang w:val="cs-CZ"/>
        </w:rPr>
        <w:t>facility management Stavby</w:t>
      </w:r>
      <w:r w:rsidRPr="00C95058">
        <w:rPr>
          <w:b w:val="0"/>
          <w:bCs w:val="0"/>
          <w:smallCaps w:val="0"/>
          <w:lang w:val="cs-CZ"/>
        </w:rPr>
        <w:t xml:space="preserve"> nad rámec povinností Zhotovitele vyplývajících z jeho odpovědnosti za vady včetně vad záručních</w:t>
      </w:r>
      <w:r w:rsidR="00CC4AEB" w:rsidRPr="00C95058">
        <w:rPr>
          <w:b w:val="0"/>
          <w:bCs w:val="0"/>
          <w:smallCaps w:val="0"/>
          <w:lang w:val="cs-CZ"/>
        </w:rPr>
        <w:t> v </w:t>
      </w:r>
      <w:r w:rsidR="00FE3186" w:rsidRPr="00C95058">
        <w:rPr>
          <w:b w:val="0"/>
          <w:bCs w:val="0"/>
          <w:smallCaps w:val="0"/>
          <w:lang w:val="cs-CZ"/>
        </w:rPr>
        <w:t>pracovních dnech od 7:00 ráno do 17:00 večer</w:t>
      </w:r>
      <w:r w:rsidRPr="00C95058">
        <w:rPr>
          <w:b w:val="0"/>
          <w:bCs w:val="0"/>
          <w:smallCaps w:val="0"/>
          <w:lang w:val="cs-CZ"/>
        </w:rPr>
        <w:t xml:space="preserve">, který bude </w:t>
      </w:r>
      <w:r w:rsidR="008E25EC" w:rsidRPr="00C95058">
        <w:rPr>
          <w:b w:val="0"/>
          <w:bCs w:val="0"/>
          <w:smallCaps w:val="0"/>
          <w:lang w:val="cs-CZ"/>
        </w:rPr>
        <w:t>zejména</w:t>
      </w:r>
      <w:r w:rsidR="00FE3186" w:rsidRPr="00C95058">
        <w:rPr>
          <w:b w:val="0"/>
          <w:bCs w:val="0"/>
          <w:smallCaps w:val="0"/>
          <w:lang w:val="cs-CZ"/>
        </w:rPr>
        <w:t xml:space="preserve"> zahrnovat</w:t>
      </w:r>
      <w:r w:rsidRPr="00C95058">
        <w:rPr>
          <w:b w:val="0"/>
          <w:smallCaps w:val="0"/>
          <w:lang w:val="cs-CZ"/>
        </w:rPr>
        <w:t>:</w:t>
      </w:r>
    </w:p>
    <w:p w14:paraId="71F477F6" w14:textId="77777777" w:rsidR="006978CC" w:rsidRPr="00C95058" w:rsidRDefault="0021161A" w:rsidP="00487FF3">
      <w:pPr>
        <w:pStyle w:val="Nadpis3"/>
        <w:keepNext w:val="0"/>
        <w:numPr>
          <w:ilvl w:val="0"/>
          <w:numId w:val="38"/>
        </w:numPr>
        <w:autoSpaceDE/>
        <w:autoSpaceDN/>
        <w:spacing w:before="120"/>
        <w:ind w:left="1134" w:hanging="425"/>
        <w:rPr>
          <w:b w:val="0"/>
          <w:color w:val="000000"/>
          <w:lang w:val="cs-CZ"/>
        </w:rPr>
      </w:pPr>
      <w:r w:rsidRPr="00C95058">
        <w:rPr>
          <w:b w:val="0"/>
          <w:color w:val="000000"/>
          <w:lang w:val="cs-CZ"/>
        </w:rPr>
        <w:t xml:space="preserve">technickou </w:t>
      </w:r>
      <w:r w:rsidR="00FE3186" w:rsidRPr="00C95058">
        <w:rPr>
          <w:b w:val="0"/>
          <w:color w:val="000000"/>
          <w:lang w:val="cs-CZ"/>
        </w:rPr>
        <w:t>podporu správě</w:t>
      </w:r>
      <w:r w:rsidRPr="00C95058">
        <w:rPr>
          <w:b w:val="0"/>
          <w:color w:val="000000"/>
          <w:lang w:val="cs-CZ"/>
        </w:rPr>
        <w:t xml:space="preserve"> budovy, jež je součástí Díla</w:t>
      </w:r>
      <w:r w:rsidR="00FE3186" w:rsidRPr="00C95058">
        <w:rPr>
          <w:b w:val="0"/>
          <w:color w:val="000000"/>
          <w:lang w:val="cs-CZ"/>
        </w:rPr>
        <w:t xml:space="preserve"> (hotline, řešení jakýchkoli problémů budovy – regulace, závady, nastavení funkcí atp.)</w:t>
      </w:r>
      <w:r w:rsidRPr="00C95058">
        <w:rPr>
          <w:b w:val="0"/>
          <w:color w:val="000000"/>
          <w:lang w:val="cs-CZ"/>
        </w:rPr>
        <w:t>;</w:t>
      </w:r>
    </w:p>
    <w:p w14:paraId="4AAB078F" w14:textId="77777777" w:rsidR="006978CC" w:rsidRPr="00C95058" w:rsidRDefault="00FE3186" w:rsidP="00487FF3">
      <w:pPr>
        <w:pStyle w:val="Nadpis3"/>
        <w:keepNext w:val="0"/>
        <w:numPr>
          <w:ilvl w:val="0"/>
          <w:numId w:val="38"/>
        </w:numPr>
        <w:autoSpaceDE/>
        <w:autoSpaceDN/>
        <w:spacing w:before="120"/>
        <w:ind w:left="1134" w:hanging="425"/>
        <w:rPr>
          <w:b w:val="0"/>
          <w:color w:val="000000"/>
          <w:lang w:val="cs-CZ"/>
        </w:rPr>
      </w:pPr>
      <w:r w:rsidRPr="00C95058">
        <w:rPr>
          <w:b w:val="0"/>
          <w:color w:val="000000"/>
          <w:lang w:val="cs-CZ"/>
        </w:rPr>
        <w:t xml:space="preserve">průběžné </w:t>
      </w:r>
      <w:proofErr w:type="spellStart"/>
      <w:r w:rsidRPr="00C95058">
        <w:rPr>
          <w:b w:val="0"/>
          <w:color w:val="000000"/>
          <w:lang w:val="cs-CZ"/>
        </w:rPr>
        <w:t>zaregulování</w:t>
      </w:r>
      <w:proofErr w:type="spellEnd"/>
      <w:r w:rsidRPr="00C95058">
        <w:rPr>
          <w:b w:val="0"/>
          <w:color w:val="000000"/>
          <w:lang w:val="cs-CZ"/>
        </w:rPr>
        <w:t xml:space="preserve">, </w:t>
      </w:r>
      <w:r w:rsidR="0021161A" w:rsidRPr="00C95058">
        <w:rPr>
          <w:b w:val="0"/>
          <w:color w:val="000000"/>
          <w:lang w:val="cs-CZ"/>
        </w:rPr>
        <w:t>servi</w:t>
      </w:r>
      <w:r w:rsidRPr="00C95058">
        <w:rPr>
          <w:b w:val="0"/>
          <w:color w:val="000000"/>
          <w:lang w:val="cs-CZ"/>
        </w:rPr>
        <w:t>s a údržba</w:t>
      </w:r>
      <w:r w:rsidR="0021161A" w:rsidRPr="00C95058">
        <w:rPr>
          <w:b w:val="0"/>
          <w:color w:val="000000"/>
          <w:lang w:val="cs-CZ"/>
        </w:rPr>
        <w:t xml:space="preserve"> technologických zařízení a systémů dodaných Zhotovitelem v rámci Stavby;</w:t>
      </w:r>
    </w:p>
    <w:p w14:paraId="1E4DE812" w14:textId="6C8DF5F1" w:rsidR="006978CC" w:rsidRPr="00C95058" w:rsidRDefault="0021161A" w:rsidP="00487FF3">
      <w:pPr>
        <w:pStyle w:val="Nadpis3"/>
        <w:keepNext w:val="0"/>
        <w:numPr>
          <w:ilvl w:val="0"/>
          <w:numId w:val="38"/>
        </w:numPr>
        <w:autoSpaceDE/>
        <w:autoSpaceDN/>
        <w:spacing w:before="120"/>
        <w:ind w:left="1134" w:hanging="425"/>
        <w:rPr>
          <w:b w:val="0"/>
          <w:color w:val="000000"/>
          <w:lang w:val="cs-CZ"/>
        </w:rPr>
      </w:pPr>
      <w:r w:rsidRPr="00C95058">
        <w:rPr>
          <w:b w:val="0"/>
          <w:color w:val="000000"/>
          <w:lang w:val="cs-CZ"/>
        </w:rPr>
        <w:t xml:space="preserve">průběžné hlubší zaškolování </w:t>
      </w:r>
      <w:r w:rsidR="003C440D" w:rsidRPr="00C95058">
        <w:rPr>
          <w:b w:val="0"/>
          <w:color w:val="000000"/>
          <w:lang w:val="cs-CZ"/>
        </w:rPr>
        <w:t xml:space="preserve">nejvýše tří (3) </w:t>
      </w:r>
      <w:r w:rsidRPr="00C95058">
        <w:rPr>
          <w:b w:val="0"/>
          <w:color w:val="000000"/>
          <w:lang w:val="cs-CZ"/>
        </w:rPr>
        <w:t>pracovníků Objednatele</w:t>
      </w:r>
      <w:r w:rsidR="009F2E15" w:rsidRPr="00C95058">
        <w:rPr>
          <w:b w:val="0"/>
          <w:color w:val="000000"/>
          <w:lang w:val="cs-CZ"/>
        </w:rPr>
        <w:t xml:space="preserve"> v rozsahu </w:t>
      </w:r>
      <w:r w:rsidR="00242FCA" w:rsidRPr="00C95058">
        <w:rPr>
          <w:b w:val="0"/>
          <w:color w:val="000000"/>
          <w:lang w:val="cs-CZ"/>
        </w:rPr>
        <w:t>nejvýš</w:t>
      </w:r>
      <w:r w:rsidR="005F1497" w:rsidRPr="00C95058">
        <w:rPr>
          <w:b w:val="0"/>
          <w:color w:val="000000"/>
          <w:lang w:val="cs-CZ"/>
        </w:rPr>
        <w:t>e tř</w:t>
      </w:r>
      <w:r w:rsidR="003C440D" w:rsidRPr="00C95058">
        <w:rPr>
          <w:b w:val="0"/>
          <w:color w:val="000000"/>
          <w:lang w:val="cs-CZ"/>
        </w:rPr>
        <w:t>iceti</w:t>
      </w:r>
      <w:r w:rsidR="005F1497" w:rsidRPr="00C95058">
        <w:rPr>
          <w:b w:val="0"/>
          <w:color w:val="000000"/>
          <w:lang w:val="cs-CZ"/>
        </w:rPr>
        <w:t xml:space="preserve"> (3</w:t>
      </w:r>
      <w:r w:rsidR="003C440D" w:rsidRPr="00C95058">
        <w:rPr>
          <w:b w:val="0"/>
          <w:color w:val="000000"/>
          <w:lang w:val="cs-CZ"/>
        </w:rPr>
        <w:t>0</w:t>
      </w:r>
      <w:r w:rsidR="005F1497" w:rsidRPr="00C95058">
        <w:rPr>
          <w:b w:val="0"/>
          <w:color w:val="000000"/>
          <w:lang w:val="cs-CZ"/>
        </w:rPr>
        <w:t xml:space="preserve">) </w:t>
      </w:r>
      <w:r w:rsidR="003C440D" w:rsidRPr="00C95058">
        <w:rPr>
          <w:b w:val="0"/>
          <w:color w:val="000000"/>
          <w:lang w:val="cs-CZ"/>
        </w:rPr>
        <w:t>hodin</w:t>
      </w:r>
      <w:r w:rsidRPr="00C95058">
        <w:rPr>
          <w:b w:val="0"/>
          <w:color w:val="000000"/>
          <w:lang w:val="cs-CZ"/>
        </w:rPr>
        <w:t xml:space="preserve">; </w:t>
      </w:r>
    </w:p>
    <w:p w14:paraId="2DCCBC54" w14:textId="2ECF9A44" w:rsidR="006978CC" w:rsidRPr="00C95058" w:rsidRDefault="0021161A" w:rsidP="00487FF3">
      <w:pPr>
        <w:pStyle w:val="Nadpis3"/>
        <w:keepNext w:val="0"/>
        <w:numPr>
          <w:ilvl w:val="0"/>
          <w:numId w:val="38"/>
        </w:numPr>
        <w:autoSpaceDE/>
        <w:autoSpaceDN/>
        <w:spacing w:before="120"/>
        <w:ind w:left="1134" w:hanging="425"/>
        <w:rPr>
          <w:b w:val="0"/>
          <w:color w:val="000000"/>
          <w:lang w:val="cs-CZ"/>
        </w:rPr>
      </w:pPr>
      <w:r w:rsidRPr="00C95058">
        <w:rPr>
          <w:b w:val="0"/>
          <w:color w:val="000000"/>
          <w:lang w:val="cs-CZ"/>
        </w:rPr>
        <w:t xml:space="preserve">vypracování </w:t>
      </w:r>
      <w:r w:rsidR="00FE3186" w:rsidRPr="00C95058">
        <w:rPr>
          <w:b w:val="0"/>
          <w:color w:val="000000"/>
          <w:lang w:val="cs-CZ"/>
        </w:rPr>
        <w:t xml:space="preserve">Zhotovitelem </w:t>
      </w:r>
      <w:r w:rsidRPr="00C95058">
        <w:rPr>
          <w:b w:val="0"/>
          <w:color w:val="000000"/>
          <w:lang w:val="cs-CZ"/>
        </w:rPr>
        <w:t>reklamačního a servisního manuálu</w:t>
      </w:r>
      <w:r w:rsidR="00C23DC3" w:rsidRPr="00C95058">
        <w:rPr>
          <w:b w:val="0"/>
          <w:color w:val="000000"/>
          <w:lang w:val="cs-CZ"/>
        </w:rPr>
        <w:t>. Tuto povinnost je Zhotovitel povinen splnit před vystavením Protokolu o úplném dokončení Díla</w:t>
      </w:r>
      <w:r w:rsidRPr="00C95058">
        <w:rPr>
          <w:b w:val="0"/>
          <w:color w:val="000000"/>
          <w:lang w:val="cs-CZ"/>
        </w:rPr>
        <w:t>;</w:t>
      </w:r>
    </w:p>
    <w:p w14:paraId="2261A86D" w14:textId="77C018DF" w:rsidR="006978CC" w:rsidRPr="00C95058" w:rsidRDefault="0021161A" w:rsidP="00487FF3">
      <w:pPr>
        <w:pStyle w:val="Nadpis3"/>
        <w:keepNext w:val="0"/>
        <w:numPr>
          <w:ilvl w:val="0"/>
          <w:numId w:val="38"/>
        </w:numPr>
        <w:autoSpaceDE/>
        <w:autoSpaceDN/>
        <w:spacing w:before="120"/>
        <w:ind w:left="1134" w:hanging="425"/>
        <w:rPr>
          <w:b w:val="0"/>
          <w:color w:val="000000"/>
          <w:lang w:val="cs-CZ"/>
        </w:rPr>
      </w:pPr>
      <w:bookmarkStart w:id="49" w:name="_Ref76208646"/>
      <w:r w:rsidRPr="00C95058">
        <w:rPr>
          <w:b w:val="0"/>
          <w:color w:val="000000"/>
          <w:lang w:val="cs-CZ"/>
        </w:rPr>
        <w:t xml:space="preserve">vypracování </w:t>
      </w:r>
      <w:r w:rsidR="00FE3186" w:rsidRPr="00C95058">
        <w:rPr>
          <w:b w:val="0"/>
          <w:color w:val="000000"/>
          <w:lang w:val="cs-CZ"/>
        </w:rPr>
        <w:t xml:space="preserve">Zhotovitelem </w:t>
      </w:r>
      <w:r w:rsidRPr="00C95058">
        <w:rPr>
          <w:b w:val="0"/>
          <w:color w:val="000000"/>
          <w:lang w:val="cs-CZ"/>
        </w:rPr>
        <w:t xml:space="preserve">knihy revizí, testů, kontrol </w:t>
      </w:r>
      <w:r w:rsidR="00FE3186" w:rsidRPr="00C95058">
        <w:rPr>
          <w:b w:val="0"/>
          <w:color w:val="000000"/>
          <w:lang w:val="cs-CZ"/>
        </w:rPr>
        <w:t>a servisů jednotlivých zařízení</w:t>
      </w:r>
      <w:r w:rsidR="00467273" w:rsidRPr="00C95058">
        <w:rPr>
          <w:b w:val="0"/>
          <w:color w:val="000000"/>
          <w:lang w:val="cs-CZ"/>
        </w:rPr>
        <w:t>, která bude obsahovat též harmonogram provádění těchto činností (tj. dobu provádění revizí, testů, kontrol a servisů jednotlivých zařízení)</w:t>
      </w:r>
      <w:r w:rsidRPr="00C95058">
        <w:rPr>
          <w:b w:val="0"/>
          <w:color w:val="000000"/>
          <w:lang w:val="cs-CZ"/>
        </w:rPr>
        <w:t>.</w:t>
      </w:r>
      <w:r w:rsidR="00C23DC3" w:rsidRPr="00C95058">
        <w:rPr>
          <w:b w:val="0"/>
          <w:color w:val="000000"/>
          <w:lang w:val="cs-CZ"/>
        </w:rPr>
        <w:t xml:space="preserve"> Tuto povinnost je Zhotovitel povinen splnit před vystavením Protokolu o úplném dokončení Díla.</w:t>
      </w:r>
      <w:bookmarkEnd w:id="49"/>
    </w:p>
    <w:p w14:paraId="17872322" w14:textId="4E3630D8" w:rsidR="009D7D7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Výše uvedená činnost </w:t>
      </w:r>
      <w:r w:rsidR="00DE42EC" w:rsidRPr="00C95058">
        <w:rPr>
          <w:b w:val="0"/>
          <w:bCs w:val="0"/>
          <w:smallCaps w:val="0"/>
          <w:lang w:val="cs-CZ"/>
        </w:rPr>
        <w:t>byla Objednatelem soutěžená v rámci Zadávacího řízení a je zahrnuta v </w:t>
      </w:r>
      <w:r w:rsidR="00FE3186" w:rsidRPr="00C95058">
        <w:rPr>
          <w:b w:val="0"/>
          <w:bCs w:val="0"/>
          <w:smallCaps w:val="0"/>
          <w:lang w:val="cs-CZ"/>
        </w:rPr>
        <w:t>Ceně Díla</w:t>
      </w:r>
      <w:r w:rsidR="003440C3" w:rsidRPr="00C95058">
        <w:rPr>
          <w:b w:val="0"/>
          <w:bCs w:val="0"/>
          <w:smallCaps w:val="0"/>
          <w:lang w:val="cs-CZ"/>
        </w:rPr>
        <w:t>.</w:t>
      </w:r>
    </w:p>
    <w:p w14:paraId="0FFCB3DA" w14:textId="77777777" w:rsidR="009D7D78" w:rsidRDefault="009D7D78">
      <w:pPr>
        <w:rPr>
          <w:sz w:val="22"/>
          <w:szCs w:val="22"/>
          <w:lang w:eastAsia="en-US"/>
        </w:rPr>
      </w:pPr>
      <w:r>
        <w:rPr>
          <w:b/>
          <w:bCs/>
          <w:smallCaps/>
        </w:rPr>
        <w:br w:type="page"/>
      </w:r>
    </w:p>
    <w:p w14:paraId="365B9868" w14:textId="77777777" w:rsidR="009D27CC" w:rsidRPr="00C95058" w:rsidRDefault="009D27CC" w:rsidP="009D27CC">
      <w:pPr>
        <w:pStyle w:val="Nadpis2"/>
        <w:keepNext w:val="0"/>
        <w:spacing w:before="120"/>
        <w:ind w:left="709"/>
        <w:rPr>
          <w:b w:val="0"/>
          <w:bCs w:val="0"/>
          <w:smallCaps w:val="0"/>
          <w:lang w:val="cs-CZ"/>
        </w:rPr>
      </w:pPr>
      <w:bookmarkStart w:id="50" w:name="_Ref53765247"/>
      <w:bookmarkStart w:id="51" w:name="_Ref53771554"/>
      <w:r w:rsidRPr="00C95058">
        <w:rPr>
          <w:bCs w:val="0"/>
          <w:smallCaps w:val="0"/>
          <w:lang w:val="cs-CZ"/>
        </w:rPr>
        <w:lastRenderedPageBreak/>
        <w:t>Kvalifikované osoby</w:t>
      </w:r>
      <w:bookmarkEnd w:id="50"/>
      <w:r w:rsidR="001B51D8" w:rsidRPr="00C95058">
        <w:rPr>
          <w:bCs w:val="0"/>
          <w:smallCaps w:val="0"/>
          <w:lang w:val="cs-CZ"/>
        </w:rPr>
        <w:t xml:space="preserve"> Zhotovitele</w:t>
      </w:r>
      <w:bookmarkEnd w:id="51"/>
    </w:p>
    <w:p w14:paraId="72F2AB70" w14:textId="77A411BE" w:rsidR="009D27CC" w:rsidRPr="00C95058" w:rsidRDefault="009D27CC" w:rsidP="009D27CC">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Zhotovitel se současně zavazuje, že bude provádět Dílo výhradně prostřednictvím osob uvedených v </w:t>
      </w:r>
      <w:r w:rsidR="006B3D77" w:rsidRPr="00C95058">
        <w:rPr>
          <w:smallCaps w:val="0"/>
          <w:lang w:val="cs-CZ"/>
        </w:rPr>
        <w:t>P</w:t>
      </w:r>
      <w:r w:rsidRPr="00C95058">
        <w:rPr>
          <w:smallCaps w:val="0"/>
          <w:lang w:val="cs-CZ"/>
        </w:rPr>
        <w:t xml:space="preserve">říloze </w:t>
      </w:r>
      <w:r w:rsidR="002C7239" w:rsidRPr="00C95058">
        <w:rPr>
          <w:smallCaps w:val="0"/>
          <w:lang w:val="cs-CZ"/>
        </w:rPr>
        <w:t>7</w:t>
      </w:r>
      <w:r w:rsidR="002C7239" w:rsidRPr="00C95058">
        <w:rPr>
          <w:b w:val="0"/>
          <w:bCs w:val="0"/>
          <w:smallCaps w:val="0"/>
          <w:lang w:val="cs-CZ"/>
        </w:rPr>
        <w:t xml:space="preserve"> </w:t>
      </w:r>
      <w:r w:rsidRPr="00C95058">
        <w:rPr>
          <w:b w:val="0"/>
          <w:bCs w:val="0"/>
          <w:smallCaps w:val="0"/>
          <w:lang w:val="cs-CZ"/>
        </w:rPr>
        <w:t>této Smlouvy (</w:t>
      </w:r>
      <w:r w:rsidR="00A547C1" w:rsidRPr="00C95058">
        <w:rPr>
          <w:b w:val="0"/>
          <w:bCs w:val="0"/>
          <w:smallCaps w:val="0"/>
          <w:lang w:val="cs-CZ"/>
        </w:rPr>
        <w:t>"</w:t>
      </w:r>
      <w:r w:rsidRPr="00C95058">
        <w:rPr>
          <w:smallCaps w:val="0"/>
          <w:lang w:val="cs-CZ"/>
        </w:rPr>
        <w:t>Kvalifikované osoby</w:t>
      </w:r>
      <w:r w:rsidR="00A547C1" w:rsidRPr="00C95058">
        <w:rPr>
          <w:b w:val="0"/>
          <w:iCs/>
          <w:smallCaps w:val="0"/>
          <w:lang w:val="cs-CZ"/>
        </w:rPr>
        <w:t>"</w:t>
      </w:r>
      <w:r w:rsidRPr="00C95058">
        <w:rPr>
          <w:b w:val="0"/>
          <w:bCs w:val="0"/>
          <w:smallCaps w:val="0"/>
          <w:lang w:val="cs-CZ"/>
        </w:rPr>
        <w:t xml:space="preserve">) tak, aby jednotlivé Kvalifikované osoby, kterými Zhotovitel prokazoval splnění kvalifikačních </w:t>
      </w:r>
      <w:proofErr w:type="gramStart"/>
      <w:r w:rsidRPr="00C95058">
        <w:rPr>
          <w:b w:val="0"/>
          <w:bCs w:val="0"/>
          <w:smallCaps w:val="0"/>
          <w:lang w:val="cs-CZ"/>
        </w:rPr>
        <w:t xml:space="preserve">předpokladů </w:t>
      </w:r>
      <w:r w:rsidR="00CC4AEB" w:rsidRPr="00C95058">
        <w:rPr>
          <w:b w:val="0"/>
          <w:bCs w:val="0"/>
          <w:smallCaps w:val="0"/>
          <w:lang w:val="cs-CZ"/>
        </w:rPr>
        <w:t> v</w:t>
      </w:r>
      <w:proofErr w:type="gramEnd"/>
      <w:r w:rsidR="00CC4AEB" w:rsidRPr="00C95058">
        <w:rPr>
          <w:b w:val="0"/>
          <w:bCs w:val="0"/>
          <w:smallCaps w:val="0"/>
          <w:lang w:val="cs-CZ"/>
        </w:rPr>
        <w:t> </w:t>
      </w:r>
      <w:r w:rsidRPr="00C95058">
        <w:rPr>
          <w:b w:val="0"/>
          <w:bCs w:val="0"/>
          <w:smallCaps w:val="0"/>
          <w:lang w:val="cs-CZ"/>
        </w:rPr>
        <w:t xml:space="preserve">rámci </w:t>
      </w:r>
      <w:r w:rsidR="006B3D77" w:rsidRPr="00C95058">
        <w:rPr>
          <w:b w:val="0"/>
          <w:bCs w:val="0"/>
          <w:smallCaps w:val="0"/>
          <w:lang w:val="cs-CZ"/>
        </w:rPr>
        <w:t>Zadávacího řízení</w:t>
      </w:r>
      <w:r w:rsidRPr="00C95058">
        <w:rPr>
          <w:b w:val="0"/>
          <w:bCs w:val="0"/>
          <w:smallCaps w:val="0"/>
          <w:lang w:val="cs-CZ"/>
        </w:rPr>
        <w:t xml:space="preserve">, prováděly činnosti na pozici dle jejich odbornosti (kvalifikace), které odpovídají tomu, pro jakou pozici prokazovaly kvalifikaci v rámci </w:t>
      </w:r>
      <w:r w:rsidR="006B3D77" w:rsidRPr="00C95058">
        <w:rPr>
          <w:b w:val="0"/>
          <w:bCs w:val="0"/>
          <w:smallCaps w:val="0"/>
          <w:lang w:val="cs-CZ"/>
        </w:rPr>
        <w:t>Zadávacího řízení.</w:t>
      </w:r>
    </w:p>
    <w:p w14:paraId="62A7E9D6" w14:textId="6C49A39A" w:rsidR="00D837D2" w:rsidRPr="00C95058" w:rsidRDefault="006B3D77" w:rsidP="00D837D2">
      <w:pPr>
        <w:pStyle w:val="Nadpis2"/>
        <w:keepNext w:val="0"/>
        <w:spacing w:before="120"/>
        <w:ind w:left="709"/>
        <w:rPr>
          <w:b w:val="0"/>
          <w:bCs w:val="0"/>
          <w:smallCaps w:val="0"/>
          <w:lang w:val="cs-CZ"/>
        </w:rPr>
      </w:pPr>
      <w:r w:rsidRPr="00C95058">
        <w:rPr>
          <w:b w:val="0"/>
          <w:bCs w:val="0"/>
          <w:smallCaps w:val="0"/>
          <w:lang w:val="cs-CZ"/>
        </w:rPr>
        <w:t xml:space="preserve">Při změně Kvalifikovaných osob uvedených v </w:t>
      </w:r>
      <w:r w:rsidRPr="00C95058">
        <w:rPr>
          <w:smallCaps w:val="0"/>
          <w:lang w:val="cs-CZ"/>
        </w:rPr>
        <w:t xml:space="preserve">Příloze </w:t>
      </w:r>
      <w:r w:rsidR="002C7239" w:rsidRPr="00C95058">
        <w:rPr>
          <w:smallCaps w:val="0"/>
          <w:lang w:val="cs-CZ"/>
        </w:rPr>
        <w:t>7</w:t>
      </w:r>
      <w:r w:rsidR="00207419" w:rsidRPr="00C95058">
        <w:rPr>
          <w:lang w:val="cs-CZ"/>
        </w:rPr>
        <w:t xml:space="preserve"> </w:t>
      </w:r>
      <w:r w:rsidR="00207419" w:rsidRPr="00C95058">
        <w:rPr>
          <w:b w:val="0"/>
          <w:bCs w:val="0"/>
          <w:smallCaps w:val="0"/>
          <w:lang w:val="cs-CZ"/>
        </w:rPr>
        <w:t>této Smlouvy</w:t>
      </w:r>
      <w:r w:rsidR="002C7239" w:rsidRPr="00C95058">
        <w:rPr>
          <w:b w:val="0"/>
          <w:bCs w:val="0"/>
          <w:smallCaps w:val="0"/>
          <w:lang w:val="cs-CZ"/>
        </w:rPr>
        <w:t xml:space="preserve"> </w:t>
      </w:r>
      <w:r w:rsidRPr="00C95058">
        <w:rPr>
          <w:b w:val="0"/>
          <w:bCs w:val="0"/>
          <w:smallCaps w:val="0"/>
          <w:lang w:val="cs-CZ"/>
        </w:rPr>
        <w:t xml:space="preserve">není nutné uzavírat listinný dodatek k této Smlouvě a Zhotovitel je po odsouhlasení změny Objednatelem povinen vypracovat a předat Objednateli v listinné podobě aktualizované znění </w:t>
      </w:r>
      <w:r w:rsidRPr="00C95058">
        <w:rPr>
          <w:smallCaps w:val="0"/>
          <w:lang w:val="cs-CZ"/>
        </w:rPr>
        <w:t xml:space="preserve">Přílohy </w:t>
      </w:r>
      <w:r w:rsidR="002C7239" w:rsidRPr="00C95058">
        <w:rPr>
          <w:smallCaps w:val="0"/>
          <w:lang w:val="cs-CZ"/>
        </w:rPr>
        <w:t>7</w:t>
      </w:r>
      <w:r w:rsidR="00207419" w:rsidRPr="00C95058">
        <w:rPr>
          <w:smallCaps w:val="0"/>
          <w:lang w:val="cs-CZ"/>
        </w:rPr>
        <w:t xml:space="preserve"> </w:t>
      </w:r>
      <w:r w:rsidR="00207419" w:rsidRPr="00C95058">
        <w:rPr>
          <w:b w:val="0"/>
          <w:bCs w:val="0"/>
          <w:smallCaps w:val="0"/>
          <w:lang w:val="cs-CZ"/>
        </w:rPr>
        <w:t>této Smlouvy</w:t>
      </w:r>
      <w:r w:rsidRPr="00C95058">
        <w:rPr>
          <w:b w:val="0"/>
          <w:bCs w:val="0"/>
          <w:smallCaps w:val="0"/>
          <w:lang w:val="cs-CZ"/>
        </w:rPr>
        <w:t xml:space="preserve">, čímž dojde automaticky k nahrazení znění </w:t>
      </w:r>
      <w:r w:rsidR="00D837D2" w:rsidRPr="00C95058">
        <w:rPr>
          <w:smallCaps w:val="0"/>
          <w:lang w:val="cs-CZ"/>
        </w:rPr>
        <w:t xml:space="preserve">Přílohy </w:t>
      </w:r>
      <w:r w:rsidR="002C7239" w:rsidRPr="00C95058">
        <w:rPr>
          <w:smallCaps w:val="0"/>
          <w:lang w:val="cs-CZ"/>
        </w:rPr>
        <w:t xml:space="preserve">7 </w:t>
      </w:r>
      <w:r w:rsidR="00207419" w:rsidRPr="00C95058">
        <w:rPr>
          <w:b w:val="0"/>
          <w:bCs w:val="0"/>
          <w:smallCaps w:val="0"/>
          <w:lang w:val="cs-CZ"/>
        </w:rPr>
        <w:t>této Smlouvy</w:t>
      </w:r>
      <w:r w:rsidR="00207419" w:rsidRPr="00C95058">
        <w:rPr>
          <w:smallCaps w:val="0"/>
          <w:lang w:val="cs-CZ"/>
        </w:rPr>
        <w:t xml:space="preserve"> </w:t>
      </w:r>
      <w:r w:rsidRPr="00C95058">
        <w:rPr>
          <w:b w:val="0"/>
          <w:bCs w:val="0"/>
          <w:smallCaps w:val="0"/>
          <w:lang w:val="cs-CZ"/>
        </w:rPr>
        <w:t>jejím novým</w:t>
      </w:r>
      <w:r w:rsidR="00D837D2" w:rsidRPr="00C95058">
        <w:rPr>
          <w:b w:val="0"/>
          <w:bCs w:val="0"/>
          <w:smallCaps w:val="0"/>
          <w:lang w:val="cs-CZ"/>
        </w:rPr>
        <w:t xml:space="preserve"> (</w:t>
      </w:r>
      <w:r w:rsidRPr="00C95058">
        <w:rPr>
          <w:b w:val="0"/>
          <w:bCs w:val="0"/>
          <w:smallCaps w:val="0"/>
          <w:lang w:val="cs-CZ"/>
        </w:rPr>
        <w:t>Objednatelem schváleným</w:t>
      </w:r>
      <w:r w:rsidR="00D837D2" w:rsidRPr="00C95058">
        <w:rPr>
          <w:b w:val="0"/>
          <w:bCs w:val="0"/>
          <w:smallCaps w:val="0"/>
          <w:lang w:val="cs-CZ"/>
        </w:rPr>
        <w:t>)</w:t>
      </w:r>
      <w:r w:rsidRPr="00C95058">
        <w:rPr>
          <w:b w:val="0"/>
          <w:bCs w:val="0"/>
          <w:smallCaps w:val="0"/>
          <w:lang w:val="cs-CZ"/>
        </w:rPr>
        <w:t xml:space="preserve"> zněním. Strany pro zamezení pochybnostem uvádějí, že pro osoby neuvedené </w:t>
      </w:r>
      <w:r w:rsidR="00CC4AEB" w:rsidRPr="00C95058">
        <w:rPr>
          <w:b w:val="0"/>
          <w:bCs w:val="0"/>
          <w:smallCaps w:val="0"/>
          <w:lang w:val="cs-CZ"/>
        </w:rPr>
        <w:t>v </w:t>
      </w:r>
      <w:r w:rsidR="00D837D2" w:rsidRPr="00C95058">
        <w:rPr>
          <w:smallCaps w:val="0"/>
          <w:lang w:val="cs-CZ"/>
        </w:rPr>
        <w:t>Přílo</w:t>
      </w:r>
      <w:r w:rsidR="00E00856" w:rsidRPr="00C95058">
        <w:rPr>
          <w:smallCaps w:val="0"/>
          <w:lang w:val="cs-CZ"/>
        </w:rPr>
        <w:t>ze</w:t>
      </w:r>
      <w:r w:rsidR="00D837D2" w:rsidRPr="00C95058">
        <w:rPr>
          <w:smallCaps w:val="0"/>
          <w:lang w:val="cs-CZ"/>
        </w:rPr>
        <w:t xml:space="preserve"> </w:t>
      </w:r>
      <w:r w:rsidR="002C7239" w:rsidRPr="00C95058">
        <w:rPr>
          <w:smallCaps w:val="0"/>
          <w:lang w:val="cs-CZ"/>
        </w:rPr>
        <w:t>7</w:t>
      </w:r>
      <w:r w:rsidR="00207419" w:rsidRPr="00C95058">
        <w:rPr>
          <w:b w:val="0"/>
          <w:bCs w:val="0"/>
          <w:smallCaps w:val="0"/>
          <w:lang w:val="cs-CZ"/>
        </w:rPr>
        <w:t xml:space="preserve"> této Smlouvy</w:t>
      </w:r>
      <w:r w:rsidR="002C7239" w:rsidRPr="00C95058">
        <w:rPr>
          <w:smallCaps w:val="0"/>
          <w:lang w:val="cs-CZ"/>
        </w:rPr>
        <w:t xml:space="preserve"> </w:t>
      </w:r>
      <w:r w:rsidRPr="00C95058">
        <w:rPr>
          <w:b w:val="0"/>
          <w:bCs w:val="0"/>
          <w:smallCaps w:val="0"/>
          <w:lang w:val="cs-CZ"/>
        </w:rPr>
        <w:t>se předchozí věta tohoto čl</w:t>
      </w:r>
      <w:r w:rsidR="00740155" w:rsidRPr="00C95058">
        <w:rPr>
          <w:b w:val="0"/>
          <w:bCs w:val="0"/>
          <w:smallCaps w:val="0"/>
          <w:lang w:val="cs-CZ"/>
        </w:rPr>
        <w:t>ánku</w:t>
      </w:r>
      <w:r w:rsidRPr="00C95058">
        <w:rPr>
          <w:b w:val="0"/>
          <w:bCs w:val="0"/>
          <w:smallCaps w:val="0"/>
          <w:lang w:val="cs-CZ"/>
        </w:rPr>
        <w:t xml:space="preserve"> neuplatní.</w:t>
      </w:r>
    </w:p>
    <w:p w14:paraId="5EC2A436" w14:textId="60163544" w:rsidR="000E7883" w:rsidRPr="00C95058" w:rsidRDefault="00D837D2" w:rsidP="000E7883">
      <w:pPr>
        <w:pStyle w:val="Nadpis2"/>
        <w:keepNext w:val="0"/>
        <w:spacing w:before="120"/>
        <w:ind w:left="709"/>
        <w:rPr>
          <w:b w:val="0"/>
          <w:bCs w:val="0"/>
          <w:smallCaps w:val="0"/>
          <w:lang w:val="cs-CZ"/>
        </w:rPr>
      </w:pPr>
      <w:r w:rsidRPr="00C95058">
        <w:rPr>
          <w:b w:val="0"/>
          <w:bCs w:val="0"/>
          <w:smallCaps w:val="0"/>
          <w:lang w:val="cs-CZ"/>
        </w:rPr>
        <w:t>Každá Kvalifikovaná osoba se bude na provádění Díla podílet v rozsahu odpovídajícím své pozic</w:t>
      </w:r>
      <w:r w:rsidR="0064496A" w:rsidRPr="00C95058">
        <w:rPr>
          <w:b w:val="0"/>
          <w:bCs w:val="0"/>
          <w:smallCaps w:val="0"/>
          <w:lang w:val="cs-CZ"/>
        </w:rPr>
        <w:t>i</w:t>
      </w:r>
      <w:r w:rsidRPr="00C95058">
        <w:rPr>
          <w:b w:val="0"/>
          <w:bCs w:val="0"/>
          <w:smallCaps w:val="0"/>
          <w:lang w:val="cs-CZ"/>
        </w:rPr>
        <w:t xml:space="preserve"> uvedené v</w:t>
      </w:r>
      <w:r w:rsidR="000E7883" w:rsidRPr="00C95058">
        <w:rPr>
          <w:b w:val="0"/>
          <w:bCs w:val="0"/>
          <w:smallCaps w:val="0"/>
          <w:lang w:val="cs-CZ"/>
        </w:rPr>
        <w:t> rámci Zadávacího řízení</w:t>
      </w:r>
      <w:r w:rsidRPr="00C95058">
        <w:rPr>
          <w:b w:val="0"/>
          <w:bCs w:val="0"/>
          <w:smallCaps w:val="0"/>
          <w:lang w:val="cs-CZ"/>
        </w:rPr>
        <w:t xml:space="preserve"> a v </w:t>
      </w:r>
      <w:r w:rsidRPr="00C95058">
        <w:rPr>
          <w:smallCaps w:val="0"/>
          <w:lang w:val="cs-CZ"/>
        </w:rPr>
        <w:t xml:space="preserve">Příloze </w:t>
      </w:r>
      <w:r w:rsidR="002C7239" w:rsidRPr="00C95058">
        <w:rPr>
          <w:smallCaps w:val="0"/>
          <w:lang w:val="cs-CZ"/>
        </w:rPr>
        <w:t>7</w:t>
      </w:r>
      <w:r w:rsidR="00207419" w:rsidRPr="00C95058">
        <w:rPr>
          <w:b w:val="0"/>
          <w:bCs w:val="0"/>
          <w:smallCaps w:val="0"/>
          <w:lang w:val="cs-CZ"/>
        </w:rPr>
        <w:t xml:space="preserve"> této Smlouvy</w:t>
      </w:r>
      <w:r w:rsidRPr="00C95058">
        <w:rPr>
          <w:b w:val="0"/>
          <w:bCs w:val="0"/>
          <w:smallCaps w:val="0"/>
          <w:lang w:val="cs-CZ"/>
        </w:rPr>
        <w:t>. Každá Kvalifikovaná osoba musí po celou dobu provádění Díla splňovat kvalifikaci uvedenou v nabídce Zhotovitele</w:t>
      </w:r>
      <w:r w:rsidR="0032022F" w:rsidRPr="00C95058">
        <w:rPr>
          <w:b w:val="0"/>
          <w:bCs w:val="0"/>
          <w:smallCaps w:val="0"/>
          <w:lang w:val="cs-CZ"/>
        </w:rPr>
        <w:t xml:space="preserve">, nejméně však </w:t>
      </w:r>
      <w:r w:rsidRPr="00C95058">
        <w:rPr>
          <w:b w:val="0"/>
          <w:bCs w:val="0"/>
          <w:smallCaps w:val="0"/>
          <w:lang w:val="cs-CZ"/>
        </w:rPr>
        <w:t>minimální technické kvalifikační předpoklady kladené na pozici, kterou daná osoba zastává dle Zadávací</w:t>
      </w:r>
      <w:r w:rsidR="000E7883" w:rsidRPr="00C95058">
        <w:rPr>
          <w:b w:val="0"/>
          <w:bCs w:val="0"/>
          <w:smallCaps w:val="0"/>
          <w:lang w:val="cs-CZ"/>
        </w:rPr>
        <w:t>ho řízení, respektive zadávací dokumentace</w:t>
      </w:r>
      <w:r w:rsidR="00156383" w:rsidRPr="00C95058">
        <w:rPr>
          <w:b w:val="0"/>
          <w:bCs w:val="0"/>
          <w:smallCaps w:val="0"/>
          <w:lang w:val="cs-CZ"/>
        </w:rPr>
        <w:t xml:space="preserve"> Zadávacího řízení</w:t>
      </w:r>
      <w:r w:rsidRPr="00C95058">
        <w:rPr>
          <w:b w:val="0"/>
          <w:bCs w:val="0"/>
          <w:smallCaps w:val="0"/>
          <w:lang w:val="cs-CZ"/>
        </w:rPr>
        <w:t>.</w:t>
      </w:r>
    </w:p>
    <w:p w14:paraId="6C2293EA" w14:textId="065A9B2E" w:rsidR="000E7883" w:rsidRPr="00C95058" w:rsidRDefault="000E7883" w:rsidP="000E7883">
      <w:pPr>
        <w:pStyle w:val="Nadpis2"/>
        <w:keepNext w:val="0"/>
        <w:spacing w:before="120"/>
        <w:ind w:left="709"/>
        <w:rPr>
          <w:b w:val="0"/>
          <w:bCs w:val="0"/>
          <w:smallCaps w:val="0"/>
          <w:lang w:val="cs-CZ"/>
        </w:rPr>
      </w:pPr>
      <w:r w:rsidRPr="00C95058">
        <w:rPr>
          <w:b w:val="0"/>
          <w:bCs w:val="0"/>
          <w:smallCaps w:val="0"/>
          <w:lang w:val="cs-CZ"/>
        </w:rPr>
        <w:t>Nebude-li se Kvalifikovaná osoba řádně podílet na provádění Díla v rozsahu stanoveném Smlouvou, např. v důsledku ukončení její spolupráce se Zhotovitelem nebo její dlouhodobé absence (zejména dlouhodobá nemoc, v důsledku které lze důvodně předpokládat pravděpodobně nepřítomnost této osoby po dobu překračující alespoň délku jednoho měsíce či</w:t>
      </w:r>
      <w:r w:rsidR="00A6754C" w:rsidRPr="00C95058">
        <w:rPr>
          <w:b w:val="0"/>
          <w:bCs w:val="0"/>
          <w:smallCaps w:val="0"/>
          <w:lang w:val="cs-CZ"/>
        </w:rPr>
        <w:t> </w:t>
      </w:r>
      <w:r w:rsidRPr="00C95058">
        <w:rPr>
          <w:b w:val="0"/>
          <w:bCs w:val="0"/>
          <w:smallCaps w:val="0"/>
          <w:lang w:val="cs-CZ"/>
        </w:rPr>
        <w:t>úmrtí, je Zhotovitel povinen neprodleně namísto Kvalifikované osoby zahájit poskytování plnění náhradní kvalifikovanou osobou (</w:t>
      </w:r>
      <w:r w:rsidR="00A547C1" w:rsidRPr="00C95058">
        <w:rPr>
          <w:b w:val="0"/>
          <w:bCs w:val="0"/>
          <w:smallCaps w:val="0"/>
          <w:lang w:val="cs-CZ"/>
        </w:rPr>
        <w:t>"</w:t>
      </w:r>
      <w:r w:rsidRPr="00C95058">
        <w:rPr>
          <w:smallCaps w:val="0"/>
          <w:lang w:val="cs-CZ"/>
        </w:rPr>
        <w:t>Náhradní kvalifikovaná osoba</w:t>
      </w:r>
      <w:r w:rsidR="00A547C1" w:rsidRPr="00C95058">
        <w:rPr>
          <w:b w:val="0"/>
          <w:iCs/>
          <w:smallCaps w:val="0"/>
          <w:lang w:val="cs-CZ"/>
        </w:rPr>
        <w:t>"</w:t>
      </w:r>
      <w:r w:rsidRPr="00C95058">
        <w:rPr>
          <w:b w:val="0"/>
          <w:bCs w:val="0"/>
          <w:smallCaps w:val="0"/>
          <w:lang w:val="cs-CZ"/>
        </w:rPr>
        <w:t>), a nejpozději do</w:t>
      </w:r>
      <w:r w:rsidR="00A6754C" w:rsidRPr="00C95058">
        <w:rPr>
          <w:b w:val="0"/>
          <w:bCs w:val="0"/>
          <w:smallCaps w:val="0"/>
          <w:lang w:val="cs-CZ"/>
        </w:rPr>
        <w:t> </w:t>
      </w:r>
      <w:r w:rsidR="001B51D8" w:rsidRPr="00C95058">
        <w:rPr>
          <w:b w:val="0"/>
          <w:bCs w:val="0"/>
          <w:smallCaps w:val="0"/>
          <w:lang w:val="cs-CZ"/>
        </w:rPr>
        <w:t>pěti (</w:t>
      </w:r>
      <w:r w:rsidRPr="00C95058">
        <w:rPr>
          <w:b w:val="0"/>
          <w:bCs w:val="0"/>
          <w:smallCaps w:val="0"/>
          <w:lang w:val="cs-CZ"/>
        </w:rPr>
        <w:t>5</w:t>
      </w:r>
      <w:r w:rsidR="001B51D8" w:rsidRPr="00C95058">
        <w:rPr>
          <w:b w:val="0"/>
          <w:bCs w:val="0"/>
          <w:smallCaps w:val="0"/>
          <w:lang w:val="cs-CZ"/>
        </w:rPr>
        <w:t>)</w:t>
      </w:r>
      <w:r w:rsidRPr="00C95058">
        <w:rPr>
          <w:b w:val="0"/>
          <w:bCs w:val="0"/>
          <w:smallCaps w:val="0"/>
          <w:lang w:val="cs-CZ"/>
        </w:rPr>
        <w:t xml:space="preserve"> pracovních dnů ode dne, kdy taková situace nastala, informovat Objednatele o této skutečnosti.</w:t>
      </w:r>
    </w:p>
    <w:p w14:paraId="05917238" w14:textId="24F7761B" w:rsidR="00AC3121" w:rsidRPr="00C95058" w:rsidRDefault="00E00856" w:rsidP="00AC3121">
      <w:pPr>
        <w:pStyle w:val="Nadpis2"/>
        <w:keepNext w:val="0"/>
        <w:spacing w:before="120"/>
        <w:ind w:left="709"/>
        <w:rPr>
          <w:b w:val="0"/>
          <w:bCs w:val="0"/>
          <w:smallCaps w:val="0"/>
          <w:lang w:val="cs-CZ"/>
        </w:rPr>
      </w:pPr>
      <w:r w:rsidRPr="00C95058">
        <w:rPr>
          <w:b w:val="0"/>
          <w:bCs w:val="0"/>
          <w:smallCaps w:val="0"/>
          <w:lang w:val="cs-CZ"/>
        </w:rPr>
        <w:t xml:space="preserve">Zhotovitel nejpozději do </w:t>
      </w:r>
      <w:r w:rsidR="001B51D8" w:rsidRPr="00C95058">
        <w:rPr>
          <w:b w:val="0"/>
          <w:bCs w:val="0"/>
          <w:smallCaps w:val="0"/>
          <w:lang w:val="cs-CZ"/>
        </w:rPr>
        <w:t>deseti (</w:t>
      </w:r>
      <w:r w:rsidRPr="00C95058">
        <w:rPr>
          <w:b w:val="0"/>
          <w:bCs w:val="0"/>
          <w:smallCaps w:val="0"/>
          <w:lang w:val="cs-CZ"/>
        </w:rPr>
        <w:t>10</w:t>
      </w:r>
      <w:r w:rsidR="001B51D8" w:rsidRPr="00C95058">
        <w:rPr>
          <w:b w:val="0"/>
          <w:bCs w:val="0"/>
          <w:smallCaps w:val="0"/>
          <w:lang w:val="cs-CZ"/>
        </w:rPr>
        <w:t>)</w:t>
      </w:r>
      <w:r w:rsidRPr="00C95058">
        <w:rPr>
          <w:b w:val="0"/>
          <w:bCs w:val="0"/>
          <w:smallCaps w:val="0"/>
          <w:lang w:val="cs-CZ"/>
        </w:rPr>
        <w:t xml:space="preserve"> pracovních dnů od doručení oznámení dle předchozího odstavce zajistí a prokáže Objednateli, že namísto Kvalifikované osoby se bude na poskytování plnění podílet Náhradní kvalifikovaná osoba s dostatečnou kvalifikací, která bude odpovídat alespoň kvalifikaci </w:t>
      </w:r>
      <w:r w:rsidR="00CC4AEB" w:rsidRPr="00C95058">
        <w:rPr>
          <w:b w:val="0"/>
          <w:bCs w:val="0"/>
          <w:smallCaps w:val="0"/>
          <w:lang w:val="cs-CZ"/>
        </w:rPr>
        <w:t xml:space="preserve">stanovené </w:t>
      </w:r>
      <w:r w:rsidRPr="00C95058">
        <w:rPr>
          <w:b w:val="0"/>
          <w:bCs w:val="0"/>
          <w:smallCaps w:val="0"/>
          <w:lang w:val="cs-CZ"/>
        </w:rPr>
        <w:t xml:space="preserve">Zadávacím řízení nebo v </w:t>
      </w:r>
      <w:r w:rsidRPr="00C95058">
        <w:rPr>
          <w:smallCaps w:val="0"/>
          <w:lang w:val="cs-CZ"/>
        </w:rPr>
        <w:t xml:space="preserve">Příloze </w:t>
      </w:r>
      <w:r w:rsidR="002C7239" w:rsidRPr="00C95058">
        <w:rPr>
          <w:smallCaps w:val="0"/>
          <w:lang w:val="cs-CZ"/>
        </w:rPr>
        <w:t>7</w:t>
      </w:r>
      <w:r w:rsidR="002C7239" w:rsidRPr="00C95058">
        <w:rPr>
          <w:b w:val="0"/>
          <w:bCs w:val="0"/>
          <w:smallCaps w:val="0"/>
          <w:lang w:val="cs-CZ"/>
        </w:rPr>
        <w:t xml:space="preserve"> </w:t>
      </w:r>
      <w:r w:rsidR="00207419" w:rsidRPr="00C95058">
        <w:rPr>
          <w:b w:val="0"/>
          <w:bCs w:val="0"/>
          <w:smallCaps w:val="0"/>
          <w:lang w:val="cs-CZ"/>
        </w:rPr>
        <w:t xml:space="preserve">této Smlouvy </w:t>
      </w:r>
      <w:r w:rsidRPr="00C95058">
        <w:rPr>
          <w:b w:val="0"/>
          <w:bCs w:val="0"/>
          <w:smallCaps w:val="0"/>
          <w:lang w:val="cs-CZ"/>
        </w:rPr>
        <w:t xml:space="preserve">pro nahrazovanou Kvalifikovanou osobu. </w:t>
      </w:r>
      <w:r w:rsidR="00CA319E" w:rsidRPr="00C95058">
        <w:rPr>
          <w:b w:val="0"/>
          <w:bCs w:val="0"/>
          <w:smallCaps w:val="0"/>
          <w:lang w:val="cs-CZ"/>
        </w:rPr>
        <w:t xml:space="preserve">V případě Kvalifikovaných osob, které byly v rámci Zadávacího řízení předmětem hodnocení, musí Náhradní kvalifikované osoby splňovat kvalifikaci nahrazované Kvalifikované osoby, která byla uvedena v nabídce Zhotovitele. </w:t>
      </w:r>
      <w:r w:rsidRPr="00C95058">
        <w:rPr>
          <w:b w:val="0"/>
          <w:bCs w:val="0"/>
          <w:smallCaps w:val="0"/>
          <w:lang w:val="cs-CZ"/>
        </w:rPr>
        <w:t>Pokud Objednatel nesouhlasí s osobou Náhradní kvalifikované osoby, je oprávněn žádat Zhotovitele o</w:t>
      </w:r>
      <w:r w:rsidR="00A6754C" w:rsidRPr="00C95058">
        <w:rPr>
          <w:b w:val="0"/>
          <w:bCs w:val="0"/>
          <w:smallCaps w:val="0"/>
          <w:lang w:val="cs-CZ"/>
        </w:rPr>
        <w:t> </w:t>
      </w:r>
      <w:r w:rsidRPr="00C95058">
        <w:rPr>
          <w:b w:val="0"/>
          <w:bCs w:val="0"/>
          <w:smallCaps w:val="0"/>
          <w:lang w:val="cs-CZ"/>
        </w:rPr>
        <w:t>její výměnu za jinou osobu se stejnou požadovanou kvalifikací navrženou Zhotovitelem do</w:t>
      </w:r>
      <w:r w:rsidR="00A6754C" w:rsidRPr="00C95058">
        <w:rPr>
          <w:b w:val="0"/>
          <w:bCs w:val="0"/>
          <w:smallCaps w:val="0"/>
          <w:lang w:val="cs-CZ"/>
        </w:rPr>
        <w:t> </w:t>
      </w:r>
      <w:r w:rsidR="001B51D8" w:rsidRPr="00C95058">
        <w:rPr>
          <w:b w:val="0"/>
          <w:bCs w:val="0"/>
          <w:smallCaps w:val="0"/>
          <w:lang w:val="cs-CZ"/>
        </w:rPr>
        <w:t>patnácti (</w:t>
      </w:r>
      <w:r w:rsidRPr="00C95058">
        <w:rPr>
          <w:b w:val="0"/>
          <w:bCs w:val="0"/>
          <w:smallCaps w:val="0"/>
          <w:lang w:val="cs-CZ"/>
        </w:rPr>
        <w:t>15</w:t>
      </w:r>
      <w:r w:rsidR="001B51D8" w:rsidRPr="00C95058">
        <w:rPr>
          <w:b w:val="0"/>
          <w:bCs w:val="0"/>
          <w:smallCaps w:val="0"/>
          <w:lang w:val="cs-CZ"/>
        </w:rPr>
        <w:t>)</w:t>
      </w:r>
      <w:r w:rsidRPr="00C95058">
        <w:rPr>
          <w:b w:val="0"/>
          <w:bCs w:val="0"/>
          <w:smallCaps w:val="0"/>
          <w:lang w:val="cs-CZ"/>
        </w:rPr>
        <w:t xml:space="preserve"> dnů po doručení žádosti Objednatele o výměnu Náhradní kvalifikované osoby, a</w:t>
      </w:r>
      <w:r w:rsidR="00A6754C" w:rsidRPr="00C95058">
        <w:rPr>
          <w:b w:val="0"/>
          <w:bCs w:val="0"/>
          <w:smallCaps w:val="0"/>
          <w:lang w:val="cs-CZ"/>
        </w:rPr>
        <w:t> </w:t>
      </w:r>
      <w:r w:rsidRPr="00C95058">
        <w:rPr>
          <w:b w:val="0"/>
          <w:bCs w:val="0"/>
          <w:smallCaps w:val="0"/>
          <w:lang w:val="cs-CZ"/>
        </w:rPr>
        <w:t>to vše i opakovaně; do provedení výměny Náhradních kvalifikovaných osob bude dle uvážení Objednatele buď plnění poskytováno prostřednictvím původní Zhotovitelem navržené Náhradní kvalifikované osoby nebo Objednatel rozhodne o přerušení provádění prací na Díle, a</w:t>
      </w:r>
      <w:r w:rsidR="00A6754C" w:rsidRPr="00C95058">
        <w:rPr>
          <w:b w:val="0"/>
          <w:bCs w:val="0"/>
          <w:smallCaps w:val="0"/>
          <w:lang w:val="cs-CZ"/>
        </w:rPr>
        <w:t> </w:t>
      </w:r>
      <w:r w:rsidRPr="00C95058">
        <w:rPr>
          <w:b w:val="0"/>
          <w:bCs w:val="0"/>
          <w:smallCaps w:val="0"/>
          <w:lang w:val="cs-CZ"/>
        </w:rPr>
        <w:t>to</w:t>
      </w:r>
      <w:r w:rsidR="00A6754C" w:rsidRPr="00C95058">
        <w:rPr>
          <w:b w:val="0"/>
          <w:bCs w:val="0"/>
          <w:smallCaps w:val="0"/>
          <w:lang w:val="cs-CZ"/>
        </w:rPr>
        <w:t> </w:t>
      </w:r>
      <w:r w:rsidRPr="00C95058">
        <w:rPr>
          <w:b w:val="0"/>
          <w:bCs w:val="0"/>
          <w:smallCaps w:val="0"/>
          <w:lang w:val="cs-CZ"/>
        </w:rPr>
        <w:t>v</w:t>
      </w:r>
      <w:r w:rsidR="00A6754C" w:rsidRPr="00C95058">
        <w:rPr>
          <w:b w:val="0"/>
          <w:bCs w:val="0"/>
          <w:smallCaps w:val="0"/>
          <w:lang w:val="cs-CZ"/>
        </w:rPr>
        <w:t> </w:t>
      </w:r>
      <w:r w:rsidRPr="00C95058">
        <w:rPr>
          <w:b w:val="0"/>
          <w:bCs w:val="0"/>
          <w:smallCaps w:val="0"/>
          <w:lang w:val="cs-CZ"/>
        </w:rPr>
        <w:t xml:space="preserve">návaznosti na rozsah a význam činností, za které má odpovídat nahrazovaná Kvalifikovaná osoba, buď zcela nebo pouze v rozsahu činností, které má provádět nahrazovaná Kvalifikovaná osoba. </w:t>
      </w:r>
    </w:p>
    <w:p w14:paraId="37D78BB6" w14:textId="3087CC35" w:rsidR="00A60320" w:rsidRPr="00C95058" w:rsidRDefault="00AC3121" w:rsidP="00A60320">
      <w:pPr>
        <w:pStyle w:val="Nadpis2"/>
        <w:keepNext w:val="0"/>
        <w:spacing w:before="120"/>
        <w:ind w:left="709"/>
        <w:rPr>
          <w:b w:val="0"/>
          <w:bCs w:val="0"/>
          <w:smallCaps w:val="0"/>
          <w:lang w:val="cs-CZ"/>
        </w:rPr>
      </w:pPr>
      <w:r w:rsidRPr="00C95058">
        <w:rPr>
          <w:b w:val="0"/>
          <w:bCs w:val="0"/>
          <w:smallCaps w:val="0"/>
          <w:lang w:val="cs-CZ"/>
        </w:rPr>
        <w:t xml:space="preserve">Jakékoliv náklady vzniklé v souvislosti se zajištěním Náhradní kvalifikované osoby </w:t>
      </w:r>
      <w:r w:rsidR="00CC4AEB" w:rsidRPr="00C95058">
        <w:rPr>
          <w:b w:val="0"/>
          <w:bCs w:val="0"/>
          <w:smallCaps w:val="0"/>
          <w:lang w:val="cs-CZ"/>
        </w:rPr>
        <w:t>a </w:t>
      </w:r>
      <w:r w:rsidRPr="00C95058">
        <w:rPr>
          <w:b w:val="0"/>
          <w:bCs w:val="0"/>
          <w:smallCaps w:val="0"/>
          <w:lang w:val="cs-CZ"/>
        </w:rPr>
        <w:t xml:space="preserve">prokázáním její kvalifikace nese výlučně Zhotovitel, a to i v případě, že Objednatel </w:t>
      </w:r>
      <w:r w:rsidR="00CC4AEB" w:rsidRPr="00C95058">
        <w:rPr>
          <w:b w:val="0"/>
          <w:bCs w:val="0"/>
          <w:smallCaps w:val="0"/>
          <w:lang w:val="cs-CZ"/>
        </w:rPr>
        <w:t>s </w:t>
      </w:r>
      <w:r w:rsidRPr="00C95058">
        <w:rPr>
          <w:b w:val="0"/>
          <w:bCs w:val="0"/>
          <w:smallCaps w:val="0"/>
          <w:lang w:val="cs-CZ"/>
        </w:rPr>
        <w:t>obsazením místa Náhradní kvalifikované osoby nesouhlasí opakovaně.</w:t>
      </w:r>
    </w:p>
    <w:p w14:paraId="631795E3" w14:textId="447ABA35" w:rsidR="00B20502" w:rsidRPr="00C95058" w:rsidRDefault="00A60320" w:rsidP="00B20502">
      <w:pPr>
        <w:pStyle w:val="Nadpis2"/>
        <w:keepNext w:val="0"/>
        <w:spacing w:before="120"/>
        <w:ind w:left="709"/>
        <w:rPr>
          <w:b w:val="0"/>
          <w:bCs w:val="0"/>
          <w:smallCaps w:val="0"/>
          <w:lang w:val="cs-CZ"/>
        </w:rPr>
      </w:pPr>
      <w:bookmarkStart w:id="52" w:name="_Ref53770230"/>
      <w:r w:rsidRPr="00C95058">
        <w:rPr>
          <w:b w:val="0"/>
          <w:bCs w:val="0"/>
          <w:smallCaps w:val="0"/>
          <w:lang w:val="cs-CZ"/>
        </w:rPr>
        <w:t>Zhotovitel zajistí, že každá Kvalifikovaná osoba (tj. včetně Náhradních Kvalifikovaných osob) musí být Objednateli na základě předchozího vyžádání u Zhotovitele plně k dispozici v souladu s povinnostmi podle této Smlouvy a poskytnout mu veškerou vyžadovanou součinnost v</w:t>
      </w:r>
      <w:r w:rsidR="00A6754C" w:rsidRPr="00C95058">
        <w:rPr>
          <w:b w:val="0"/>
          <w:bCs w:val="0"/>
          <w:smallCaps w:val="0"/>
          <w:lang w:val="cs-CZ"/>
        </w:rPr>
        <w:t> </w:t>
      </w:r>
      <w:r w:rsidRPr="00C95058">
        <w:rPr>
          <w:b w:val="0"/>
          <w:bCs w:val="0"/>
          <w:smallCaps w:val="0"/>
          <w:lang w:val="cs-CZ"/>
        </w:rPr>
        <w:t xml:space="preserve">souvislosti s prováděním Díla, nebrání-li jí v tom objektivně závažné překážky. Existenci takové překážky musí Zhotovitel Objednateli bezodkladně sdělit a prokázat. Každá Kvalifikovaná osoba je tak zejména povinna zúčastnit se všech porad a jednání se </w:t>
      </w:r>
      <w:r w:rsidR="005457B7" w:rsidRPr="00C95058">
        <w:rPr>
          <w:b w:val="0"/>
          <w:bCs w:val="0"/>
          <w:smallCaps w:val="0"/>
          <w:lang w:val="cs-CZ"/>
        </w:rPr>
        <w:t xml:space="preserve">Zástupci </w:t>
      </w:r>
      <w:r w:rsidRPr="00C95058">
        <w:rPr>
          <w:b w:val="0"/>
          <w:bCs w:val="0"/>
          <w:smallCaps w:val="0"/>
          <w:lang w:val="cs-CZ"/>
        </w:rPr>
        <w:t xml:space="preserve">Zhotovitele, které se týkají plnění k ní přiřazenému v </w:t>
      </w:r>
      <w:r w:rsidRPr="00C95058">
        <w:rPr>
          <w:smallCaps w:val="0"/>
          <w:lang w:val="cs-CZ"/>
        </w:rPr>
        <w:t xml:space="preserve">Příloze </w:t>
      </w:r>
      <w:r w:rsidR="002C7239" w:rsidRPr="00C95058">
        <w:rPr>
          <w:smallCaps w:val="0"/>
          <w:lang w:val="cs-CZ"/>
        </w:rPr>
        <w:t>7</w:t>
      </w:r>
      <w:r w:rsidR="002C7239" w:rsidRPr="00C95058">
        <w:rPr>
          <w:b w:val="0"/>
          <w:bCs w:val="0"/>
          <w:smallCaps w:val="0"/>
          <w:lang w:val="cs-CZ"/>
        </w:rPr>
        <w:t xml:space="preserve"> </w:t>
      </w:r>
      <w:r w:rsidRPr="00C95058">
        <w:rPr>
          <w:b w:val="0"/>
          <w:bCs w:val="0"/>
          <w:smallCaps w:val="0"/>
          <w:lang w:val="cs-CZ"/>
        </w:rPr>
        <w:t>této Smlouvy.</w:t>
      </w:r>
      <w:bookmarkEnd w:id="52"/>
    </w:p>
    <w:p w14:paraId="1ADE1E54" w14:textId="168D266C" w:rsidR="001B51D8" w:rsidRPr="00C95058" w:rsidRDefault="00B20502" w:rsidP="001B51D8">
      <w:pPr>
        <w:pStyle w:val="Nadpis2"/>
        <w:keepNext w:val="0"/>
        <w:spacing w:before="120"/>
        <w:ind w:left="709"/>
        <w:rPr>
          <w:b w:val="0"/>
          <w:bCs w:val="0"/>
          <w:smallCaps w:val="0"/>
          <w:lang w:val="cs-CZ"/>
        </w:rPr>
      </w:pPr>
      <w:r w:rsidRPr="00C95058">
        <w:rPr>
          <w:b w:val="0"/>
          <w:bCs w:val="0"/>
          <w:smallCaps w:val="0"/>
          <w:lang w:val="cs-CZ"/>
        </w:rPr>
        <w:lastRenderedPageBreak/>
        <w:t xml:space="preserve">Za objektivně závažné překážky se považuje krátkodobá nemoc, dočasná pracovní neschopnost nebo karanténa Kvalifikované osoby, to vše v délce nejvýše </w:t>
      </w:r>
      <w:r w:rsidR="001B51D8" w:rsidRPr="00C95058">
        <w:rPr>
          <w:b w:val="0"/>
          <w:bCs w:val="0"/>
          <w:smallCaps w:val="0"/>
          <w:lang w:val="cs-CZ"/>
        </w:rPr>
        <w:t>jeden (</w:t>
      </w:r>
      <w:r w:rsidRPr="00C95058">
        <w:rPr>
          <w:b w:val="0"/>
          <w:bCs w:val="0"/>
          <w:smallCaps w:val="0"/>
          <w:lang w:val="cs-CZ"/>
        </w:rPr>
        <w:t>1</w:t>
      </w:r>
      <w:r w:rsidR="001B51D8" w:rsidRPr="00C95058">
        <w:rPr>
          <w:b w:val="0"/>
          <w:bCs w:val="0"/>
          <w:smallCaps w:val="0"/>
          <w:lang w:val="cs-CZ"/>
        </w:rPr>
        <w:t xml:space="preserve">) </w:t>
      </w:r>
      <w:r w:rsidRPr="00C95058">
        <w:rPr>
          <w:b w:val="0"/>
          <w:bCs w:val="0"/>
          <w:smallCaps w:val="0"/>
          <w:lang w:val="cs-CZ"/>
        </w:rPr>
        <w:t xml:space="preserve">měsíc, její krátkodobá nepřítomnost v délce nejvýše </w:t>
      </w:r>
      <w:r w:rsidR="001B51D8" w:rsidRPr="00C95058">
        <w:rPr>
          <w:b w:val="0"/>
          <w:bCs w:val="0"/>
          <w:smallCaps w:val="0"/>
          <w:lang w:val="cs-CZ"/>
        </w:rPr>
        <w:t>dvou (</w:t>
      </w:r>
      <w:r w:rsidRPr="00C95058">
        <w:rPr>
          <w:b w:val="0"/>
          <w:bCs w:val="0"/>
          <w:smallCaps w:val="0"/>
          <w:lang w:val="cs-CZ"/>
        </w:rPr>
        <w:t>2</w:t>
      </w:r>
      <w:r w:rsidR="001B51D8" w:rsidRPr="00C95058">
        <w:rPr>
          <w:b w:val="0"/>
          <w:bCs w:val="0"/>
          <w:smallCaps w:val="0"/>
          <w:lang w:val="cs-CZ"/>
        </w:rPr>
        <w:t>)</w:t>
      </w:r>
      <w:r w:rsidRPr="00C95058">
        <w:rPr>
          <w:b w:val="0"/>
          <w:bCs w:val="0"/>
          <w:smallCaps w:val="0"/>
          <w:lang w:val="cs-CZ"/>
        </w:rPr>
        <w:t xml:space="preserve"> týdnů spočívající v dovolené ve smyslu </w:t>
      </w:r>
      <w:proofErr w:type="spellStart"/>
      <w:r w:rsidRPr="00C95058">
        <w:rPr>
          <w:b w:val="0"/>
          <w:bCs w:val="0"/>
          <w:smallCaps w:val="0"/>
          <w:lang w:val="cs-CZ"/>
        </w:rPr>
        <w:t>ust</w:t>
      </w:r>
      <w:proofErr w:type="spellEnd"/>
      <w:r w:rsidRPr="00C95058">
        <w:rPr>
          <w:b w:val="0"/>
          <w:bCs w:val="0"/>
          <w:smallCaps w:val="0"/>
          <w:lang w:val="cs-CZ"/>
        </w:rPr>
        <w:t xml:space="preserve">. </w:t>
      </w:r>
      <w:proofErr w:type="gramStart"/>
      <w:r w:rsidR="00CC4AEB" w:rsidRPr="00C95058">
        <w:rPr>
          <w:b w:val="0"/>
          <w:bCs w:val="0"/>
          <w:smallCaps w:val="0"/>
          <w:lang w:val="cs-CZ"/>
        </w:rPr>
        <w:t>§  211</w:t>
      </w:r>
      <w:proofErr w:type="gramEnd"/>
      <w:r w:rsidR="00CC4AEB" w:rsidRPr="00C95058">
        <w:rPr>
          <w:b w:val="0"/>
          <w:bCs w:val="0"/>
          <w:smallCaps w:val="0"/>
          <w:lang w:val="cs-CZ"/>
        </w:rPr>
        <w:t> </w:t>
      </w:r>
      <w:r w:rsidRPr="00C95058">
        <w:rPr>
          <w:b w:val="0"/>
          <w:bCs w:val="0"/>
          <w:smallCaps w:val="0"/>
          <w:lang w:val="cs-CZ"/>
        </w:rPr>
        <w:t xml:space="preserve">a </w:t>
      </w:r>
      <w:r w:rsidR="00CC4AEB" w:rsidRPr="00C95058">
        <w:rPr>
          <w:b w:val="0"/>
          <w:bCs w:val="0"/>
          <w:smallCaps w:val="0"/>
          <w:lang w:val="cs-CZ"/>
        </w:rPr>
        <w:t xml:space="preserve">násl. </w:t>
      </w:r>
      <w:r w:rsidRPr="00C95058">
        <w:rPr>
          <w:b w:val="0"/>
          <w:bCs w:val="0"/>
          <w:smallCaps w:val="0"/>
          <w:lang w:val="cs-CZ"/>
        </w:rPr>
        <w:t xml:space="preserve">Zákoníku práce, oznámená Zhotovitelem Objednateli nejpozději </w:t>
      </w:r>
      <w:r w:rsidR="001B51D8" w:rsidRPr="00C95058">
        <w:rPr>
          <w:b w:val="0"/>
          <w:bCs w:val="0"/>
          <w:smallCaps w:val="0"/>
          <w:lang w:val="cs-CZ"/>
        </w:rPr>
        <w:t>deset (</w:t>
      </w:r>
      <w:r w:rsidRPr="00C95058">
        <w:rPr>
          <w:b w:val="0"/>
          <w:bCs w:val="0"/>
          <w:smallCaps w:val="0"/>
          <w:lang w:val="cs-CZ"/>
        </w:rPr>
        <w:t>10</w:t>
      </w:r>
      <w:r w:rsidR="001B51D8" w:rsidRPr="00C95058">
        <w:rPr>
          <w:b w:val="0"/>
          <w:bCs w:val="0"/>
          <w:smallCaps w:val="0"/>
          <w:lang w:val="cs-CZ"/>
        </w:rPr>
        <w:t>)</w:t>
      </w:r>
      <w:r w:rsidRPr="00C95058">
        <w:rPr>
          <w:b w:val="0"/>
          <w:bCs w:val="0"/>
          <w:smallCaps w:val="0"/>
          <w:lang w:val="cs-CZ"/>
        </w:rPr>
        <w:t xml:space="preserve"> pracovních před plánovanou nepřítomností Kvalifikované osoby, události vyvolané vyšší mocí znemožňující požadovanou účast Kvalifikované osoby na jednání nebo dočasné poskytnutí její součinnosti. Za objektivně závažné překážky se nepovažuje zejména dlouhodobá nemoc Kvalifikované osoby, dlouhodobá pracovní neschopnost, karanténa nebo jiná dlouhodobá nepřítomnost Kvalifikované osoby v délce vždy přesahující </w:t>
      </w:r>
      <w:r w:rsidR="001B51D8" w:rsidRPr="00C95058">
        <w:rPr>
          <w:b w:val="0"/>
          <w:bCs w:val="0"/>
          <w:smallCaps w:val="0"/>
          <w:lang w:val="cs-CZ"/>
        </w:rPr>
        <w:t>jeden (</w:t>
      </w:r>
      <w:r w:rsidRPr="00C95058">
        <w:rPr>
          <w:b w:val="0"/>
          <w:bCs w:val="0"/>
          <w:smallCaps w:val="0"/>
          <w:lang w:val="cs-CZ"/>
        </w:rPr>
        <w:t>1</w:t>
      </w:r>
      <w:r w:rsidR="001B51D8" w:rsidRPr="00C95058">
        <w:rPr>
          <w:b w:val="0"/>
          <w:bCs w:val="0"/>
          <w:smallCaps w:val="0"/>
          <w:lang w:val="cs-CZ"/>
        </w:rPr>
        <w:t>)</w:t>
      </w:r>
      <w:r w:rsidRPr="00C95058">
        <w:rPr>
          <w:b w:val="0"/>
          <w:bCs w:val="0"/>
          <w:smallCaps w:val="0"/>
          <w:lang w:val="cs-CZ"/>
        </w:rPr>
        <w:t xml:space="preserve"> měsíc nebo souhrnně </w:t>
      </w:r>
      <w:r w:rsidR="001B51D8" w:rsidRPr="00C95058">
        <w:rPr>
          <w:b w:val="0"/>
          <w:bCs w:val="0"/>
          <w:smallCaps w:val="0"/>
          <w:lang w:val="cs-CZ"/>
        </w:rPr>
        <w:t>tři (</w:t>
      </w:r>
      <w:r w:rsidRPr="00C95058">
        <w:rPr>
          <w:b w:val="0"/>
          <w:bCs w:val="0"/>
          <w:smallCaps w:val="0"/>
          <w:lang w:val="cs-CZ"/>
        </w:rPr>
        <w:t>3</w:t>
      </w:r>
      <w:r w:rsidR="001B51D8" w:rsidRPr="00C95058">
        <w:rPr>
          <w:b w:val="0"/>
          <w:bCs w:val="0"/>
          <w:smallCaps w:val="0"/>
          <w:lang w:val="cs-CZ"/>
        </w:rPr>
        <w:t xml:space="preserve">) </w:t>
      </w:r>
      <w:r w:rsidRPr="00C95058">
        <w:rPr>
          <w:b w:val="0"/>
          <w:bCs w:val="0"/>
          <w:smallCaps w:val="0"/>
          <w:lang w:val="cs-CZ"/>
        </w:rPr>
        <w:t xml:space="preserve">měsíce </w:t>
      </w:r>
      <w:r w:rsidR="00CC4AEB" w:rsidRPr="00C95058">
        <w:rPr>
          <w:b w:val="0"/>
          <w:bCs w:val="0"/>
          <w:smallCaps w:val="0"/>
          <w:lang w:val="cs-CZ"/>
        </w:rPr>
        <w:t> v </w:t>
      </w:r>
      <w:r w:rsidRPr="00C95058">
        <w:rPr>
          <w:b w:val="0"/>
          <w:bCs w:val="0"/>
          <w:smallCaps w:val="0"/>
          <w:lang w:val="cs-CZ"/>
        </w:rPr>
        <w:t xml:space="preserve">průběhu jednoho kalendářního roku, pracovní volno v souvislosti s brannou povinností, studijní nebo jiné obdobné volno ve smyslu příslušných ustanovení Zákoníku práce nebo jiné osobní překážky Kvalifikované osoby bránící ji v provádění Díla déle než </w:t>
      </w:r>
      <w:r w:rsidR="001B51D8" w:rsidRPr="00C95058">
        <w:rPr>
          <w:b w:val="0"/>
          <w:bCs w:val="0"/>
          <w:smallCaps w:val="0"/>
          <w:lang w:val="cs-CZ"/>
        </w:rPr>
        <w:t>dva (</w:t>
      </w:r>
      <w:r w:rsidRPr="00C95058">
        <w:rPr>
          <w:b w:val="0"/>
          <w:bCs w:val="0"/>
          <w:smallCaps w:val="0"/>
          <w:lang w:val="cs-CZ"/>
        </w:rPr>
        <w:t>2</w:t>
      </w:r>
      <w:r w:rsidR="001B51D8" w:rsidRPr="00C95058">
        <w:rPr>
          <w:b w:val="0"/>
          <w:bCs w:val="0"/>
          <w:smallCaps w:val="0"/>
          <w:lang w:val="cs-CZ"/>
        </w:rPr>
        <w:t>)</w:t>
      </w:r>
      <w:r w:rsidRPr="00C95058">
        <w:rPr>
          <w:b w:val="0"/>
          <w:bCs w:val="0"/>
          <w:smallCaps w:val="0"/>
          <w:lang w:val="cs-CZ"/>
        </w:rPr>
        <w:t xml:space="preserve"> týdny nebo v souhrnu déle než </w:t>
      </w:r>
      <w:r w:rsidR="001B51D8" w:rsidRPr="00C95058">
        <w:rPr>
          <w:b w:val="0"/>
          <w:bCs w:val="0"/>
          <w:smallCaps w:val="0"/>
          <w:lang w:val="cs-CZ"/>
        </w:rPr>
        <w:t>tři (</w:t>
      </w:r>
      <w:r w:rsidRPr="00C95058">
        <w:rPr>
          <w:b w:val="0"/>
          <w:bCs w:val="0"/>
          <w:smallCaps w:val="0"/>
          <w:lang w:val="cs-CZ"/>
        </w:rPr>
        <w:t>3</w:t>
      </w:r>
      <w:r w:rsidR="001B51D8" w:rsidRPr="00C95058">
        <w:rPr>
          <w:b w:val="0"/>
          <w:bCs w:val="0"/>
          <w:smallCaps w:val="0"/>
          <w:lang w:val="cs-CZ"/>
        </w:rPr>
        <w:t>)</w:t>
      </w:r>
      <w:r w:rsidRPr="00C95058">
        <w:rPr>
          <w:b w:val="0"/>
          <w:bCs w:val="0"/>
          <w:smallCaps w:val="0"/>
          <w:lang w:val="cs-CZ"/>
        </w:rPr>
        <w:t xml:space="preserve"> měsíce v průběhu jednoho kalendářního roku.</w:t>
      </w:r>
    </w:p>
    <w:p w14:paraId="563E2F77" w14:textId="01DBD2BB" w:rsidR="001B51D8" w:rsidRPr="00C95058" w:rsidRDefault="001B51D8" w:rsidP="001B51D8">
      <w:pPr>
        <w:pStyle w:val="Nadpis2"/>
        <w:keepNext w:val="0"/>
        <w:spacing w:before="120"/>
        <w:ind w:left="709"/>
        <w:rPr>
          <w:b w:val="0"/>
          <w:bCs w:val="0"/>
          <w:smallCaps w:val="0"/>
          <w:lang w:val="cs-CZ"/>
        </w:rPr>
      </w:pPr>
      <w:r w:rsidRPr="00C95058">
        <w:rPr>
          <w:b w:val="0"/>
          <w:bCs w:val="0"/>
          <w:smallCaps w:val="0"/>
          <w:lang w:val="cs-CZ"/>
        </w:rPr>
        <w:t xml:space="preserve">Zhotovitel je povinen bezodkladně změnit Kvalifikovanou osobu na odůvodněnou žádost Objednatele v případě, že Kvalifikovaná osoba objektivně dlouhodobě či opakovaně podává </w:t>
      </w:r>
      <w:r w:rsidR="00C13EAC" w:rsidRPr="00C95058">
        <w:rPr>
          <w:b w:val="0"/>
          <w:bCs w:val="0"/>
          <w:smallCaps w:val="0"/>
          <w:lang w:val="cs-CZ"/>
        </w:rPr>
        <w:t xml:space="preserve">nedostatečné </w:t>
      </w:r>
      <w:r w:rsidRPr="00C95058">
        <w:rPr>
          <w:b w:val="0"/>
          <w:bCs w:val="0"/>
          <w:smallCaps w:val="0"/>
          <w:lang w:val="cs-CZ"/>
        </w:rPr>
        <w:t>výkony při plnění této Smlouvy, její faktické kvality znalosti a</w:t>
      </w:r>
      <w:r w:rsidR="00A6754C" w:rsidRPr="00C95058">
        <w:rPr>
          <w:b w:val="0"/>
          <w:bCs w:val="0"/>
          <w:smallCaps w:val="0"/>
          <w:lang w:val="cs-CZ"/>
        </w:rPr>
        <w:t> </w:t>
      </w:r>
      <w:r w:rsidRPr="00C95058">
        <w:rPr>
          <w:b w:val="0"/>
          <w:bCs w:val="0"/>
          <w:smallCaps w:val="0"/>
          <w:lang w:val="cs-CZ"/>
        </w:rPr>
        <w:t xml:space="preserve">schopnosti neodpovídají její pozici, opakovaně nebo dlouhodobě porušuje interní či jiné předpisy Objednatele, se kterými byla seznámena, </w:t>
      </w:r>
      <w:r w:rsidR="0050292E" w:rsidRPr="00C95058">
        <w:rPr>
          <w:b w:val="0"/>
          <w:bCs w:val="0"/>
          <w:smallCaps w:val="0"/>
          <w:lang w:val="cs-CZ"/>
        </w:rPr>
        <w:t xml:space="preserve">tuto Smlouvu, </w:t>
      </w:r>
      <w:r w:rsidRPr="00C95058">
        <w:rPr>
          <w:b w:val="0"/>
          <w:bCs w:val="0"/>
          <w:smallCaps w:val="0"/>
          <w:lang w:val="cs-CZ"/>
        </w:rPr>
        <w:t>nebo svou činností způsobila Objednateli újmu.</w:t>
      </w:r>
    </w:p>
    <w:p w14:paraId="59B4D10E" w14:textId="6F023EFE" w:rsidR="00CD6849" w:rsidRPr="00C95058" w:rsidRDefault="00CD6849" w:rsidP="00CD6849">
      <w:pPr>
        <w:pStyle w:val="Nadpis2"/>
        <w:keepNext w:val="0"/>
        <w:spacing w:before="120"/>
        <w:ind w:left="709"/>
        <w:rPr>
          <w:b w:val="0"/>
          <w:bCs w:val="0"/>
          <w:smallCaps w:val="0"/>
          <w:lang w:val="cs-CZ"/>
        </w:rPr>
      </w:pPr>
      <w:r w:rsidRPr="00C95058">
        <w:rPr>
          <w:b w:val="0"/>
          <w:bCs w:val="0"/>
          <w:smallCaps w:val="0"/>
          <w:lang w:val="cs-CZ"/>
        </w:rPr>
        <w:t>Restaurátorské práce</w:t>
      </w:r>
      <w:r w:rsidR="006956E7" w:rsidRPr="00C95058">
        <w:rPr>
          <w:b w:val="0"/>
          <w:bCs w:val="0"/>
          <w:smallCaps w:val="0"/>
          <w:lang w:val="cs-CZ"/>
        </w:rPr>
        <w:t xml:space="preserve">, které dle vyjádření Odboru památkové </w:t>
      </w:r>
      <w:proofErr w:type="gramStart"/>
      <w:r w:rsidR="006956E7" w:rsidRPr="00C95058">
        <w:rPr>
          <w:b w:val="0"/>
          <w:bCs w:val="0"/>
          <w:smallCaps w:val="0"/>
          <w:lang w:val="cs-CZ"/>
        </w:rPr>
        <w:t>péče - Magistrátu</w:t>
      </w:r>
      <w:proofErr w:type="gramEnd"/>
      <w:r w:rsidR="006956E7" w:rsidRPr="00C95058">
        <w:rPr>
          <w:b w:val="0"/>
          <w:bCs w:val="0"/>
          <w:smallCaps w:val="0"/>
          <w:lang w:val="cs-CZ"/>
        </w:rPr>
        <w:t xml:space="preserve"> hlavního města Prahy </w:t>
      </w:r>
      <w:r w:rsidRPr="00C95058">
        <w:rPr>
          <w:b w:val="0"/>
          <w:bCs w:val="0"/>
          <w:smallCaps w:val="0"/>
          <w:lang w:val="cs-CZ"/>
        </w:rPr>
        <w:t xml:space="preserve">může v rámci plnění Díla provádět pouze </w:t>
      </w:r>
      <w:r w:rsidR="006956E7" w:rsidRPr="00C95058">
        <w:rPr>
          <w:b w:val="0"/>
          <w:bCs w:val="0"/>
          <w:smallCaps w:val="0"/>
          <w:lang w:val="cs-CZ"/>
        </w:rPr>
        <w:t xml:space="preserve">restaurátor, Zhotovitel zajistí pomocí této odborné osoby – restaurátora. Restaurátorem se přitom rozumí </w:t>
      </w:r>
      <w:r w:rsidRPr="00C95058">
        <w:rPr>
          <w:b w:val="0"/>
          <w:bCs w:val="0"/>
          <w:smallCaps w:val="0"/>
          <w:lang w:val="cs-CZ"/>
        </w:rPr>
        <w:t xml:space="preserve">fyzická osoba s platným povolením Ministerstva kultury dle třídníku specializací restaurátorských prací, který je přílohou č. 1 zákona 20/1987 Sb., o státní památkové péči, </w:t>
      </w:r>
      <w:r w:rsidR="006A4BF3" w:rsidRPr="00C95058">
        <w:rPr>
          <w:b w:val="0"/>
          <w:bCs w:val="0"/>
          <w:smallCaps w:val="0"/>
          <w:lang w:val="cs-CZ"/>
        </w:rPr>
        <w:t xml:space="preserve">ve znění pozdějších přepisů, </w:t>
      </w:r>
      <w:r w:rsidRPr="00C95058">
        <w:rPr>
          <w:b w:val="0"/>
          <w:bCs w:val="0"/>
          <w:smallCaps w:val="0"/>
          <w:lang w:val="cs-CZ"/>
        </w:rPr>
        <w:t>přičemž restaurováním se rozumí souhrn specifických výtvarných, uměleckořemeslných a technických prací respektujících technickou a výtvarnou strukturu originálu. Požadavek na restaurátora s</w:t>
      </w:r>
      <w:r w:rsidR="00A6754C" w:rsidRPr="00C95058">
        <w:rPr>
          <w:b w:val="0"/>
          <w:bCs w:val="0"/>
          <w:smallCaps w:val="0"/>
          <w:lang w:val="cs-CZ"/>
        </w:rPr>
        <w:t> </w:t>
      </w:r>
      <w:r w:rsidRPr="00C95058">
        <w:rPr>
          <w:b w:val="0"/>
          <w:bCs w:val="0"/>
          <w:smallCaps w:val="0"/>
          <w:lang w:val="cs-CZ"/>
        </w:rPr>
        <w:t>platným povolením Ministerstva kultury s příslušnou specializací vychází z historické, architektonické a umělecké hodnoty architektury Stávajících budov.</w:t>
      </w:r>
    </w:p>
    <w:p w14:paraId="1FD48344" w14:textId="77777777" w:rsidR="00D37B85" w:rsidRPr="00C95058" w:rsidRDefault="00D37B85" w:rsidP="00862597">
      <w:pPr>
        <w:pStyle w:val="Nadpis2"/>
        <w:keepNext w:val="0"/>
        <w:spacing w:before="120"/>
        <w:ind w:left="709"/>
        <w:rPr>
          <w:bCs w:val="0"/>
          <w:smallCaps w:val="0"/>
          <w:lang w:val="cs-CZ"/>
        </w:rPr>
      </w:pPr>
      <w:bookmarkStart w:id="53" w:name="_Ref105255239"/>
      <w:bookmarkStart w:id="54" w:name="_Toc105255840"/>
      <w:r w:rsidRPr="00C95058">
        <w:rPr>
          <w:bCs w:val="0"/>
          <w:smallCaps w:val="0"/>
          <w:lang w:val="cs-CZ"/>
        </w:rPr>
        <w:t>Mezinárodní sankce</w:t>
      </w:r>
      <w:bookmarkEnd w:id="53"/>
      <w:bookmarkEnd w:id="54"/>
    </w:p>
    <w:p w14:paraId="36BC7D0E" w14:textId="48A78E25" w:rsidR="00D37B85" w:rsidRPr="00C95058" w:rsidRDefault="00D37B85" w:rsidP="00862597">
      <w:pPr>
        <w:pStyle w:val="Odstavecseseznamem"/>
        <w:widowControl w:val="0"/>
        <w:numPr>
          <w:ilvl w:val="0"/>
          <w:numId w:val="56"/>
        </w:numPr>
        <w:autoSpaceDE w:val="0"/>
        <w:autoSpaceDN w:val="0"/>
        <w:spacing w:after="0"/>
        <w:ind w:left="1276" w:hanging="567"/>
        <w:contextualSpacing w:val="0"/>
        <w:jc w:val="both"/>
      </w:pPr>
      <w:bookmarkStart w:id="55" w:name="_Ref105255495"/>
      <w:r w:rsidRPr="00C95058">
        <w:t>Zhotovitel je povinen zajistit, aby plněním této Smlouvy nedošlo k porušení právních předpisů a rozhodnutí upravujících mezinárodní sankce, kterými jsou Česká republika nebo Objednatel vázáni. Zhotovitel je neprodleně povinen informovat Objednatele o </w:t>
      </w:r>
      <w:proofErr w:type="gramStart"/>
      <w:r w:rsidRPr="00C95058">
        <w:t>skutečnostech</w:t>
      </w:r>
      <w:proofErr w:type="gramEnd"/>
      <w:r w:rsidRPr="00C95058">
        <w:t xml:space="preserve"> jakkoliv relevantních pro posouzení naplnění povinností uvedených ve větě první tohoto článku </w:t>
      </w:r>
      <w:r w:rsidRPr="00C95058">
        <w:fldChar w:fldCharType="begin"/>
      </w:r>
      <w:r w:rsidRPr="00C95058">
        <w:instrText xml:space="preserve"> REF _Ref105255239 \r \h </w:instrText>
      </w:r>
      <w:r w:rsidR="00C95058">
        <w:instrText xml:space="preserve"> \* MERGEFORMAT </w:instrText>
      </w:r>
      <w:r w:rsidRPr="00C95058">
        <w:fldChar w:fldCharType="separate"/>
      </w:r>
      <w:r w:rsidR="00F20402">
        <w:t>7.20</w:t>
      </w:r>
      <w:r w:rsidRPr="00C95058">
        <w:fldChar w:fldCharType="end"/>
      </w:r>
      <w:r w:rsidRPr="00C95058">
        <w:t xml:space="preserve"> písm. </w:t>
      </w:r>
      <w:r w:rsidRPr="00C95058">
        <w:fldChar w:fldCharType="begin"/>
      </w:r>
      <w:r w:rsidRPr="00C95058">
        <w:instrText xml:space="preserve"> REF _Ref105255495 \r \h </w:instrText>
      </w:r>
      <w:r w:rsidR="00C95058">
        <w:instrText xml:space="preserve"> \* MERGEFORMAT </w:instrText>
      </w:r>
      <w:r w:rsidRPr="00C95058">
        <w:fldChar w:fldCharType="separate"/>
      </w:r>
      <w:r w:rsidR="00F20402">
        <w:t>(a)</w:t>
      </w:r>
      <w:r w:rsidRPr="00C95058">
        <w:fldChar w:fldCharType="end"/>
      </w:r>
      <w:r w:rsidRPr="00C95058">
        <w:t xml:space="preserve"> Smlouvy.</w:t>
      </w:r>
      <w:bookmarkEnd w:id="55"/>
    </w:p>
    <w:p w14:paraId="78164226" w14:textId="77777777" w:rsidR="00D37B85" w:rsidRPr="00C95058" w:rsidRDefault="00D37B85" w:rsidP="00862597">
      <w:pPr>
        <w:pStyle w:val="Odstavecseseznamem"/>
        <w:widowControl w:val="0"/>
        <w:numPr>
          <w:ilvl w:val="0"/>
          <w:numId w:val="56"/>
        </w:numPr>
        <w:autoSpaceDE w:val="0"/>
        <w:autoSpaceDN w:val="0"/>
        <w:spacing w:after="0"/>
        <w:ind w:left="1276" w:hanging="567"/>
        <w:contextualSpacing w:val="0"/>
        <w:jc w:val="both"/>
      </w:pPr>
      <w:r w:rsidRPr="00C95058">
        <w:t>Objednatel je oprávněn od této Smlouvy či její části odstoupit, pokud zjistí, že na Zhotovitele či Zhotovitele ovládající osoby dopadají, přímo či zprostředkovaně, mezinárodní sankce dle příslušných právních předpisů a rozhodnutí, kterými jsou Česká republika nebo Objednatel vázáni.</w:t>
      </w:r>
    </w:p>
    <w:p w14:paraId="44377D73" w14:textId="2243AAD5" w:rsidR="00D37B85" w:rsidRPr="00C95058" w:rsidRDefault="00D37B85" w:rsidP="00862597">
      <w:pPr>
        <w:pStyle w:val="Odstavecseseznamem"/>
        <w:widowControl w:val="0"/>
        <w:numPr>
          <w:ilvl w:val="0"/>
          <w:numId w:val="56"/>
        </w:numPr>
        <w:autoSpaceDE w:val="0"/>
        <w:autoSpaceDN w:val="0"/>
        <w:spacing w:after="0"/>
        <w:ind w:left="1276" w:hanging="567"/>
        <w:contextualSpacing w:val="0"/>
        <w:jc w:val="both"/>
      </w:pPr>
      <w:bookmarkStart w:id="56" w:name="_Ref105255654"/>
      <w:r w:rsidRPr="00C95058">
        <w:t xml:space="preserve">Pokud takové sankce dopadají na jakoukoli osobu, kterou Zhotovitel používá k plnění Smlouvy, včetně poddodavatelů, je Zhotovitel povinen o takové skutečnosti nejpozději následující pracovní den poté, co ji zjistí, informovat Objednatele a do </w:t>
      </w:r>
      <w:r w:rsidR="00BB22DF" w:rsidRPr="00C95058">
        <w:t>čtrnácti (1</w:t>
      </w:r>
      <w:r w:rsidRPr="00C95058">
        <w:t>4</w:t>
      </w:r>
      <w:r w:rsidR="00BB22DF" w:rsidRPr="00C95058">
        <w:t xml:space="preserve">) </w:t>
      </w:r>
      <w:r w:rsidRPr="00C95058">
        <w:t>dní od výzvy Objednatele je povinen zjednat nápravu a takovou osobu nahradit, přičemž pokud tak neučiní, je Objednatel oprávněn od Smlouvy či její části odstoupit.</w:t>
      </w:r>
      <w:bookmarkEnd w:id="56"/>
    </w:p>
    <w:p w14:paraId="2AAFD5DA" w14:textId="77777777" w:rsidR="006978CC" w:rsidRPr="00C95058" w:rsidRDefault="0021161A">
      <w:pPr>
        <w:pStyle w:val="Nadpis1"/>
        <w:keepNext w:val="0"/>
        <w:tabs>
          <w:tab w:val="clear" w:pos="709"/>
        </w:tabs>
        <w:spacing w:before="240"/>
        <w:rPr>
          <w:lang w:val="cs-CZ"/>
        </w:rPr>
      </w:pPr>
      <w:bookmarkStart w:id="57" w:name="_Ref461729864"/>
      <w:r w:rsidRPr="00C95058">
        <w:rPr>
          <w:lang w:val="cs-CZ"/>
        </w:rPr>
        <w:t>Poddodavatelé</w:t>
      </w:r>
      <w:bookmarkEnd w:id="57"/>
      <w:r w:rsidRPr="00C95058">
        <w:rPr>
          <w:lang w:val="cs-CZ"/>
        </w:rPr>
        <w:t xml:space="preserve"> </w:t>
      </w:r>
      <w:bookmarkEnd w:id="33"/>
      <w:bookmarkEnd w:id="34"/>
    </w:p>
    <w:p w14:paraId="36ABDC12" w14:textId="11916C0E" w:rsidR="006978CC" w:rsidRPr="00C95058" w:rsidRDefault="0021161A">
      <w:pPr>
        <w:pStyle w:val="Nadpis2"/>
        <w:keepNext w:val="0"/>
        <w:spacing w:before="120"/>
        <w:ind w:left="709"/>
        <w:rPr>
          <w:b w:val="0"/>
          <w:bCs w:val="0"/>
          <w:smallCaps w:val="0"/>
          <w:lang w:val="cs-CZ"/>
        </w:rPr>
      </w:pPr>
      <w:bookmarkStart w:id="58" w:name="_Ref439510709"/>
      <w:bookmarkStart w:id="59" w:name="_Ref461729868"/>
      <w:r w:rsidRPr="00C95058">
        <w:rPr>
          <w:b w:val="0"/>
          <w:bCs w:val="0"/>
          <w:smallCaps w:val="0"/>
          <w:lang w:val="cs-CZ"/>
        </w:rPr>
        <w:t>Zhotovitel je oprávněn zadat provádění části Díla Poddodavateli za podmínek stanovených v této Smlouvě. Zhotovitel není oprávněn zadat Poddodavateli provádění celého Díla. Použití Poddodavatele k plnění povinností podle této Smlouvy však nezbavuje Zhotovitele žádné odpovědnosti nebo závazku z této Smlouvy. Zhotovitel je vůči Objednateli odpovědný za jednání Poddodavatele i za veškerá porušení jeho povinností za všech okolností tak, jako by jednal sám Zhotovitel.</w:t>
      </w:r>
      <w:bookmarkEnd w:id="58"/>
      <w:r w:rsidRPr="00C95058">
        <w:rPr>
          <w:b w:val="0"/>
          <w:bCs w:val="0"/>
          <w:smallCaps w:val="0"/>
          <w:lang w:val="cs-CZ"/>
        </w:rPr>
        <w:t xml:space="preserve"> V souvislosti s angažmá Poddodavatelů nenáleží Zhotoviteli žádná </w:t>
      </w:r>
      <w:r w:rsidRPr="00C95058">
        <w:rPr>
          <w:b w:val="0"/>
          <w:bCs w:val="0"/>
          <w:smallCaps w:val="0"/>
          <w:lang w:val="cs-CZ"/>
        </w:rPr>
        <w:lastRenderedPageBreak/>
        <w:t>kompenzace nad rámec Ceny díla, ani taková okolnost neodůvodňuje Změnu.</w:t>
      </w:r>
      <w:bookmarkEnd w:id="59"/>
      <w:r w:rsidRPr="00C95058">
        <w:rPr>
          <w:b w:val="0"/>
          <w:bCs w:val="0"/>
          <w:smallCaps w:val="0"/>
          <w:lang w:val="cs-CZ"/>
        </w:rPr>
        <w:t xml:space="preserve"> </w:t>
      </w:r>
      <w:r w:rsidR="00FC6D16" w:rsidRPr="00C95058">
        <w:rPr>
          <w:b w:val="0"/>
          <w:bCs w:val="0"/>
          <w:smallCaps w:val="0"/>
          <w:lang w:val="cs-CZ"/>
        </w:rPr>
        <w:t>Zhotovitel je rovněž povinen poskytnout Objednateli součinnost při kontrole</w:t>
      </w:r>
      <w:r w:rsidR="00FD76DF" w:rsidRPr="00C95058">
        <w:rPr>
          <w:b w:val="0"/>
          <w:bCs w:val="0"/>
          <w:smallCaps w:val="0"/>
          <w:lang w:val="cs-CZ"/>
        </w:rPr>
        <w:t xml:space="preserve"> </w:t>
      </w:r>
      <w:r w:rsidR="00FC6D16" w:rsidRPr="00C95058">
        <w:rPr>
          <w:b w:val="0"/>
          <w:bCs w:val="0"/>
          <w:smallCaps w:val="0"/>
          <w:lang w:val="cs-CZ"/>
        </w:rPr>
        <w:t>a identifikaci Poddodav</w:t>
      </w:r>
      <w:r w:rsidR="004A52B5" w:rsidRPr="00C95058">
        <w:rPr>
          <w:b w:val="0"/>
          <w:bCs w:val="0"/>
          <w:smallCaps w:val="0"/>
          <w:lang w:val="cs-CZ"/>
        </w:rPr>
        <w:t>a</w:t>
      </w:r>
      <w:r w:rsidR="00FC6D16" w:rsidRPr="00C95058">
        <w:rPr>
          <w:b w:val="0"/>
          <w:bCs w:val="0"/>
          <w:smallCaps w:val="0"/>
          <w:lang w:val="cs-CZ"/>
        </w:rPr>
        <w:t>telů.</w:t>
      </w:r>
    </w:p>
    <w:p w14:paraId="7A266A23" w14:textId="77777777" w:rsidR="006978CC" w:rsidRPr="00C95058" w:rsidRDefault="0021161A">
      <w:pPr>
        <w:pStyle w:val="Nadpis2"/>
        <w:keepNext w:val="0"/>
        <w:spacing w:before="120"/>
        <w:ind w:left="709"/>
        <w:rPr>
          <w:b w:val="0"/>
          <w:bCs w:val="0"/>
          <w:smallCaps w:val="0"/>
          <w:lang w:val="cs-CZ"/>
        </w:rPr>
      </w:pPr>
      <w:r w:rsidRPr="00C95058">
        <w:rPr>
          <w:b w:val="0"/>
          <w:bCs w:val="0"/>
          <w:smallCaps w:val="0"/>
          <w:lang w:val="cs-CZ"/>
        </w:rPr>
        <w:t>Zhotovitel je povinen zvolit jako Poddodavatele pouze nejlepší vhodné dodavatele s dobrou reputací na trhu a odpovídajícími zkušenostmi.</w:t>
      </w:r>
    </w:p>
    <w:p w14:paraId="2EC2CB7C" w14:textId="73D14FDD" w:rsidR="006978CC" w:rsidRPr="00C95058" w:rsidRDefault="0021161A">
      <w:pPr>
        <w:pStyle w:val="Nadpis2"/>
        <w:keepNext w:val="0"/>
        <w:spacing w:before="120"/>
        <w:ind w:left="709"/>
        <w:rPr>
          <w:b w:val="0"/>
          <w:bCs w:val="0"/>
          <w:smallCaps w:val="0"/>
          <w:lang w:val="cs-CZ"/>
        </w:rPr>
      </w:pPr>
      <w:bookmarkStart w:id="60" w:name="_Toc318201302"/>
      <w:bookmarkStart w:id="61" w:name="_Toc318202099"/>
      <w:bookmarkStart w:id="62" w:name="_Toc318202708"/>
      <w:bookmarkStart w:id="63" w:name="_Toc318473426"/>
      <w:bookmarkStart w:id="64" w:name="_Ref22569074"/>
      <w:r w:rsidRPr="00C95058">
        <w:rPr>
          <w:b w:val="0"/>
          <w:bCs w:val="0"/>
          <w:smallCaps w:val="0"/>
          <w:lang w:val="cs-CZ"/>
        </w:rPr>
        <w:t xml:space="preserve">Zhotovitel </w:t>
      </w:r>
      <w:r w:rsidR="00BC1DAD" w:rsidRPr="00C95058">
        <w:rPr>
          <w:b w:val="0"/>
          <w:bCs w:val="0"/>
          <w:smallCaps w:val="0"/>
          <w:lang w:val="cs-CZ"/>
        </w:rPr>
        <w:t>před podpisem Smlouvy předložil Objednateli</w:t>
      </w:r>
      <w:r w:rsidRPr="00C95058">
        <w:rPr>
          <w:b w:val="0"/>
          <w:bCs w:val="0"/>
          <w:smallCaps w:val="0"/>
          <w:lang w:val="cs-CZ"/>
        </w:rPr>
        <w:t xml:space="preserve"> seznam Poddodavatelů, kterým zamýšlí zadat provedení jakékoli části předmětu plnění Smlouvy, včetně uvedení Prací, které takovým Poddodavatelům zadá, a který se st</w:t>
      </w:r>
      <w:r w:rsidR="00BC1DAD" w:rsidRPr="00C95058">
        <w:rPr>
          <w:b w:val="0"/>
          <w:bCs w:val="0"/>
          <w:smallCaps w:val="0"/>
          <w:lang w:val="cs-CZ"/>
        </w:rPr>
        <w:t>ává</w:t>
      </w:r>
      <w:r w:rsidRPr="00C95058">
        <w:rPr>
          <w:b w:val="0"/>
          <w:bCs w:val="0"/>
          <w:smallCaps w:val="0"/>
          <w:lang w:val="cs-CZ"/>
        </w:rPr>
        <w:t xml:space="preserve"> </w:t>
      </w:r>
      <w:r w:rsidR="003C52FC" w:rsidRPr="00C95058">
        <w:rPr>
          <w:smallCaps w:val="0"/>
          <w:lang w:val="cs-CZ"/>
        </w:rPr>
        <w:t>Přílohou 3</w:t>
      </w:r>
      <w:r w:rsidRPr="00C95058">
        <w:rPr>
          <w:smallCaps w:val="0"/>
          <w:lang w:val="cs-CZ"/>
        </w:rPr>
        <w:t xml:space="preserve"> </w:t>
      </w:r>
      <w:r w:rsidRPr="00C95058">
        <w:rPr>
          <w:b w:val="0"/>
          <w:bCs w:val="0"/>
          <w:smallCaps w:val="0"/>
          <w:lang w:val="cs-CZ"/>
        </w:rPr>
        <w:t>této Smlouvy. V průběhu plnění Smlouvy je Zhotovitel povinen získat souhlas Objednatele s novým Poddodavatelem, který by měl být uveden v seznamu Poddodavatelů, nebo se změnou rozsahu jím dodávaných Prací, alespoň pět (5) pracovních dnů předtím, než jej k provedení příslušné části předmětu plnění Smlouvy použije. Součástí oznámení bude vždy firma, resp. jméno Poddodavatele(ů) pro jednotlivé části předmětu plnění Smlouvy a kopie příslušných platných oprávnění, koncesí, atestů, certifikátů a licencí, jež jsou nezbytné pro provedení takové jednotlivé části předmětu Smlouvy Poddodavatelem, a to společně s přiměřeným odůvodněním takového požadavku Zhotovitele. Objednatel je oprávněn do tří (3) pracovních dnů od přijetí příslušného oznámení zamítnout účast konkrétního Poddodavatele na provádění předmětu Smlouvy poté, co v dobré víře posoudil navrženého Poddodavatele.</w:t>
      </w:r>
      <w:bookmarkEnd w:id="60"/>
      <w:bookmarkEnd w:id="61"/>
      <w:bookmarkEnd w:id="62"/>
      <w:bookmarkEnd w:id="63"/>
      <w:r w:rsidRPr="00C95058">
        <w:rPr>
          <w:b w:val="0"/>
          <w:bCs w:val="0"/>
          <w:smallCaps w:val="0"/>
          <w:lang w:val="cs-CZ"/>
        </w:rPr>
        <w:t xml:space="preserve"> Poddodavatelé uvedení v seznamu Poddodavatelů výše </w:t>
      </w:r>
      <w:r w:rsidR="007B1ABF" w:rsidRPr="00C95058">
        <w:rPr>
          <w:b w:val="0"/>
          <w:bCs w:val="0"/>
          <w:smallCaps w:val="0"/>
          <w:lang w:val="cs-CZ"/>
        </w:rPr>
        <w:t>ne</w:t>
      </w:r>
      <w:r w:rsidRPr="00C95058">
        <w:rPr>
          <w:b w:val="0"/>
          <w:bCs w:val="0"/>
          <w:smallCaps w:val="0"/>
          <w:lang w:val="cs-CZ"/>
        </w:rPr>
        <w:t xml:space="preserve">jsou oprávněni </w:t>
      </w:r>
      <w:r w:rsidR="007B1ABF" w:rsidRPr="00C95058">
        <w:rPr>
          <w:b w:val="0"/>
          <w:bCs w:val="0"/>
          <w:smallCaps w:val="0"/>
          <w:lang w:val="cs-CZ"/>
        </w:rPr>
        <w:t>zadat provádění jim zadaných Prací dalším poddodavatelům bez předchozího souhlasu Objednatele</w:t>
      </w:r>
      <w:r w:rsidRPr="00C95058">
        <w:rPr>
          <w:b w:val="0"/>
          <w:bCs w:val="0"/>
          <w:smallCaps w:val="0"/>
          <w:lang w:val="cs-CZ"/>
        </w:rPr>
        <w:t>. V případě, že Objednatel dospěje ke zjištění, že</w:t>
      </w:r>
      <w:r w:rsidR="00A6754C" w:rsidRPr="00C95058">
        <w:rPr>
          <w:b w:val="0"/>
          <w:bCs w:val="0"/>
          <w:smallCaps w:val="0"/>
          <w:lang w:val="cs-CZ"/>
        </w:rPr>
        <w:t> </w:t>
      </w:r>
      <w:r w:rsidRPr="00C95058">
        <w:rPr>
          <w:b w:val="0"/>
          <w:bCs w:val="0"/>
          <w:smallCaps w:val="0"/>
          <w:lang w:val="cs-CZ"/>
        </w:rPr>
        <w:t xml:space="preserve">Poddodavatel Zhotovitele uvedený v seznamu Poddodavatelů výše </w:t>
      </w:r>
      <w:r w:rsidR="007B1ABF" w:rsidRPr="00C95058">
        <w:rPr>
          <w:b w:val="0"/>
          <w:bCs w:val="0"/>
          <w:smallCaps w:val="0"/>
          <w:lang w:val="cs-CZ"/>
        </w:rPr>
        <w:t xml:space="preserve">neoprávněně </w:t>
      </w:r>
      <w:r w:rsidRPr="00C95058">
        <w:rPr>
          <w:b w:val="0"/>
          <w:bCs w:val="0"/>
          <w:smallCaps w:val="0"/>
          <w:lang w:val="cs-CZ"/>
        </w:rPr>
        <w:t xml:space="preserve">provádí plnění části předmětu Smlouvy, které bylo zadáno tomuto Poddodavateli, prostřednictvím třetí osoby (svého dalšího Poddodavatele), oznámí Objednatel tuto skutečnost neprodleně Zhotoviteli </w:t>
      </w:r>
      <w:r w:rsidR="00CC4AEB" w:rsidRPr="00C95058">
        <w:rPr>
          <w:b w:val="0"/>
          <w:bCs w:val="0"/>
          <w:smallCaps w:val="0"/>
          <w:lang w:val="cs-CZ"/>
        </w:rPr>
        <w:t>a </w:t>
      </w:r>
      <w:r w:rsidRPr="00C95058">
        <w:rPr>
          <w:b w:val="0"/>
          <w:bCs w:val="0"/>
          <w:smallCaps w:val="0"/>
          <w:lang w:val="cs-CZ"/>
        </w:rPr>
        <w:t>v případě, kdy i po uplynutí tří (3) pracovních dní po provedení oznámení výše bude zřejmé, že třetí osoba pokračuje v plnění předmětu Smlouvy pro Poddodavatele, je Zhotovitel povinen zaplatit Objednateli smluvní pokutu ve výši 5.000,- Kč za každý další den plnění předmětu Smlouvy touto třetí osobou. Objednatel je rovněž oprávněn vykázat takovouto třetí osobu ze Staveniště s tím, že za případná prodlení s prováděním Prací z tohoto důvodu nese odpovědnost Zhotovitel.</w:t>
      </w:r>
      <w:bookmarkEnd w:id="64"/>
      <w:r w:rsidRPr="00C95058">
        <w:rPr>
          <w:b w:val="0"/>
          <w:bCs w:val="0"/>
          <w:smallCaps w:val="0"/>
          <w:lang w:val="cs-CZ"/>
        </w:rPr>
        <w:t xml:space="preserve"> </w:t>
      </w:r>
    </w:p>
    <w:p w14:paraId="020516D0" w14:textId="5B00E3A8" w:rsidR="006978CC" w:rsidRPr="00C95058" w:rsidRDefault="0021161A">
      <w:pPr>
        <w:pStyle w:val="Nadpis2"/>
        <w:keepNext w:val="0"/>
        <w:tabs>
          <w:tab w:val="left" w:pos="709"/>
        </w:tabs>
        <w:spacing w:before="120"/>
        <w:ind w:left="709"/>
        <w:rPr>
          <w:b w:val="0"/>
          <w:bCs w:val="0"/>
          <w:smallCaps w:val="0"/>
          <w:lang w:val="cs-CZ"/>
        </w:rPr>
      </w:pPr>
      <w:r w:rsidRPr="00C95058">
        <w:rPr>
          <w:b w:val="0"/>
          <w:bCs w:val="0"/>
          <w:smallCaps w:val="0"/>
          <w:lang w:val="cs-CZ"/>
        </w:rPr>
        <w:t>Změna Poddodavatele, prostřednictvím kterého Zhotovitel prokazoval v Zadávacím řízení splnění kvalifikace, je možná jen ve výjimečných případech a jen s písemným souhlasem Objednatele. Nový Poddodavatel musí splňovat kvalifikace minimálně v rozsahu, v jakém byla prokázána prostřednictvím původního Poddodavatele v Zadávacím řízení</w:t>
      </w:r>
      <w:r w:rsidR="00AC0108" w:rsidRPr="00C95058">
        <w:rPr>
          <w:b w:val="0"/>
          <w:bCs w:val="0"/>
          <w:smallCaps w:val="0"/>
          <w:lang w:val="cs-CZ"/>
        </w:rPr>
        <w:t>, resp</w:t>
      </w:r>
      <w:r w:rsidR="006E04A2" w:rsidRPr="00C95058">
        <w:rPr>
          <w:b w:val="0"/>
          <w:bCs w:val="0"/>
          <w:smallCaps w:val="0"/>
          <w:lang w:val="cs-CZ"/>
        </w:rPr>
        <w:t>ektive</w:t>
      </w:r>
      <w:r w:rsidR="00AC0108" w:rsidRPr="00C95058">
        <w:rPr>
          <w:b w:val="0"/>
          <w:bCs w:val="0"/>
          <w:smallCaps w:val="0"/>
          <w:lang w:val="cs-CZ"/>
        </w:rPr>
        <w:t xml:space="preserve"> v </w:t>
      </w:r>
      <w:proofErr w:type="gramStart"/>
      <w:r w:rsidR="00AC0108" w:rsidRPr="00C95058">
        <w:rPr>
          <w:b w:val="0"/>
          <w:bCs w:val="0"/>
          <w:smallCaps w:val="0"/>
          <w:lang w:val="cs-CZ"/>
        </w:rPr>
        <w:t>rozsahu</w:t>
      </w:r>
      <w:proofErr w:type="gramEnd"/>
      <w:r w:rsidR="00AC0108" w:rsidRPr="00C95058">
        <w:rPr>
          <w:b w:val="0"/>
          <w:bCs w:val="0"/>
          <w:smallCaps w:val="0"/>
          <w:lang w:val="cs-CZ"/>
        </w:rPr>
        <w:t xml:space="preserve"> v jakém </w:t>
      </w:r>
      <w:proofErr w:type="spellStart"/>
      <w:r w:rsidR="00AC0108" w:rsidRPr="00C95058">
        <w:rPr>
          <w:b w:val="0"/>
          <w:bCs w:val="0"/>
          <w:smallCaps w:val="0"/>
          <w:lang w:val="cs-CZ"/>
        </w:rPr>
        <w:t>jakém</w:t>
      </w:r>
      <w:proofErr w:type="spellEnd"/>
      <w:r w:rsidR="00AC0108" w:rsidRPr="00C95058">
        <w:rPr>
          <w:b w:val="0"/>
          <w:bCs w:val="0"/>
          <w:smallCaps w:val="0"/>
          <w:lang w:val="cs-CZ"/>
        </w:rPr>
        <w:t xml:space="preserve"> byla </w:t>
      </w:r>
      <w:r w:rsidR="002E4C4A" w:rsidRPr="00C95058">
        <w:rPr>
          <w:b w:val="0"/>
          <w:bCs w:val="0"/>
          <w:smallCaps w:val="0"/>
          <w:lang w:val="cs-CZ"/>
        </w:rPr>
        <w:t xml:space="preserve">kvalifikace původního Poddodavatele </w:t>
      </w:r>
      <w:r w:rsidR="00AC0108" w:rsidRPr="00C95058">
        <w:rPr>
          <w:b w:val="0"/>
          <w:bCs w:val="0"/>
          <w:smallCaps w:val="0"/>
          <w:lang w:val="cs-CZ"/>
        </w:rPr>
        <w:t>využita za účelem hodnocení.</w:t>
      </w:r>
      <w:r w:rsidRPr="00C95058">
        <w:rPr>
          <w:b w:val="0"/>
          <w:bCs w:val="0"/>
          <w:smallCaps w:val="0"/>
          <w:lang w:val="cs-CZ"/>
        </w:rPr>
        <w:t xml:space="preserve"> Ustanovení čl</w:t>
      </w:r>
      <w:r w:rsidR="00740155" w:rsidRPr="00C95058">
        <w:rPr>
          <w:b w:val="0"/>
          <w:bCs w:val="0"/>
          <w:smallCaps w:val="0"/>
          <w:lang w:val="cs-CZ"/>
        </w:rPr>
        <w:t>ánku</w:t>
      </w:r>
      <w:r w:rsidRPr="00C95058">
        <w:rPr>
          <w:b w:val="0"/>
          <w:bCs w:val="0"/>
          <w:smallCaps w:val="0"/>
          <w:lang w:val="cs-CZ"/>
        </w:rPr>
        <w:t xml:space="preserve"> </w:t>
      </w:r>
      <w:r w:rsidRPr="00C95058">
        <w:rPr>
          <w:b w:val="0"/>
          <w:bCs w:val="0"/>
          <w:smallCaps w:val="0"/>
          <w:lang w:val="cs-CZ"/>
        </w:rPr>
        <w:fldChar w:fldCharType="begin"/>
      </w:r>
      <w:r w:rsidRPr="00C95058">
        <w:rPr>
          <w:b w:val="0"/>
          <w:bCs w:val="0"/>
          <w:smallCaps w:val="0"/>
          <w:lang w:val="cs-CZ"/>
        </w:rPr>
        <w:instrText xml:space="preserve"> REF _Ref22569074 \r \h </w:instrText>
      </w:r>
      <w:r w:rsidR="00CF04C9" w:rsidRP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8.3</w:t>
      </w:r>
      <w:r w:rsidRPr="00C95058">
        <w:rPr>
          <w:b w:val="0"/>
          <w:bCs w:val="0"/>
          <w:smallCaps w:val="0"/>
          <w:lang w:val="cs-CZ"/>
        </w:rPr>
        <w:fldChar w:fldCharType="end"/>
      </w:r>
      <w:r w:rsidRPr="00C95058">
        <w:rPr>
          <w:b w:val="0"/>
          <w:bCs w:val="0"/>
          <w:smallCaps w:val="0"/>
          <w:lang w:val="cs-CZ"/>
        </w:rPr>
        <w:t xml:space="preserve"> </w:t>
      </w:r>
      <w:r w:rsidR="00740155" w:rsidRPr="00C95058">
        <w:rPr>
          <w:b w:val="0"/>
          <w:bCs w:val="0"/>
          <w:smallCaps w:val="0"/>
          <w:lang w:val="cs-CZ"/>
        </w:rPr>
        <w:t xml:space="preserve">Smlouvy </w:t>
      </w:r>
      <w:r w:rsidRPr="00C95058">
        <w:rPr>
          <w:b w:val="0"/>
          <w:bCs w:val="0"/>
          <w:smallCaps w:val="0"/>
          <w:lang w:val="cs-CZ"/>
        </w:rPr>
        <w:t xml:space="preserve">upravující schvalovací proces se použije obdobně. </w:t>
      </w:r>
    </w:p>
    <w:p w14:paraId="1848D6F9" w14:textId="77777777" w:rsidR="006978CC" w:rsidRPr="00C95058" w:rsidRDefault="0021161A">
      <w:pPr>
        <w:pStyle w:val="Nadpis2"/>
        <w:keepNext w:val="0"/>
        <w:tabs>
          <w:tab w:val="left" w:pos="709"/>
        </w:tabs>
        <w:spacing w:before="120"/>
        <w:ind w:left="709"/>
        <w:rPr>
          <w:b w:val="0"/>
          <w:bCs w:val="0"/>
          <w:smallCaps w:val="0"/>
          <w:lang w:val="cs-CZ"/>
        </w:rPr>
      </w:pPr>
      <w:r w:rsidRPr="00C95058">
        <w:rPr>
          <w:b w:val="0"/>
          <w:bCs w:val="0"/>
          <w:smallCaps w:val="0"/>
          <w:lang w:val="cs-CZ"/>
        </w:rPr>
        <w:t>Pokud Objednatel nového Poddodavatele s dostatečným odůvodněním neschválí, nesmí Zhotovitel takového Poddodavatele pro provádění Díla využít. Pro vyloučení pochybností se uvádí, že Objednatel je oprávněn souhlas odmítnout zejména, avšak nikoli výlučně, v případě nahrazení Poddodavatele jiným Poddodavatelem, jestliže nový Poddodavatel nesplňuje profesní způsobilost nebo kritéria technické kvalifikace, které Zhotovitel prostřednictvím nahrazovaného Poddodavatele prokazoval v Zadávacím řízení, a také v případě, že Poddodavatel nesplňuje základní způsobilost ve smyslu Zákona o zadávání veřejných zakázek.</w:t>
      </w:r>
      <w:r w:rsidRPr="00C95058">
        <w:rPr>
          <w:lang w:val="cs-CZ"/>
        </w:rPr>
        <w:t xml:space="preserve"> </w:t>
      </w:r>
    </w:p>
    <w:p w14:paraId="3D6BC4C8" w14:textId="3278F193" w:rsidR="006978CC" w:rsidRPr="00C95058" w:rsidRDefault="0021161A">
      <w:pPr>
        <w:pStyle w:val="Nadpis2"/>
        <w:keepNext w:val="0"/>
        <w:spacing w:before="120"/>
        <w:ind w:left="709"/>
        <w:rPr>
          <w:b w:val="0"/>
          <w:bCs w:val="0"/>
          <w:smallCaps w:val="0"/>
          <w:lang w:val="cs-CZ"/>
        </w:rPr>
      </w:pPr>
      <w:r w:rsidRPr="00C95058">
        <w:rPr>
          <w:b w:val="0"/>
          <w:bCs w:val="0"/>
          <w:smallCaps w:val="0"/>
          <w:lang w:val="cs-CZ"/>
        </w:rPr>
        <w:t xml:space="preserve">Objednatel, jakož i </w:t>
      </w:r>
      <w:r w:rsidR="00F83967" w:rsidRPr="00C95058">
        <w:rPr>
          <w:b w:val="0"/>
          <w:bCs w:val="0"/>
          <w:smallCaps w:val="0"/>
          <w:lang w:val="cs-CZ"/>
        </w:rPr>
        <w:t xml:space="preserve">TDS </w:t>
      </w:r>
      <w:r w:rsidRPr="00C95058">
        <w:rPr>
          <w:b w:val="0"/>
          <w:bCs w:val="0"/>
          <w:smallCaps w:val="0"/>
          <w:lang w:val="cs-CZ"/>
        </w:rPr>
        <w:t>je oprávněn kdykoliv během provádění Díla dát Zhotoviteli pokyn, aby konkrétního Poddodavatele odvolal z provádění Díla, pokud takový Poddodavatel porušil opakovaně nepodstatným způsobem Právní předpisy či povinnosti vyplývající pro Zhotovitele z této Smlouvy a/nebo porušil podstatným způsobem Právní předpisy či povinnosti vyplývající pro Zhotovitele z této Smlouvy. Zhotovitel je povinen v takovém případě na základě pokynu Objednatele takového Poddodavatele neprodleně z provádění prací na Díle odvolat.</w:t>
      </w:r>
    </w:p>
    <w:p w14:paraId="13A0BADD" w14:textId="0F6734BE" w:rsidR="00253798" w:rsidRDefault="0021161A">
      <w:pPr>
        <w:pStyle w:val="Nadpis2"/>
        <w:keepNext w:val="0"/>
        <w:spacing w:before="120"/>
        <w:ind w:left="709"/>
        <w:rPr>
          <w:b w:val="0"/>
          <w:bCs w:val="0"/>
          <w:smallCaps w:val="0"/>
          <w:lang w:val="cs-CZ"/>
        </w:rPr>
      </w:pPr>
      <w:r w:rsidRPr="00C95058">
        <w:rPr>
          <w:b w:val="0"/>
          <w:bCs w:val="0"/>
          <w:smallCaps w:val="0"/>
          <w:lang w:val="cs-CZ"/>
        </w:rPr>
        <w:t xml:space="preserve">Zhotovitel je povinen písemně oznámit Objednateli informace o porušení nebo o námitkách domnělého porušení jeho smluv s Poddodavateli, a to zejména v případě pozdržení plateb nebo prodlení při provedení plateb Zhotovitele vůči Poddodavateli. Zhotovitel do tří (3) dnů od obdržení oznámení, ve kterém příslušný Poddodavatel namítá takové prodlení Zhotovitele s plněním jeho závazků nebo porušení jeho závazků vyplývajících ze smlouvy </w:t>
      </w:r>
      <w:r w:rsidRPr="00C95058">
        <w:rPr>
          <w:b w:val="0"/>
          <w:bCs w:val="0"/>
          <w:smallCaps w:val="0"/>
          <w:lang w:val="cs-CZ"/>
        </w:rPr>
        <w:lastRenderedPageBreak/>
        <w:t xml:space="preserve">s Poddodavatelem, </w:t>
      </w:r>
      <w:proofErr w:type="gramStart"/>
      <w:r w:rsidRPr="00C95058">
        <w:rPr>
          <w:b w:val="0"/>
          <w:bCs w:val="0"/>
          <w:smallCaps w:val="0"/>
          <w:lang w:val="cs-CZ"/>
        </w:rPr>
        <w:t>doručí</w:t>
      </w:r>
      <w:proofErr w:type="gramEnd"/>
      <w:r w:rsidRPr="00C95058">
        <w:rPr>
          <w:b w:val="0"/>
          <w:bCs w:val="0"/>
          <w:smallCaps w:val="0"/>
          <w:lang w:val="cs-CZ"/>
        </w:rPr>
        <w:t xml:space="preserve"> Zhotovitel takové oznámení Objednateli společně s písemným odůvodněním svého postupu či jiným relevantním právním anebo skutkovým vyjádřením. Objednatel je oprávněn poskytnout plnění, ve kterém je Zhotovitel vůči Poddodavateli v prodlení, přímo dotčenému Poddodavateli namísto Zhotovitele a takto vzniklou pohledávku za Zhotovitelem bez dalšího započíst na plnění poskytované Zhotoviteli dle této Smlouvy.</w:t>
      </w:r>
      <w:bookmarkStart w:id="65" w:name="_Toc151976249"/>
      <w:bookmarkStart w:id="66" w:name="_Toc151989730"/>
      <w:bookmarkStart w:id="67" w:name="_Toc151989858"/>
      <w:bookmarkStart w:id="68" w:name="_Toc389467166"/>
      <w:bookmarkStart w:id="69" w:name="_Ref461795944"/>
    </w:p>
    <w:p w14:paraId="5BD474AB" w14:textId="77777777" w:rsidR="006978CC" w:rsidRPr="00C95058" w:rsidRDefault="0021161A">
      <w:pPr>
        <w:pStyle w:val="Nadpis1"/>
        <w:tabs>
          <w:tab w:val="clear" w:pos="709"/>
        </w:tabs>
        <w:spacing w:before="240"/>
        <w:rPr>
          <w:lang w:val="cs-CZ"/>
        </w:rPr>
      </w:pPr>
      <w:bookmarkStart w:id="70" w:name="_Ref19540846"/>
      <w:bookmarkStart w:id="71" w:name="_Ref92878107"/>
      <w:bookmarkStart w:id="72" w:name="_Ref17359102"/>
      <w:r w:rsidRPr="00C95058">
        <w:rPr>
          <w:lang w:val="cs-CZ"/>
        </w:rPr>
        <w:t>Změny</w:t>
      </w:r>
      <w:bookmarkEnd w:id="70"/>
      <w:bookmarkEnd w:id="71"/>
      <w:r w:rsidRPr="00C95058">
        <w:rPr>
          <w:lang w:val="cs-CZ"/>
        </w:rPr>
        <w:t xml:space="preserve"> </w:t>
      </w:r>
    </w:p>
    <w:p w14:paraId="008CA169" w14:textId="77777777" w:rsidR="006978CC" w:rsidRPr="00C95058" w:rsidRDefault="0021161A">
      <w:pPr>
        <w:pStyle w:val="Nadpis2"/>
        <w:keepNext w:val="0"/>
        <w:spacing w:before="120"/>
        <w:ind w:left="709"/>
        <w:rPr>
          <w:bCs w:val="0"/>
          <w:smallCaps w:val="0"/>
          <w:lang w:val="cs-CZ"/>
        </w:rPr>
      </w:pPr>
      <w:r w:rsidRPr="00C95058">
        <w:rPr>
          <w:bCs w:val="0"/>
          <w:smallCaps w:val="0"/>
          <w:lang w:val="cs-CZ"/>
        </w:rPr>
        <w:t>Rozsah Změny</w:t>
      </w:r>
    </w:p>
    <w:p w14:paraId="2E18F217" w14:textId="6BC96E38"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Objednatel je oprávněn navrhnout provedení Změny kdykoli před vystavením </w:t>
      </w:r>
      <w:r w:rsidR="009F4030" w:rsidRPr="00C95058">
        <w:rPr>
          <w:b w:val="0"/>
          <w:bCs w:val="0"/>
          <w:smallCaps w:val="0"/>
          <w:lang w:val="cs-CZ"/>
        </w:rPr>
        <w:t xml:space="preserve">Protokolu </w:t>
      </w:r>
      <w:r w:rsidR="00CC4AEB" w:rsidRPr="00C95058">
        <w:rPr>
          <w:b w:val="0"/>
          <w:bCs w:val="0"/>
          <w:smallCaps w:val="0"/>
          <w:lang w:val="cs-CZ"/>
        </w:rPr>
        <w:t>o </w:t>
      </w:r>
      <w:r w:rsidR="009F4030" w:rsidRPr="00C95058">
        <w:rPr>
          <w:b w:val="0"/>
          <w:bCs w:val="0"/>
          <w:smallCaps w:val="0"/>
          <w:lang w:val="cs-CZ"/>
        </w:rPr>
        <w:t>úplném dokončení Díla</w:t>
      </w:r>
      <w:r w:rsidR="009F4030" w:rsidRPr="00C95058" w:rsidDel="009F4030">
        <w:rPr>
          <w:b w:val="0"/>
          <w:bCs w:val="0"/>
          <w:smallCaps w:val="0"/>
          <w:lang w:val="cs-CZ"/>
        </w:rPr>
        <w:t xml:space="preserve"> </w:t>
      </w:r>
      <w:r w:rsidRPr="00C95058">
        <w:rPr>
          <w:b w:val="0"/>
          <w:bCs w:val="0"/>
          <w:smallCaps w:val="0"/>
          <w:lang w:val="cs-CZ"/>
        </w:rPr>
        <w:t xml:space="preserve">dle článku </w:t>
      </w:r>
      <w:r w:rsidRPr="00C95058">
        <w:rPr>
          <w:b w:val="0"/>
          <w:bCs w:val="0"/>
          <w:smallCaps w:val="0"/>
          <w:lang w:val="cs-CZ"/>
        </w:rPr>
        <w:fldChar w:fldCharType="begin"/>
      </w:r>
      <w:r w:rsidRPr="00C95058">
        <w:rPr>
          <w:b w:val="0"/>
          <w:bCs w:val="0"/>
          <w:smallCaps w:val="0"/>
          <w:lang w:val="cs-CZ"/>
        </w:rPr>
        <w:instrText xml:space="preserve"> REF _Ref461793243 \r \h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14</w:t>
      </w:r>
      <w:r w:rsidRPr="00C95058">
        <w:rPr>
          <w:b w:val="0"/>
          <w:bCs w:val="0"/>
          <w:smallCaps w:val="0"/>
          <w:lang w:val="cs-CZ"/>
        </w:rPr>
        <w:fldChar w:fldCharType="end"/>
      </w:r>
      <w:r w:rsidRPr="00C95058">
        <w:rPr>
          <w:b w:val="0"/>
          <w:bCs w:val="0"/>
          <w:smallCaps w:val="0"/>
          <w:lang w:val="cs-CZ"/>
        </w:rPr>
        <w:t xml:space="preserve"> této Smlouvy, a to formou (a) pokynu k provedení Změny provedeném na změnovém listu</w:t>
      </w:r>
      <w:r w:rsidR="00A22D84" w:rsidRPr="00C95058">
        <w:rPr>
          <w:b w:val="0"/>
          <w:bCs w:val="0"/>
          <w:smallCaps w:val="0"/>
          <w:lang w:val="cs-CZ"/>
        </w:rPr>
        <w:t xml:space="preserve">, </w:t>
      </w:r>
      <w:r w:rsidR="00F82837" w:rsidRPr="00C95058">
        <w:rPr>
          <w:b w:val="0"/>
          <w:bCs w:val="0"/>
          <w:smallCaps w:val="0"/>
          <w:lang w:val="cs-CZ"/>
        </w:rPr>
        <w:t>jehož vzor</w:t>
      </w:r>
      <w:r w:rsidR="00A22D84" w:rsidRPr="00C95058">
        <w:rPr>
          <w:b w:val="0"/>
          <w:bCs w:val="0"/>
          <w:smallCaps w:val="0"/>
          <w:lang w:val="cs-CZ"/>
        </w:rPr>
        <w:t xml:space="preserve"> </w:t>
      </w:r>
      <w:proofErr w:type="gramStart"/>
      <w:r w:rsidR="00A22D84" w:rsidRPr="00C95058">
        <w:rPr>
          <w:b w:val="0"/>
          <w:bCs w:val="0"/>
          <w:smallCaps w:val="0"/>
          <w:lang w:val="cs-CZ"/>
        </w:rPr>
        <w:t>tvoří</w:t>
      </w:r>
      <w:proofErr w:type="gramEnd"/>
      <w:r w:rsidR="00A22D84" w:rsidRPr="00C95058">
        <w:rPr>
          <w:b w:val="0"/>
          <w:bCs w:val="0"/>
          <w:smallCaps w:val="0"/>
          <w:lang w:val="cs-CZ"/>
        </w:rPr>
        <w:t xml:space="preserve"> </w:t>
      </w:r>
      <w:r w:rsidR="00A22D84" w:rsidRPr="00C95058">
        <w:rPr>
          <w:smallCaps w:val="0"/>
          <w:lang w:val="cs-CZ"/>
        </w:rPr>
        <w:t>Přílohu 12</w:t>
      </w:r>
      <w:r w:rsidR="00A22D84" w:rsidRPr="00C95058">
        <w:rPr>
          <w:b w:val="0"/>
          <w:bCs w:val="0"/>
          <w:smallCaps w:val="0"/>
          <w:lang w:val="cs-CZ"/>
        </w:rPr>
        <w:t xml:space="preserve"> této Smlouvy (</w:t>
      </w:r>
      <w:r w:rsidR="00A547C1" w:rsidRPr="00C95058">
        <w:rPr>
          <w:b w:val="0"/>
          <w:bCs w:val="0"/>
          <w:smallCaps w:val="0"/>
          <w:lang w:val="cs-CZ"/>
        </w:rPr>
        <w:t>"</w:t>
      </w:r>
      <w:r w:rsidR="00A22D84" w:rsidRPr="00C95058">
        <w:rPr>
          <w:smallCaps w:val="0"/>
          <w:lang w:val="cs-CZ"/>
        </w:rPr>
        <w:t>Změnový list</w:t>
      </w:r>
      <w:r w:rsidR="00A547C1" w:rsidRPr="00C95058">
        <w:rPr>
          <w:b w:val="0"/>
          <w:iCs/>
          <w:smallCaps w:val="0"/>
          <w:lang w:val="cs-CZ"/>
        </w:rPr>
        <w:t>"</w:t>
      </w:r>
      <w:r w:rsidR="00A22D84" w:rsidRPr="00C95058">
        <w:rPr>
          <w:b w:val="0"/>
          <w:bCs w:val="0"/>
          <w:smallCaps w:val="0"/>
          <w:lang w:val="cs-CZ"/>
        </w:rPr>
        <w:t>)</w:t>
      </w:r>
      <w:r w:rsidRPr="00C95058">
        <w:rPr>
          <w:b w:val="0"/>
          <w:bCs w:val="0"/>
          <w:smallCaps w:val="0"/>
          <w:lang w:val="cs-CZ"/>
        </w:rPr>
        <w:t xml:space="preserve">, nebo (b) žádosti o předložení návrhu provedení Změny Zhotovitelem. Písemný návrh Zhotovitele na provedení Změny bude v takovém případě </w:t>
      </w:r>
      <w:r w:rsidR="00F3596E" w:rsidRPr="00C95058">
        <w:rPr>
          <w:b w:val="0"/>
          <w:bCs w:val="0"/>
          <w:smallCaps w:val="0"/>
          <w:lang w:val="cs-CZ"/>
        </w:rPr>
        <w:t xml:space="preserve">rovněž </w:t>
      </w:r>
      <w:r w:rsidRPr="00C95058">
        <w:rPr>
          <w:b w:val="0"/>
          <w:bCs w:val="0"/>
          <w:smallCaps w:val="0"/>
          <w:lang w:val="cs-CZ"/>
        </w:rPr>
        <w:t xml:space="preserve">uveden na </w:t>
      </w:r>
      <w:r w:rsidR="002A1281" w:rsidRPr="00C95058">
        <w:rPr>
          <w:b w:val="0"/>
          <w:bCs w:val="0"/>
          <w:smallCaps w:val="0"/>
          <w:lang w:val="cs-CZ"/>
        </w:rPr>
        <w:t xml:space="preserve">Změnovém </w:t>
      </w:r>
      <w:r w:rsidRPr="00C95058">
        <w:rPr>
          <w:b w:val="0"/>
          <w:bCs w:val="0"/>
          <w:smallCaps w:val="0"/>
          <w:lang w:val="cs-CZ"/>
        </w:rPr>
        <w:t>listu. Návrh Zhotovitele na provedení Změny je Zhotovitel oprávněn iniciativně Objednateli učinit i</w:t>
      </w:r>
      <w:r w:rsidR="00772D37" w:rsidRPr="00C95058">
        <w:rPr>
          <w:b w:val="0"/>
          <w:bCs w:val="0"/>
          <w:smallCaps w:val="0"/>
          <w:lang w:val="cs-CZ"/>
        </w:rPr>
        <w:t> </w:t>
      </w:r>
      <w:r w:rsidRPr="00C95058">
        <w:rPr>
          <w:b w:val="0"/>
          <w:bCs w:val="0"/>
          <w:smallCaps w:val="0"/>
          <w:lang w:val="cs-CZ"/>
        </w:rPr>
        <w:t>bez žádosti Objednatele. Případná Změna může zahrnovat:</w:t>
      </w:r>
    </w:p>
    <w:p w14:paraId="0E0C37FF" w14:textId="1D759217" w:rsidR="006978CC" w:rsidRPr="00C95058" w:rsidRDefault="0021161A" w:rsidP="00487FF3">
      <w:pPr>
        <w:pStyle w:val="Normal2"/>
        <w:widowControl w:val="0"/>
        <w:numPr>
          <w:ilvl w:val="0"/>
          <w:numId w:val="27"/>
        </w:numPr>
        <w:ind w:left="1276" w:hanging="567"/>
        <w:rPr>
          <w:lang w:val="cs-CZ"/>
        </w:rPr>
      </w:pPr>
      <w:r w:rsidRPr="00C95058">
        <w:rPr>
          <w:lang w:val="cs-CZ"/>
        </w:rPr>
        <w:t>změny množství kterékoliv položky Prací uvedené ve Smlouvě</w:t>
      </w:r>
      <w:r w:rsidR="00BC1DAD" w:rsidRPr="00C95058">
        <w:rPr>
          <w:lang w:val="cs-CZ"/>
        </w:rPr>
        <w:t xml:space="preserve"> v souladu s výhradou tzv.</w:t>
      </w:r>
      <w:r w:rsidR="00A6754C" w:rsidRPr="00C95058">
        <w:rPr>
          <w:lang w:val="cs-CZ"/>
        </w:rPr>
        <w:t> </w:t>
      </w:r>
      <w:r w:rsidR="00BC1DAD" w:rsidRPr="00C95058">
        <w:rPr>
          <w:lang w:val="cs-CZ"/>
        </w:rPr>
        <w:t>měření</w:t>
      </w:r>
      <w:r w:rsidRPr="00C95058">
        <w:rPr>
          <w:lang w:val="cs-CZ"/>
        </w:rPr>
        <w:t>,</w:t>
      </w:r>
    </w:p>
    <w:p w14:paraId="05CCF63D" w14:textId="77777777" w:rsidR="006978CC" w:rsidRPr="00C95058" w:rsidRDefault="0021161A" w:rsidP="00487FF3">
      <w:pPr>
        <w:pStyle w:val="Normal2"/>
        <w:widowControl w:val="0"/>
        <w:numPr>
          <w:ilvl w:val="0"/>
          <w:numId w:val="27"/>
        </w:numPr>
        <w:ind w:left="1276" w:hanging="567"/>
        <w:rPr>
          <w:lang w:val="cs-CZ"/>
        </w:rPr>
      </w:pPr>
      <w:r w:rsidRPr="00C95058">
        <w:rPr>
          <w:lang w:val="cs-CZ"/>
        </w:rPr>
        <w:t>změny kvality nebo jiných vlastností některé položky Prací</w:t>
      </w:r>
      <w:r w:rsidR="00D92ED2" w:rsidRPr="00C95058">
        <w:rPr>
          <w:lang w:val="cs-CZ"/>
        </w:rPr>
        <w:t>, avšak vždy ve prospěch Objednatele</w:t>
      </w:r>
      <w:r w:rsidRPr="00C95058">
        <w:rPr>
          <w:lang w:val="cs-CZ"/>
        </w:rPr>
        <w:t>,</w:t>
      </w:r>
    </w:p>
    <w:p w14:paraId="230F2DA8" w14:textId="02E14523" w:rsidR="006978CC" w:rsidRPr="00C95058" w:rsidRDefault="0021161A" w:rsidP="00487FF3">
      <w:pPr>
        <w:pStyle w:val="Normal2"/>
        <w:widowControl w:val="0"/>
        <w:numPr>
          <w:ilvl w:val="0"/>
          <w:numId w:val="27"/>
        </w:numPr>
        <w:ind w:left="1276" w:hanging="567"/>
        <w:rPr>
          <w:lang w:val="cs-CZ"/>
        </w:rPr>
      </w:pPr>
      <w:r w:rsidRPr="00C95058">
        <w:rPr>
          <w:lang w:val="cs-CZ"/>
        </w:rPr>
        <w:t>změny v úrovních, umístěních a/</w:t>
      </w:r>
      <w:r w:rsidR="00A6754C" w:rsidRPr="00C95058">
        <w:rPr>
          <w:lang w:val="cs-CZ"/>
        </w:rPr>
        <w:t xml:space="preserve"> </w:t>
      </w:r>
      <w:r w:rsidRPr="00C95058">
        <w:rPr>
          <w:lang w:val="cs-CZ"/>
        </w:rPr>
        <w:t>nebo rozměrů některé části Díla,</w:t>
      </w:r>
    </w:p>
    <w:p w14:paraId="18575DAA" w14:textId="77777777" w:rsidR="006978CC" w:rsidRPr="00C95058" w:rsidRDefault="0021161A" w:rsidP="00487FF3">
      <w:pPr>
        <w:pStyle w:val="Normal2"/>
        <w:widowControl w:val="0"/>
        <w:numPr>
          <w:ilvl w:val="0"/>
          <w:numId w:val="27"/>
        </w:numPr>
        <w:ind w:left="1276" w:hanging="567"/>
        <w:rPr>
          <w:lang w:val="cs-CZ"/>
        </w:rPr>
      </w:pPr>
      <w:r w:rsidRPr="00C95058">
        <w:rPr>
          <w:lang w:val="cs-CZ"/>
        </w:rPr>
        <w:t>vypuštění některých Prací, nebo i celého stavebního objektu</w:t>
      </w:r>
      <w:r w:rsidR="00D92ED2" w:rsidRPr="00C95058">
        <w:rPr>
          <w:lang w:val="cs-CZ"/>
        </w:rPr>
        <w:t xml:space="preserve"> na základě objektivních nepředvídaných skutečností</w:t>
      </w:r>
      <w:r w:rsidRPr="00C95058">
        <w:rPr>
          <w:lang w:val="cs-CZ"/>
        </w:rPr>
        <w:t>,</w:t>
      </w:r>
    </w:p>
    <w:p w14:paraId="6AB0F37F" w14:textId="45EE9CAD" w:rsidR="006978CC" w:rsidRPr="00C95058" w:rsidRDefault="0021161A" w:rsidP="00487FF3">
      <w:pPr>
        <w:pStyle w:val="Normal2"/>
        <w:widowControl w:val="0"/>
        <w:numPr>
          <w:ilvl w:val="0"/>
          <w:numId w:val="27"/>
        </w:numPr>
        <w:ind w:left="1276" w:hanging="567"/>
        <w:rPr>
          <w:lang w:val="cs-CZ"/>
        </w:rPr>
      </w:pPr>
      <w:r w:rsidRPr="00C95058">
        <w:rPr>
          <w:lang w:val="cs-CZ"/>
        </w:rPr>
        <w:t>jakékoli</w:t>
      </w:r>
      <w:r w:rsidR="00A6754C" w:rsidRPr="00C95058">
        <w:rPr>
          <w:lang w:val="cs-CZ"/>
        </w:rPr>
        <w:t xml:space="preserve"> </w:t>
      </w:r>
      <w:r w:rsidRPr="00C95058">
        <w:rPr>
          <w:lang w:val="cs-CZ"/>
        </w:rPr>
        <w:t>dodatečné Práce</w:t>
      </w:r>
      <w:r w:rsidR="00183BD5" w:rsidRPr="00C95058">
        <w:rPr>
          <w:lang w:val="cs-CZ"/>
        </w:rPr>
        <w:t xml:space="preserve"> anebo </w:t>
      </w:r>
      <w:r w:rsidRPr="00C95058">
        <w:rPr>
          <w:lang w:val="cs-CZ"/>
        </w:rPr>
        <w:t>materiály potřebné k provedení Díla, včetně Dokumentace Zhotovitele, jakýchkoliv zkoušek nebo průzkumných prací</w:t>
      </w:r>
      <w:r w:rsidR="00D92ED2" w:rsidRPr="00C95058">
        <w:rPr>
          <w:lang w:val="cs-CZ"/>
        </w:rPr>
        <w:t>, vše na</w:t>
      </w:r>
      <w:r w:rsidR="00A6754C" w:rsidRPr="00C95058">
        <w:rPr>
          <w:lang w:val="cs-CZ"/>
        </w:rPr>
        <w:t> </w:t>
      </w:r>
      <w:r w:rsidR="00D92ED2" w:rsidRPr="00C95058">
        <w:rPr>
          <w:lang w:val="cs-CZ"/>
        </w:rPr>
        <w:t>základě objektivních nepředvídaných skutečností</w:t>
      </w:r>
      <w:r w:rsidRPr="00C95058">
        <w:rPr>
          <w:lang w:val="cs-CZ"/>
        </w:rPr>
        <w:t xml:space="preserve">, </w:t>
      </w:r>
    </w:p>
    <w:p w14:paraId="217A4231" w14:textId="77777777" w:rsidR="006978CC" w:rsidRPr="00C95058" w:rsidRDefault="0021161A" w:rsidP="00487FF3">
      <w:pPr>
        <w:pStyle w:val="Normal2"/>
        <w:widowControl w:val="0"/>
        <w:numPr>
          <w:ilvl w:val="0"/>
          <w:numId w:val="27"/>
        </w:numPr>
        <w:ind w:left="1276" w:hanging="567"/>
        <w:rPr>
          <w:lang w:val="cs-CZ"/>
        </w:rPr>
      </w:pPr>
      <w:r w:rsidRPr="00C95058">
        <w:rPr>
          <w:lang w:val="cs-CZ"/>
        </w:rPr>
        <w:t>změny v pořadí nebo v časovém rozvržení realizace Díla,</w:t>
      </w:r>
    </w:p>
    <w:p w14:paraId="6A4A14EF" w14:textId="77777777" w:rsidR="006978CC" w:rsidRPr="00C95058" w:rsidRDefault="0021161A" w:rsidP="00487FF3">
      <w:pPr>
        <w:pStyle w:val="Normal2"/>
        <w:widowControl w:val="0"/>
        <w:numPr>
          <w:ilvl w:val="0"/>
          <w:numId w:val="27"/>
        </w:numPr>
        <w:ind w:left="1276" w:hanging="567"/>
        <w:rPr>
          <w:lang w:val="cs-CZ"/>
        </w:rPr>
      </w:pPr>
      <w:r w:rsidRPr="00C95058">
        <w:rPr>
          <w:lang w:val="cs-CZ"/>
        </w:rPr>
        <w:t>změny, jejichž nezbytnost byla zjištěná při realizaci Díla, a které nebyly v době uzavření Smlouvy známy, Zhotovitel je nezavinil ani nemohl předvídat, přičemž mají vliv na Cenu díla, a</w:t>
      </w:r>
    </w:p>
    <w:p w14:paraId="37120B70" w14:textId="70DF23A6" w:rsidR="006978CC" w:rsidRPr="00C95058" w:rsidRDefault="0021161A" w:rsidP="00487FF3">
      <w:pPr>
        <w:pStyle w:val="Normal2"/>
        <w:widowControl w:val="0"/>
        <w:numPr>
          <w:ilvl w:val="0"/>
          <w:numId w:val="27"/>
        </w:numPr>
        <w:ind w:left="1276" w:hanging="567"/>
        <w:rPr>
          <w:lang w:val="cs-CZ"/>
        </w:rPr>
      </w:pPr>
      <w:r w:rsidRPr="00C95058">
        <w:rPr>
          <w:lang w:val="cs-CZ"/>
        </w:rPr>
        <w:t>změny nezbytné v důsledku zjištění při realizac</w:t>
      </w:r>
      <w:r w:rsidR="00CC4AEB" w:rsidRPr="00C95058">
        <w:rPr>
          <w:lang w:val="cs-CZ"/>
        </w:rPr>
        <w:t>i</w:t>
      </w:r>
      <w:r w:rsidRPr="00C95058">
        <w:rPr>
          <w:lang w:val="cs-CZ"/>
        </w:rPr>
        <w:t xml:space="preserve"> Díla, že skutečné okolnosti jsou odlišné od dokumentace předané Objednatelem.</w:t>
      </w:r>
    </w:p>
    <w:p w14:paraId="4A4D8FC5" w14:textId="38FBD0C7" w:rsidR="00714149" w:rsidRPr="00C95058" w:rsidRDefault="0021161A">
      <w:pPr>
        <w:pStyle w:val="Normal2"/>
        <w:widowControl w:val="0"/>
        <w:tabs>
          <w:tab w:val="center" w:pos="567"/>
        </w:tabs>
        <w:ind w:left="709"/>
        <w:rPr>
          <w:lang w:val="cs-CZ"/>
        </w:rPr>
      </w:pPr>
      <w:r w:rsidRPr="00C95058">
        <w:rPr>
          <w:lang w:val="cs-CZ"/>
        </w:rPr>
        <w:t xml:space="preserve">Zhotovitel nesmí provádět žádné změny a/nebo úpravy Díla, pokud a dokud Objednatel nevydá </w:t>
      </w:r>
      <w:r w:rsidR="00CD338F" w:rsidRPr="00C95058">
        <w:rPr>
          <w:lang w:val="cs-CZ"/>
        </w:rPr>
        <w:t>Změnový list</w:t>
      </w:r>
      <w:r w:rsidRPr="00C95058">
        <w:rPr>
          <w:lang w:val="cs-CZ"/>
        </w:rPr>
        <w:t xml:space="preserve">. </w:t>
      </w:r>
      <w:r w:rsidR="00607BDB" w:rsidRPr="00C95058">
        <w:rPr>
          <w:lang w:val="cs-CZ"/>
        </w:rPr>
        <w:t>Postup dle článku 9.9 této Smlouvy tím není dotčen.</w:t>
      </w:r>
    </w:p>
    <w:p w14:paraId="1C91485E" w14:textId="77777777" w:rsidR="006978CC" w:rsidRPr="00C95058" w:rsidRDefault="0021161A">
      <w:pPr>
        <w:pStyle w:val="Nadpis2"/>
        <w:keepNext w:val="0"/>
        <w:spacing w:before="120"/>
        <w:ind w:left="709"/>
        <w:rPr>
          <w:b w:val="0"/>
          <w:bCs w:val="0"/>
          <w:smallCaps w:val="0"/>
          <w:lang w:val="cs-CZ"/>
        </w:rPr>
      </w:pPr>
      <w:bookmarkStart w:id="73" w:name="_Ref17758240"/>
      <w:r w:rsidRPr="00C95058">
        <w:rPr>
          <w:bCs w:val="0"/>
          <w:smallCaps w:val="0"/>
          <w:lang w:val="cs-CZ"/>
        </w:rPr>
        <w:t>Návrh provedení Změny</w:t>
      </w:r>
    </w:p>
    <w:p w14:paraId="43012B81" w14:textId="34B2F386" w:rsidR="0030131D" w:rsidRPr="00C95058" w:rsidRDefault="0030131D" w:rsidP="0030131D">
      <w:pPr>
        <w:pStyle w:val="Nadpis2"/>
        <w:keepNext w:val="0"/>
        <w:numPr>
          <w:ilvl w:val="0"/>
          <w:numId w:val="0"/>
        </w:numPr>
        <w:spacing w:before="120"/>
        <w:ind w:left="709"/>
        <w:rPr>
          <w:b w:val="0"/>
          <w:bCs w:val="0"/>
          <w:smallCaps w:val="0"/>
          <w:lang w:val="cs-CZ"/>
        </w:rPr>
      </w:pPr>
      <w:r w:rsidRPr="00C95058">
        <w:rPr>
          <w:b w:val="0"/>
          <w:bCs w:val="0"/>
          <w:smallCaps w:val="0"/>
          <w:lang w:val="cs-CZ"/>
        </w:rPr>
        <w:t>Strana, která navrhla provedení Změny vystaví návrh Změnového listu opatřeného registračním číslem, které zjistí (telefonicky, e-</w:t>
      </w:r>
      <w:proofErr w:type="gramStart"/>
      <w:r w:rsidRPr="00C95058">
        <w:rPr>
          <w:b w:val="0"/>
          <w:bCs w:val="0"/>
          <w:smallCaps w:val="0"/>
          <w:lang w:val="cs-CZ"/>
        </w:rPr>
        <w:t>mailem,</w:t>
      </w:r>
      <w:proofErr w:type="gramEnd"/>
      <w:r w:rsidRPr="00C95058">
        <w:rPr>
          <w:b w:val="0"/>
          <w:bCs w:val="0"/>
          <w:smallCaps w:val="0"/>
          <w:lang w:val="cs-CZ"/>
        </w:rPr>
        <w:t xml:space="preserve"> apod.) v evidenci Změn u Zhotovitele ve smyslu článku </w:t>
      </w:r>
      <w:r w:rsidRPr="00C95058">
        <w:rPr>
          <w:b w:val="0"/>
          <w:bCs w:val="0"/>
          <w:smallCaps w:val="0"/>
          <w:lang w:val="cs-CZ"/>
        </w:rPr>
        <w:fldChar w:fldCharType="begin"/>
      </w:r>
      <w:r w:rsidRPr="00C95058">
        <w:rPr>
          <w:b w:val="0"/>
          <w:bCs w:val="0"/>
          <w:smallCaps w:val="0"/>
          <w:lang w:val="cs-CZ"/>
        </w:rPr>
        <w:instrText xml:space="preserve"> REF _Ref92881519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9.6</w:t>
      </w:r>
      <w:r w:rsidRPr="00C95058">
        <w:rPr>
          <w:b w:val="0"/>
          <w:bCs w:val="0"/>
          <w:smallCaps w:val="0"/>
          <w:lang w:val="cs-CZ"/>
        </w:rPr>
        <w:fldChar w:fldCharType="end"/>
      </w:r>
      <w:r w:rsidRPr="00C95058">
        <w:rPr>
          <w:b w:val="0"/>
          <w:bCs w:val="0"/>
          <w:smallCaps w:val="0"/>
          <w:lang w:val="cs-CZ"/>
        </w:rPr>
        <w:t xml:space="preserve"> Smlouvy. Tento návrh společně s veškerými dostupnými podklady předá TDS, který následně neprodleně zajistí distribuci Změnového listu a jeho projednáni s ostatními Stranami</w:t>
      </w:r>
      <w:r w:rsidR="00864E97" w:rsidRPr="00C95058">
        <w:rPr>
          <w:b w:val="0"/>
          <w:bCs w:val="0"/>
          <w:smallCaps w:val="0"/>
          <w:lang w:val="cs-CZ"/>
        </w:rPr>
        <w:t xml:space="preserve">, </w:t>
      </w:r>
      <w:r w:rsidRPr="00C95058">
        <w:rPr>
          <w:b w:val="0"/>
          <w:bCs w:val="0"/>
          <w:smallCaps w:val="0"/>
          <w:lang w:val="cs-CZ"/>
        </w:rPr>
        <w:t xml:space="preserve">včetně </w:t>
      </w:r>
      <w:r w:rsidR="00864E97" w:rsidRPr="00C95058">
        <w:rPr>
          <w:b w:val="0"/>
          <w:bCs w:val="0"/>
          <w:smallCaps w:val="0"/>
          <w:lang w:val="cs-CZ"/>
        </w:rPr>
        <w:t xml:space="preserve">případného </w:t>
      </w:r>
      <w:r w:rsidRPr="00C95058">
        <w:rPr>
          <w:b w:val="0"/>
          <w:bCs w:val="0"/>
          <w:smallCaps w:val="0"/>
          <w:lang w:val="cs-CZ"/>
        </w:rPr>
        <w:t>projednání s</w:t>
      </w:r>
      <w:r w:rsidR="00D7503D" w:rsidRPr="00C95058">
        <w:rPr>
          <w:b w:val="0"/>
          <w:bCs w:val="0"/>
          <w:smallCaps w:val="0"/>
          <w:lang w:val="cs-CZ"/>
        </w:rPr>
        <w:t> </w:t>
      </w:r>
      <w:r w:rsidR="00864E97" w:rsidRPr="00C95058">
        <w:rPr>
          <w:b w:val="0"/>
          <w:bCs w:val="0"/>
          <w:smallCaps w:val="0"/>
          <w:lang w:val="cs-CZ"/>
        </w:rPr>
        <w:t>a</w:t>
      </w:r>
      <w:r w:rsidR="00D7503D" w:rsidRPr="00C95058">
        <w:rPr>
          <w:b w:val="0"/>
          <w:bCs w:val="0"/>
          <w:smallCaps w:val="0"/>
          <w:lang w:val="cs-CZ"/>
        </w:rPr>
        <w:t>utorským dozorem</w:t>
      </w:r>
      <w:r w:rsidR="00864E97" w:rsidRPr="00C95058">
        <w:rPr>
          <w:b w:val="0"/>
          <w:bCs w:val="0"/>
          <w:smallCaps w:val="0"/>
          <w:lang w:val="cs-CZ"/>
        </w:rPr>
        <w:t xml:space="preserve"> projektanta</w:t>
      </w:r>
      <w:r w:rsidRPr="00C95058">
        <w:rPr>
          <w:b w:val="0"/>
          <w:bCs w:val="0"/>
          <w:smallCaps w:val="0"/>
          <w:lang w:val="cs-CZ"/>
        </w:rPr>
        <w:t>.</w:t>
      </w:r>
    </w:p>
    <w:p w14:paraId="5FB48020" w14:textId="4E6C30B8" w:rsidR="00D7503D" w:rsidRPr="00C95058" w:rsidRDefault="0030131D" w:rsidP="0030131D">
      <w:pPr>
        <w:pStyle w:val="Nadpis2"/>
        <w:keepNext w:val="0"/>
        <w:numPr>
          <w:ilvl w:val="0"/>
          <w:numId w:val="0"/>
        </w:numPr>
        <w:spacing w:before="120"/>
        <w:ind w:left="709"/>
        <w:rPr>
          <w:b w:val="0"/>
          <w:bCs w:val="0"/>
          <w:smallCaps w:val="0"/>
          <w:lang w:val="cs-CZ"/>
        </w:rPr>
      </w:pPr>
      <w:r w:rsidRPr="00C95058">
        <w:rPr>
          <w:b w:val="0"/>
          <w:bCs w:val="0"/>
          <w:smallCaps w:val="0"/>
          <w:lang w:val="cs-CZ"/>
        </w:rPr>
        <w:t>V rámci projednání s</w:t>
      </w:r>
      <w:r w:rsidR="00D7503D" w:rsidRPr="00C95058">
        <w:rPr>
          <w:b w:val="0"/>
          <w:bCs w:val="0"/>
          <w:smallCaps w:val="0"/>
          <w:lang w:val="cs-CZ"/>
        </w:rPr>
        <w:t xml:space="preserve">e Zhotovitelem </w:t>
      </w:r>
      <w:r w:rsidRPr="00C95058">
        <w:rPr>
          <w:b w:val="0"/>
          <w:bCs w:val="0"/>
          <w:smallCaps w:val="0"/>
          <w:lang w:val="cs-CZ"/>
        </w:rPr>
        <w:t xml:space="preserve">požádá </w:t>
      </w:r>
      <w:r w:rsidR="00D7503D" w:rsidRPr="00C95058">
        <w:rPr>
          <w:b w:val="0"/>
          <w:bCs w:val="0"/>
          <w:smallCaps w:val="0"/>
          <w:lang w:val="cs-CZ"/>
        </w:rPr>
        <w:t>TDS Z</w:t>
      </w:r>
      <w:r w:rsidRPr="00C95058">
        <w:rPr>
          <w:b w:val="0"/>
          <w:bCs w:val="0"/>
          <w:smallCaps w:val="0"/>
          <w:lang w:val="cs-CZ"/>
        </w:rPr>
        <w:t>hotovitele, aby písemně doplnil, a</w:t>
      </w:r>
      <w:r w:rsidR="00A6754C" w:rsidRPr="00C95058">
        <w:rPr>
          <w:b w:val="0"/>
          <w:bCs w:val="0"/>
          <w:smallCaps w:val="0"/>
          <w:lang w:val="cs-CZ"/>
        </w:rPr>
        <w:t> </w:t>
      </w:r>
      <w:r w:rsidRPr="00C95058">
        <w:rPr>
          <w:b w:val="0"/>
          <w:bCs w:val="0"/>
          <w:smallCaps w:val="0"/>
          <w:lang w:val="cs-CZ"/>
        </w:rPr>
        <w:t>to</w:t>
      </w:r>
      <w:r w:rsidR="00A6754C" w:rsidRPr="00C95058">
        <w:rPr>
          <w:b w:val="0"/>
          <w:bCs w:val="0"/>
          <w:smallCaps w:val="0"/>
          <w:lang w:val="cs-CZ"/>
        </w:rPr>
        <w:t> </w:t>
      </w:r>
      <w:r w:rsidRPr="00C95058">
        <w:rPr>
          <w:b w:val="0"/>
          <w:bCs w:val="0"/>
          <w:smallCaps w:val="0"/>
          <w:lang w:val="cs-CZ"/>
        </w:rPr>
        <w:t xml:space="preserve">nejpozději do </w:t>
      </w:r>
      <w:r w:rsidR="003C5EF4" w:rsidRPr="00C95058">
        <w:rPr>
          <w:b w:val="0"/>
          <w:bCs w:val="0"/>
          <w:smallCaps w:val="0"/>
          <w:lang w:val="cs-CZ"/>
        </w:rPr>
        <w:t>čtyř</w:t>
      </w:r>
      <w:r w:rsidR="00D7503D" w:rsidRPr="00C95058">
        <w:rPr>
          <w:b w:val="0"/>
          <w:bCs w:val="0"/>
          <w:smallCaps w:val="0"/>
          <w:lang w:val="cs-CZ"/>
        </w:rPr>
        <w:t xml:space="preserve"> (</w:t>
      </w:r>
      <w:r w:rsidR="003C5EF4" w:rsidRPr="00C95058">
        <w:rPr>
          <w:b w:val="0"/>
          <w:bCs w:val="0"/>
          <w:smallCaps w:val="0"/>
          <w:lang w:val="cs-CZ"/>
        </w:rPr>
        <w:t>4</w:t>
      </w:r>
      <w:r w:rsidR="00D7503D" w:rsidRPr="00C95058">
        <w:rPr>
          <w:b w:val="0"/>
          <w:bCs w:val="0"/>
          <w:smallCaps w:val="0"/>
          <w:lang w:val="cs-CZ"/>
        </w:rPr>
        <w:t>)</w:t>
      </w:r>
      <w:r w:rsidRPr="00C95058">
        <w:rPr>
          <w:b w:val="0"/>
          <w:bCs w:val="0"/>
          <w:smallCaps w:val="0"/>
          <w:lang w:val="cs-CZ"/>
        </w:rPr>
        <w:t xml:space="preserve"> pracovních dnů od předání </w:t>
      </w:r>
      <w:r w:rsidR="00D7503D" w:rsidRPr="00C95058">
        <w:rPr>
          <w:b w:val="0"/>
          <w:bCs w:val="0"/>
          <w:smallCaps w:val="0"/>
          <w:lang w:val="cs-CZ"/>
        </w:rPr>
        <w:t>Změnového listu</w:t>
      </w:r>
      <w:r w:rsidRPr="00C95058">
        <w:rPr>
          <w:b w:val="0"/>
          <w:bCs w:val="0"/>
          <w:smallCaps w:val="0"/>
          <w:lang w:val="cs-CZ"/>
        </w:rPr>
        <w:t>, následující údaje a</w:t>
      </w:r>
      <w:r w:rsidR="00A6754C" w:rsidRPr="00C95058">
        <w:rPr>
          <w:b w:val="0"/>
          <w:bCs w:val="0"/>
          <w:smallCaps w:val="0"/>
          <w:lang w:val="cs-CZ"/>
        </w:rPr>
        <w:t> </w:t>
      </w:r>
      <w:r w:rsidRPr="00C95058">
        <w:rPr>
          <w:b w:val="0"/>
          <w:bCs w:val="0"/>
          <w:smallCaps w:val="0"/>
          <w:lang w:val="cs-CZ"/>
        </w:rPr>
        <w:t>přílohy:</w:t>
      </w:r>
    </w:p>
    <w:p w14:paraId="612E385A" w14:textId="6596E483" w:rsidR="00D7503D" w:rsidRPr="00C95058" w:rsidRDefault="00D7503D" w:rsidP="00487FF3">
      <w:pPr>
        <w:pStyle w:val="Normal2"/>
        <w:widowControl w:val="0"/>
        <w:numPr>
          <w:ilvl w:val="0"/>
          <w:numId w:val="29"/>
        </w:numPr>
        <w:tabs>
          <w:tab w:val="clear" w:pos="2153"/>
          <w:tab w:val="num" w:pos="1276"/>
        </w:tabs>
        <w:ind w:left="1276" w:hanging="567"/>
        <w:rPr>
          <w:lang w:val="cs-CZ"/>
        </w:rPr>
      </w:pPr>
      <w:r w:rsidRPr="00C95058">
        <w:rPr>
          <w:lang w:val="cs-CZ"/>
        </w:rPr>
        <w:t xml:space="preserve">popis navrhovaných Prací, které je třeba provést, a postup jejich provedení, </w:t>
      </w:r>
      <w:proofErr w:type="spellStart"/>
      <w:r w:rsidRPr="00C95058">
        <w:rPr>
          <w:lang w:val="cs-CZ"/>
        </w:rPr>
        <w:t>příadně</w:t>
      </w:r>
      <w:proofErr w:type="spellEnd"/>
      <w:r w:rsidRPr="00C95058">
        <w:rPr>
          <w:lang w:val="cs-CZ"/>
        </w:rPr>
        <w:t xml:space="preserve"> dopad do jiných </w:t>
      </w:r>
      <w:r w:rsidR="00864E97" w:rsidRPr="00C95058">
        <w:rPr>
          <w:lang w:val="cs-CZ"/>
        </w:rPr>
        <w:t>Prací</w:t>
      </w:r>
      <w:r w:rsidRPr="00C95058">
        <w:rPr>
          <w:lang w:val="cs-CZ"/>
        </w:rPr>
        <w:t xml:space="preserve"> stavebních objektů nebo provozních souborů (celků);</w:t>
      </w:r>
    </w:p>
    <w:p w14:paraId="6DF90142" w14:textId="22C372F7" w:rsidR="00D7503D" w:rsidRPr="00C95058" w:rsidRDefault="00D7503D" w:rsidP="00487FF3">
      <w:pPr>
        <w:pStyle w:val="Normal2"/>
        <w:widowControl w:val="0"/>
        <w:numPr>
          <w:ilvl w:val="0"/>
          <w:numId w:val="29"/>
        </w:numPr>
        <w:tabs>
          <w:tab w:val="clear" w:pos="2153"/>
          <w:tab w:val="num" w:pos="1276"/>
          <w:tab w:val="left" w:pos="5954"/>
        </w:tabs>
        <w:ind w:left="1276" w:hanging="567"/>
        <w:rPr>
          <w:lang w:val="cs-CZ"/>
        </w:rPr>
      </w:pPr>
      <w:r w:rsidRPr="00C95058">
        <w:rPr>
          <w:lang w:val="cs-CZ"/>
        </w:rPr>
        <w:t>Pevnou cenu, která představuje vícepráce nebo méněpráce dle tohoto požadavku, doloženou oceněným výkazem výměr</w:t>
      </w:r>
      <w:r w:rsidR="00FD2E4F" w:rsidRPr="00C95058">
        <w:rPr>
          <w:lang w:val="cs-CZ"/>
        </w:rPr>
        <w:t xml:space="preserve"> (soupisem prací)</w:t>
      </w:r>
      <w:r w:rsidRPr="00C95058">
        <w:rPr>
          <w:lang w:val="cs-CZ"/>
        </w:rPr>
        <w:t xml:space="preserve"> zpracovaným obdobným způsobem, jak je uvedeno v zadávací dokumentaci</w:t>
      </w:r>
      <w:r w:rsidR="005F4687" w:rsidRPr="00C95058">
        <w:rPr>
          <w:lang w:val="cs-CZ"/>
        </w:rPr>
        <w:t xml:space="preserve"> </w:t>
      </w:r>
      <w:proofErr w:type="spellStart"/>
      <w:r w:rsidR="005F4687" w:rsidRPr="00C95058">
        <w:rPr>
          <w:lang w:val="cs-CZ"/>
        </w:rPr>
        <w:t>Zadávácího</w:t>
      </w:r>
      <w:proofErr w:type="spellEnd"/>
      <w:r w:rsidR="005F4687" w:rsidRPr="00C95058">
        <w:rPr>
          <w:lang w:val="cs-CZ"/>
        </w:rPr>
        <w:t xml:space="preserve"> řízení</w:t>
      </w:r>
      <w:r w:rsidRPr="00C95058">
        <w:rPr>
          <w:lang w:val="cs-CZ"/>
        </w:rPr>
        <w:t xml:space="preserve">, a ocenění položek </w:t>
      </w:r>
      <w:r w:rsidRPr="00C95058">
        <w:rPr>
          <w:lang w:val="cs-CZ"/>
        </w:rPr>
        <w:lastRenderedPageBreak/>
        <w:t xml:space="preserve">Změny postupem dle článku </w:t>
      </w:r>
      <w:r w:rsidRPr="00C95058">
        <w:rPr>
          <w:lang w:val="cs-CZ"/>
        </w:rPr>
        <w:fldChar w:fldCharType="begin"/>
      </w:r>
      <w:r w:rsidRPr="00C95058">
        <w:rPr>
          <w:lang w:val="cs-CZ"/>
        </w:rPr>
        <w:instrText xml:space="preserve"> REF _Ref22814727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9.5</w:t>
      </w:r>
      <w:r w:rsidRPr="00C95058">
        <w:rPr>
          <w:lang w:val="cs-CZ"/>
        </w:rPr>
        <w:fldChar w:fldCharType="end"/>
      </w:r>
      <w:r w:rsidRPr="00C95058">
        <w:rPr>
          <w:lang w:val="cs-CZ"/>
        </w:rPr>
        <w:t xml:space="preserve"> této Smlouvy, a to včetně ceny za případnou úpravu Projektové dokumentace;</w:t>
      </w:r>
    </w:p>
    <w:p w14:paraId="37DB4E65" w14:textId="2BCD0D05" w:rsidR="00D7503D" w:rsidRPr="00C95058" w:rsidRDefault="00D7503D" w:rsidP="00487FF3">
      <w:pPr>
        <w:pStyle w:val="Normal2"/>
        <w:widowControl w:val="0"/>
        <w:numPr>
          <w:ilvl w:val="0"/>
          <w:numId w:val="29"/>
        </w:numPr>
        <w:tabs>
          <w:tab w:val="clear" w:pos="2153"/>
          <w:tab w:val="num" w:pos="1276"/>
        </w:tabs>
        <w:ind w:left="1276" w:hanging="567"/>
        <w:rPr>
          <w:lang w:val="cs-CZ"/>
        </w:rPr>
      </w:pPr>
      <w:r w:rsidRPr="00C95058">
        <w:rPr>
          <w:lang w:val="cs-CZ"/>
        </w:rPr>
        <w:t>návrh Zhotovitele na případné úpravy Rozpočtu, pokud v důsledku Změny dojde k úpravě položek Rozpočtu, a to včetně přehledného porovnání původního a upraveného Rozpočtu, a</w:t>
      </w:r>
    </w:p>
    <w:p w14:paraId="0F5FF5AC" w14:textId="0FA4C3E1" w:rsidR="00D7503D" w:rsidRPr="00C95058" w:rsidRDefault="00D7503D" w:rsidP="00487FF3">
      <w:pPr>
        <w:pStyle w:val="Normal2"/>
        <w:widowControl w:val="0"/>
        <w:numPr>
          <w:ilvl w:val="0"/>
          <w:numId w:val="29"/>
        </w:numPr>
        <w:tabs>
          <w:tab w:val="clear" w:pos="2153"/>
          <w:tab w:val="num" w:pos="1276"/>
        </w:tabs>
        <w:ind w:left="1276" w:hanging="567"/>
        <w:rPr>
          <w:lang w:val="cs-CZ"/>
        </w:rPr>
      </w:pPr>
      <w:r w:rsidRPr="00C95058">
        <w:rPr>
          <w:lang w:val="cs-CZ"/>
        </w:rPr>
        <w:t>pevný termín (lhůtu), ve které je schopen práce nebo dodávky provést, případně návrh Zhotovitele na případné úpravy Platebního kalendáře a Harmonogramu prací</w:t>
      </w:r>
      <w:r w:rsidR="00BB2B3D" w:rsidRPr="00C95058">
        <w:rPr>
          <w:lang w:val="cs-CZ"/>
        </w:rPr>
        <w:t>, respektive Přehledu milníků</w:t>
      </w:r>
      <w:r w:rsidRPr="00C95058">
        <w:rPr>
          <w:lang w:val="cs-CZ"/>
        </w:rPr>
        <w:t xml:space="preserve"> včetně závazných lhůt a dílčích milníků, pokud na ně bude mít provedení Změny vliv;</w:t>
      </w:r>
    </w:p>
    <w:p w14:paraId="1B5DA911" w14:textId="3CCDAB45" w:rsidR="00D7503D" w:rsidRPr="00C95058" w:rsidRDefault="00D7503D" w:rsidP="00487FF3">
      <w:pPr>
        <w:pStyle w:val="Normal2"/>
        <w:widowControl w:val="0"/>
        <w:numPr>
          <w:ilvl w:val="0"/>
          <w:numId w:val="29"/>
        </w:numPr>
        <w:tabs>
          <w:tab w:val="clear" w:pos="2153"/>
          <w:tab w:val="num" w:pos="1276"/>
          <w:tab w:val="left" w:pos="5954"/>
        </w:tabs>
        <w:ind w:left="1276" w:hanging="567"/>
        <w:rPr>
          <w:lang w:val="cs-CZ"/>
        </w:rPr>
      </w:pPr>
      <w:r w:rsidRPr="00C95058">
        <w:rPr>
          <w:lang w:val="cs-CZ"/>
        </w:rPr>
        <w:t>informaci o tom, zda bude mít Změna dopad do dalších částí Díla;</w:t>
      </w:r>
    </w:p>
    <w:p w14:paraId="0249AF15" w14:textId="52530C81" w:rsidR="00D7503D" w:rsidRPr="00C95058" w:rsidRDefault="00D7503D" w:rsidP="00487FF3">
      <w:pPr>
        <w:pStyle w:val="Normal2"/>
        <w:widowControl w:val="0"/>
        <w:numPr>
          <w:ilvl w:val="0"/>
          <w:numId w:val="29"/>
        </w:numPr>
        <w:tabs>
          <w:tab w:val="clear" w:pos="2153"/>
          <w:tab w:val="num" w:pos="1276"/>
        </w:tabs>
        <w:ind w:left="1276" w:hanging="567"/>
        <w:rPr>
          <w:lang w:val="cs-CZ"/>
        </w:rPr>
      </w:pPr>
      <w:r w:rsidRPr="00C95058">
        <w:rPr>
          <w:lang w:val="cs-CZ"/>
        </w:rPr>
        <w:t xml:space="preserve">informaci o vlivu </w:t>
      </w:r>
      <w:r w:rsidR="00864E97" w:rsidRPr="00C95058">
        <w:rPr>
          <w:lang w:val="cs-CZ"/>
        </w:rPr>
        <w:t>Z</w:t>
      </w:r>
      <w:r w:rsidRPr="00C95058">
        <w:rPr>
          <w:lang w:val="cs-CZ"/>
        </w:rPr>
        <w:t>měny na splnění podmínek Stavebního povolení;</w:t>
      </w:r>
    </w:p>
    <w:p w14:paraId="2B35E4F5" w14:textId="22D29614" w:rsidR="00D7503D" w:rsidRPr="00C95058" w:rsidRDefault="00D7503D" w:rsidP="00487FF3">
      <w:pPr>
        <w:pStyle w:val="Normal2"/>
        <w:widowControl w:val="0"/>
        <w:numPr>
          <w:ilvl w:val="0"/>
          <w:numId w:val="29"/>
        </w:numPr>
        <w:tabs>
          <w:tab w:val="clear" w:pos="2153"/>
          <w:tab w:val="num" w:pos="1276"/>
          <w:tab w:val="left" w:pos="5954"/>
        </w:tabs>
        <w:ind w:left="1276" w:hanging="567"/>
        <w:rPr>
          <w:lang w:val="cs-CZ"/>
        </w:rPr>
      </w:pPr>
      <w:r w:rsidRPr="00C95058">
        <w:rPr>
          <w:lang w:val="cs-CZ"/>
        </w:rPr>
        <w:t>informaci o tom, zda bude mít Změna dopad do dalších částí Díla;</w:t>
      </w:r>
    </w:p>
    <w:p w14:paraId="5FCE758B" w14:textId="50DB608B" w:rsidR="00D7503D" w:rsidRPr="00C95058" w:rsidRDefault="00D7503D" w:rsidP="00487FF3">
      <w:pPr>
        <w:pStyle w:val="Normal2"/>
        <w:widowControl w:val="0"/>
        <w:numPr>
          <w:ilvl w:val="0"/>
          <w:numId w:val="29"/>
        </w:numPr>
        <w:tabs>
          <w:tab w:val="clear" w:pos="2153"/>
          <w:tab w:val="num" w:pos="1276"/>
        </w:tabs>
        <w:ind w:left="1276" w:hanging="567"/>
        <w:rPr>
          <w:lang w:val="cs-CZ"/>
        </w:rPr>
      </w:pPr>
      <w:r w:rsidRPr="00C95058">
        <w:rPr>
          <w:lang w:val="cs-CZ"/>
        </w:rPr>
        <w:t>potřebu zpracování změny Projektové dokumentace</w:t>
      </w:r>
      <w:r w:rsidR="00864E97" w:rsidRPr="00C95058">
        <w:rPr>
          <w:lang w:val="cs-CZ"/>
        </w:rPr>
        <w:t xml:space="preserve"> v důsledku Změny</w:t>
      </w:r>
      <w:r w:rsidRPr="00C95058">
        <w:rPr>
          <w:lang w:val="cs-CZ"/>
        </w:rPr>
        <w:t>;</w:t>
      </w:r>
    </w:p>
    <w:p w14:paraId="460F72A9" w14:textId="1C71964B" w:rsidR="00D7503D" w:rsidRPr="00C95058" w:rsidRDefault="00D7503D" w:rsidP="00487FF3">
      <w:pPr>
        <w:pStyle w:val="Normal2"/>
        <w:widowControl w:val="0"/>
        <w:numPr>
          <w:ilvl w:val="0"/>
          <w:numId w:val="29"/>
        </w:numPr>
        <w:tabs>
          <w:tab w:val="clear" w:pos="2153"/>
          <w:tab w:val="num" w:pos="1276"/>
        </w:tabs>
        <w:ind w:left="1276" w:hanging="567"/>
        <w:rPr>
          <w:lang w:val="cs-CZ"/>
        </w:rPr>
      </w:pPr>
      <w:r w:rsidRPr="00C95058">
        <w:rPr>
          <w:lang w:val="cs-CZ"/>
        </w:rPr>
        <w:t>případné požadavky na doplňující informace ohledně rozsahu prací či koordinace</w:t>
      </w:r>
      <w:r w:rsidR="00864E97" w:rsidRPr="00C95058">
        <w:rPr>
          <w:lang w:val="cs-CZ"/>
        </w:rPr>
        <w:t xml:space="preserve"> souvisejících se změnou</w:t>
      </w:r>
      <w:r w:rsidRPr="00C95058">
        <w:rPr>
          <w:lang w:val="cs-CZ"/>
        </w:rPr>
        <w:t>;</w:t>
      </w:r>
    </w:p>
    <w:p w14:paraId="77E4A4E3" w14:textId="1E83BD0F" w:rsidR="00D7503D" w:rsidRPr="00C95058" w:rsidRDefault="00D7503D" w:rsidP="00487FF3">
      <w:pPr>
        <w:pStyle w:val="Normal2"/>
        <w:widowControl w:val="0"/>
        <w:numPr>
          <w:ilvl w:val="0"/>
          <w:numId w:val="29"/>
        </w:numPr>
        <w:tabs>
          <w:tab w:val="clear" w:pos="2153"/>
          <w:tab w:val="num" w:pos="1276"/>
        </w:tabs>
        <w:ind w:left="1276" w:hanging="567"/>
        <w:rPr>
          <w:lang w:val="cs-CZ"/>
        </w:rPr>
      </w:pPr>
      <w:r w:rsidRPr="00C95058">
        <w:rPr>
          <w:lang w:val="cs-CZ"/>
        </w:rPr>
        <w:t xml:space="preserve">případné další informace, které jsou podstatně pro rozhodnutí Objednatele ohledně schválení </w:t>
      </w:r>
      <w:r w:rsidR="00864E97" w:rsidRPr="00C95058">
        <w:rPr>
          <w:lang w:val="cs-CZ"/>
        </w:rPr>
        <w:t>Z</w:t>
      </w:r>
      <w:r w:rsidRPr="00C95058">
        <w:rPr>
          <w:lang w:val="cs-CZ"/>
        </w:rPr>
        <w:t>měny a následného návrhu dodatku.</w:t>
      </w:r>
    </w:p>
    <w:p w14:paraId="0C9202C9" w14:textId="0736A304" w:rsidR="006978CC" w:rsidRPr="00C95058" w:rsidRDefault="00864E97" w:rsidP="00D7304A">
      <w:pPr>
        <w:pStyle w:val="Nadpis2"/>
        <w:numPr>
          <w:ilvl w:val="0"/>
          <w:numId w:val="0"/>
        </w:numPr>
        <w:spacing w:before="120"/>
        <w:ind w:left="709"/>
        <w:rPr>
          <w:b w:val="0"/>
          <w:bCs w:val="0"/>
          <w:smallCaps w:val="0"/>
          <w:lang w:val="cs-CZ"/>
        </w:rPr>
      </w:pPr>
      <w:r w:rsidRPr="00C95058">
        <w:rPr>
          <w:b w:val="0"/>
          <w:bCs w:val="0"/>
          <w:smallCaps w:val="0"/>
          <w:lang w:val="cs-CZ"/>
        </w:rPr>
        <w:t xml:space="preserve">Zhotovitel </w:t>
      </w:r>
      <w:proofErr w:type="gramStart"/>
      <w:r w:rsidRPr="00C95058">
        <w:rPr>
          <w:b w:val="0"/>
          <w:bCs w:val="0"/>
          <w:smallCaps w:val="0"/>
          <w:lang w:val="cs-CZ"/>
        </w:rPr>
        <w:t>předloží</w:t>
      </w:r>
      <w:proofErr w:type="gramEnd"/>
      <w:r w:rsidRPr="00C95058">
        <w:rPr>
          <w:b w:val="0"/>
          <w:bCs w:val="0"/>
          <w:smallCaps w:val="0"/>
          <w:lang w:val="cs-CZ"/>
        </w:rPr>
        <w:t xml:space="preserve"> TDS Změnový list včetně jeho příloh zpět ve třech (3) vyhotoveních. TDS následně neprodleně zajistí další distribuci Stranám k posouzení. Stanoviska Stran a případně autorského dozoru projektanta budou předána a uplatněna nejpozději do pěti (5) pracovních dnů po obdržení. Objednatel se k takto zpracovanému Změnovému listu </w:t>
      </w:r>
      <w:proofErr w:type="gramStart"/>
      <w:r w:rsidRPr="00C95058">
        <w:rPr>
          <w:b w:val="0"/>
          <w:bCs w:val="0"/>
          <w:smallCaps w:val="0"/>
          <w:lang w:val="cs-CZ"/>
        </w:rPr>
        <w:t>vyjádří</w:t>
      </w:r>
      <w:proofErr w:type="gramEnd"/>
      <w:r w:rsidRPr="00C95058">
        <w:rPr>
          <w:b w:val="0"/>
          <w:bCs w:val="0"/>
          <w:smallCaps w:val="0"/>
          <w:lang w:val="cs-CZ"/>
        </w:rPr>
        <w:t xml:space="preserve"> </w:t>
      </w:r>
      <w:r w:rsidR="00A407D2" w:rsidRPr="00C95058">
        <w:rPr>
          <w:b w:val="0"/>
          <w:bCs w:val="0"/>
          <w:smallCaps w:val="0"/>
          <w:lang w:val="cs-CZ"/>
        </w:rPr>
        <w:t xml:space="preserve">a </w:t>
      </w:r>
      <w:r w:rsidR="00A407D2" w:rsidRPr="00C95058">
        <w:rPr>
          <w:b w:val="0"/>
          <w:bCs w:val="0"/>
          <w:smallCaps w:val="0"/>
          <w:color w:val="000000" w:themeColor="text1"/>
          <w:lang w:val="cs-CZ"/>
        </w:rPr>
        <w:t xml:space="preserve">odsouhlasí podpisem </w:t>
      </w:r>
      <w:r w:rsidR="00F82837" w:rsidRPr="00C95058">
        <w:rPr>
          <w:b w:val="0"/>
          <w:bCs w:val="0"/>
          <w:smallCaps w:val="0"/>
          <w:color w:val="000000" w:themeColor="text1"/>
          <w:lang w:val="cs-CZ"/>
        </w:rPr>
        <w:t>Změnové</w:t>
      </w:r>
      <w:r w:rsidR="00A407D2" w:rsidRPr="00C95058">
        <w:rPr>
          <w:b w:val="0"/>
          <w:bCs w:val="0"/>
          <w:smallCaps w:val="0"/>
          <w:color w:val="000000" w:themeColor="text1"/>
          <w:lang w:val="cs-CZ"/>
        </w:rPr>
        <w:t>ho</w:t>
      </w:r>
      <w:r w:rsidR="00F82837" w:rsidRPr="00C95058">
        <w:rPr>
          <w:b w:val="0"/>
          <w:bCs w:val="0"/>
          <w:smallCaps w:val="0"/>
          <w:color w:val="000000" w:themeColor="text1"/>
          <w:lang w:val="cs-CZ"/>
        </w:rPr>
        <w:t xml:space="preserve"> </w:t>
      </w:r>
      <w:r w:rsidR="0021161A" w:rsidRPr="00C95058">
        <w:rPr>
          <w:b w:val="0"/>
          <w:bCs w:val="0"/>
          <w:smallCaps w:val="0"/>
          <w:color w:val="000000" w:themeColor="text1"/>
          <w:lang w:val="cs-CZ"/>
        </w:rPr>
        <w:t xml:space="preserve">listu </w:t>
      </w:r>
      <w:r w:rsidR="00A407D2" w:rsidRPr="00C95058">
        <w:rPr>
          <w:b w:val="0"/>
          <w:bCs w:val="0"/>
          <w:smallCaps w:val="0"/>
          <w:color w:val="000000" w:themeColor="text1"/>
          <w:lang w:val="cs-CZ"/>
        </w:rPr>
        <w:t>nebo Změnu zamítne</w:t>
      </w:r>
      <w:r w:rsidR="0021161A" w:rsidRPr="00C95058">
        <w:rPr>
          <w:b w:val="0"/>
          <w:bCs w:val="0"/>
          <w:smallCaps w:val="0"/>
          <w:lang w:val="cs-CZ"/>
        </w:rPr>
        <w:t xml:space="preserve">. Bude-li Objednatel trvat na provedení neproveditelné nebo nevhodné Změny, neodpovídá Zhotovitel za případy, kdy Dílo nebude z tohoto důvodu moci být dokončeno nebo bude obsahovat vady; ustanovení článku </w:t>
      </w:r>
      <w:r w:rsidR="0021161A" w:rsidRPr="00C95058">
        <w:rPr>
          <w:b w:val="0"/>
          <w:bCs w:val="0"/>
          <w:smallCaps w:val="0"/>
          <w:highlight w:val="yellow"/>
          <w:lang w:val="cs-CZ"/>
        </w:rPr>
        <w:fldChar w:fldCharType="begin"/>
      </w:r>
      <w:r w:rsidR="0021161A" w:rsidRPr="00C95058">
        <w:rPr>
          <w:b w:val="0"/>
          <w:bCs w:val="0"/>
          <w:smallCaps w:val="0"/>
          <w:lang w:val="cs-CZ"/>
        </w:rPr>
        <w:instrText xml:space="preserve"> REF _Ref22567453 \r \h </w:instrText>
      </w:r>
      <w:r w:rsidR="00C95058">
        <w:rPr>
          <w:b w:val="0"/>
          <w:bCs w:val="0"/>
          <w:smallCaps w:val="0"/>
          <w:highlight w:val="yellow"/>
          <w:lang w:val="cs-CZ"/>
        </w:rPr>
        <w:instrText xml:space="preserve"> \* MERGEFORMAT </w:instrText>
      </w:r>
      <w:r w:rsidR="0021161A" w:rsidRPr="00C95058">
        <w:rPr>
          <w:b w:val="0"/>
          <w:bCs w:val="0"/>
          <w:smallCaps w:val="0"/>
          <w:highlight w:val="yellow"/>
          <w:lang w:val="cs-CZ"/>
        </w:rPr>
      </w:r>
      <w:r w:rsidR="0021161A" w:rsidRPr="00C95058">
        <w:rPr>
          <w:b w:val="0"/>
          <w:bCs w:val="0"/>
          <w:smallCaps w:val="0"/>
          <w:highlight w:val="yellow"/>
          <w:lang w:val="cs-CZ"/>
        </w:rPr>
        <w:fldChar w:fldCharType="separate"/>
      </w:r>
      <w:r w:rsidR="00F20402">
        <w:rPr>
          <w:b w:val="0"/>
          <w:bCs w:val="0"/>
          <w:smallCaps w:val="0"/>
          <w:lang w:val="cs-CZ"/>
        </w:rPr>
        <w:t>5.3</w:t>
      </w:r>
      <w:r w:rsidR="0021161A" w:rsidRPr="00C95058">
        <w:rPr>
          <w:b w:val="0"/>
          <w:bCs w:val="0"/>
          <w:smallCaps w:val="0"/>
          <w:highlight w:val="yellow"/>
          <w:lang w:val="cs-CZ"/>
        </w:rPr>
        <w:fldChar w:fldCharType="end"/>
      </w:r>
      <w:r w:rsidR="00740155" w:rsidRPr="00C95058">
        <w:rPr>
          <w:b w:val="0"/>
          <w:bCs w:val="0"/>
          <w:smallCaps w:val="0"/>
          <w:lang w:val="cs-CZ"/>
        </w:rPr>
        <w:t xml:space="preserve"> této Smlouvy</w:t>
      </w:r>
      <w:r w:rsidR="0021161A" w:rsidRPr="00C95058">
        <w:rPr>
          <w:b w:val="0"/>
          <w:bCs w:val="0"/>
          <w:smallCaps w:val="0"/>
          <w:lang w:val="cs-CZ"/>
        </w:rPr>
        <w:t xml:space="preserve">, týkající se oznámení skutečností, které mohou mít vliv na změnu pokynů Objednatele, se uplatní obdobně. Vyžaduje-li zpracování návrhu provedení Změny prokazatelně dobu delší než čtyři (4) pracovní dny, oznámí to Zhotovitel neprodleně </w:t>
      </w:r>
      <w:r w:rsidR="00F3596E" w:rsidRPr="00C95058">
        <w:rPr>
          <w:b w:val="0"/>
          <w:bCs w:val="0"/>
          <w:smallCaps w:val="0"/>
          <w:lang w:val="cs-CZ"/>
        </w:rPr>
        <w:t>TDS</w:t>
      </w:r>
      <w:r w:rsidR="0021161A" w:rsidRPr="00C95058">
        <w:rPr>
          <w:b w:val="0"/>
          <w:bCs w:val="0"/>
          <w:smallCaps w:val="0"/>
          <w:lang w:val="cs-CZ"/>
        </w:rPr>
        <w:t xml:space="preserve">. </w:t>
      </w:r>
      <w:bookmarkEnd w:id="73"/>
    </w:p>
    <w:p w14:paraId="4C26DF93" w14:textId="418DFF12" w:rsidR="006978CC" w:rsidRPr="00C95058" w:rsidRDefault="0021161A">
      <w:pPr>
        <w:pStyle w:val="Normal2"/>
        <w:widowControl w:val="0"/>
        <w:tabs>
          <w:tab w:val="left" w:pos="5954"/>
        </w:tabs>
        <w:ind w:left="709"/>
        <w:rPr>
          <w:lang w:val="cs-CZ"/>
        </w:rPr>
      </w:pPr>
      <w:r w:rsidRPr="00C95058">
        <w:rPr>
          <w:lang w:val="cs-CZ"/>
        </w:rPr>
        <w:t>Pokud je některý z údajů v</w:t>
      </w:r>
      <w:r w:rsidR="00707344" w:rsidRPr="00C95058">
        <w:rPr>
          <w:lang w:val="cs-CZ"/>
        </w:rPr>
        <w:t>e Změnovém listě</w:t>
      </w:r>
      <w:r w:rsidRPr="00C95058">
        <w:rPr>
          <w:lang w:val="cs-CZ"/>
        </w:rPr>
        <w:t xml:space="preserve"> chybný nebo neúplný, je </w:t>
      </w:r>
      <w:r w:rsidR="006D0273" w:rsidRPr="00C95058">
        <w:rPr>
          <w:lang w:val="cs-CZ"/>
        </w:rPr>
        <w:t>TDS</w:t>
      </w:r>
      <w:r w:rsidRPr="00C95058">
        <w:rPr>
          <w:lang w:val="cs-CZ"/>
        </w:rPr>
        <w:t xml:space="preserve"> oprávněn jej vrátit Zhotoviteli bez odkladu k opravě, popř. doplnění. Zhotovitel je povinen v takovém případě bez odkladu předložit opravený a doplněný </w:t>
      </w:r>
      <w:r w:rsidR="00607BDB" w:rsidRPr="00C95058">
        <w:rPr>
          <w:lang w:val="cs-CZ"/>
        </w:rPr>
        <w:t>Změnový list</w:t>
      </w:r>
      <w:r w:rsidRPr="00C95058">
        <w:rPr>
          <w:lang w:val="cs-CZ"/>
        </w:rPr>
        <w:t>.</w:t>
      </w:r>
    </w:p>
    <w:p w14:paraId="0A5BEE23" w14:textId="3B649A22" w:rsidR="00714149" w:rsidRPr="00C95058" w:rsidRDefault="0021161A">
      <w:pPr>
        <w:pStyle w:val="Normal2"/>
        <w:widowControl w:val="0"/>
        <w:tabs>
          <w:tab w:val="center" w:pos="567"/>
        </w:tabs>
        <w:ind w:left="709"/>
        <w:rPr>
          <w:lang w:val="cs-CZ"/>
        </w:rPr>
      </w:pPr>
      <w:r w:rsidRPr="00C95058">
        <w:rPr>
          <w:lang w:val="cs-CZ"/>
        </w:rPr>
        <w:t xml:space="preserve">Každý konečný pokyn Objednatele k provedení Změny bude vydán Objednatelem na písemném </w:t>
      </w:r>
      <w:r w:rsidR="00607BDB" w:rsidRPr="00C95058">
        <w:rPr>
          <w:lang w:val="cs-CZ"/>
        </w:rPr>
        <w:t xml:space="preserve">Změnovém </w:t>
      </w:r>
      <w:r w:rsidRPr="00C95058">
        <w:rPr>
          <w:lang w:val="cs-CZ"/>
        </w:rPr>
        <w:t>listu a Zhotovitel potvrdí jeho přijetí.</w:t>
      </w:r>
    </w:p>
    <w:p w14:paraId="03CB5F21" w14:textId="77777777" w:rsidR="006978CC" w:rsidRPr="00C95058" w:rsidRDefault="0021161A">
      <w:pPr>
        <w:pStyle w:val="Nadpis2"/>
        <w:keepNext w:val="0"/>
        <w:spacing w:before="120"/>
        <w:ind w:left="709"/>
        <w:rPr>
          <w:bCs w:val="0"/>
          <w:smallCaps w:val="0"/>
          <w:lang w:val="cs-CZ"/>
        </w:rPr>
      </w:pPr>
      <w:bookmarkStart w:id="74" w:name="_Ref17758195"/>
      <w:r w:rsidRPr="00C95058">
        <w:rPr>
          <w:bCs w:val="0"/>
          <w:smallCaps w:val="0"/>
          <w:lang w:val="cs-CZ"/>
        </w:rPr>
        <w:t>Provedení Změny</w:t>
      </w:r>
    </w:p>
    <w:p w14:paraId="2C0D211F" w14:textId="07CBD924"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Zhotovitel je povinen provést Změnu dle </w:t>
      </w:r>
      <w:r w:rsidR="00910CB1" w:rsidRPr="00C95058">
        <w:rPr>
          <w:b w:val="0"/>
          <w:bCs w:val="0"/>
          <w:smallCaps w:val="0"/>
          <w:lang w:val="cs-CZ"/>
        </w:rPr>
        <w:t>Změnového listu</w:t>
      </w:r>
      <w:r w:rsidRPr="00C95058">
        <w:rPr>
          <w:b w:val="0"/>
          <w:bCs w:val="0"/>
          <w:smallCaps w:val="0"/>
          <w:lang w:val="cs-CZ"/>
        </w:rPr>
        <w:t xml:space="preserve"> a zajistí, že Změna bude vyznačena v Projektové dokumentaci. Zhotovitel není oprávněn provést jakoukoliv Změnu, dokud mu nebyl doručen </w:t>
      </w:r>
      <w:r w:rsidR="002D71ED" w:rsidRPr="00C95058">
        <w:rPr>
          <w:b w:val="0"/>
          <w:bCs w:val="0"/>
          <w:smallCaps w:val="0"/>
          <w:lang w:val="cs-CZ"/>
        </w:rPr>
        <w:t>Změnový list</w:t>
      </w:r>
      <w:r w:rsidRPr="00C95058">
        <w:rPr>
          <w:b w:val="0"/>
          <w:bCs w:val="0"/>
          <w:smallCaps w:val="0"/>
          <w:lang w:val="cs-CZ"/>
        </w:rPr>
        <w:t xml:space="preserve">. </w:t>
      </w:r>
      <w:bookmarkEnd w:id="74"/>
      <w:r w:rsidR="00607BDB" w:rsidRPr="00C95058">
        <w:rPr>
          <w:b w:val="0"/>
          <w:bCs w:val="0"/>
          <w:smallCaps w:val="0"/>
          <w:lang w:val="cs-CZ"/>
        </w:rPr>
        <w:t xml:space="preserve">Postup dle článku </w:t>
      </w:r>
      <w:r w:rsidR="00607BDB" w:rsidRPr="00C95058">
        <w:rPr>
          <w:b w:val="0"/>
          <w:bCs w:val="0"/>
          <w:smallCaps w:val="0"/>
          <w:lang w:val="cs-CZ"/>
        </w:rPr>
        <w:fldChar w:fldCharType="begin"/>
      </w:r>
      <w:r w:rsidR="00607BDB" w:rsidRPr="00C95058">
        <w:rPr>
          <w:b w:val="0"/>
          <w:bCs w:val="0"/>
          <w:smallCaps w:val="0"/>
          <w:lang w:val="cs-CZ"/>
        </w:rPr>
        <w:instrText xml:space="preserve"> REF _Ref76199192 \r \h </w:instrText>
      </w:r>
      <w:r w:rsidR="00C95058">
        <w:rPr>
          <w:b w:val="0"/>
          <w:bCs w:val="0"/>
          <w:smallCaps w:val="0"/>
          <w:lang w:val="cs-CZ"/>
        </w:rPr>
        <w:instrText xml:space="preserve"> \* MERGEFORMAT </w:instrText>
      </w:r>
      <w:r w:rsidR="00607BDB" w:rsidRPr="00C95058">
        <w:rPr>
          <w:b w:val="0"/>
          <w:bCs w:val="0"/>
          <w:smallCaps w:val="0"/>
          <w:lang w:val="cs-CZ"/>
        </w:rPr>
      </w:r>
      <w:r w:rsidR="00607BDB" w:rsidRPr="00C95058">
        <w:rPr>
          <w:b w:val="0"/>
          <w:bCs w:val="0"/>
          <w:smallCaps w:val="0"/>
          <w:lang w:val="cs-CZ"/>
        </w:rPr>
        <w:fldChar w:fldCharType="separate"/>
      </w:r>
      <w:r w:rsidR="00F20402">
        <w:rPr>
          <w:b w:val="0"/>
          <w:bCs w:val="0"/>
          <w:smallCaps w:val="0"/>
          <w:lang w:val="cs-CZ"/>
        </w:rPr>
        <w:t>9.9</w:t>
      </w:r>
      <w:r w:rsidR="00607BDB" w:rsidRPr="00C95058">
        <w:rPr>
          <w:b w:val="0"/>
          <w:bCs w:val="0"/>
          <w:smallCaps w:val="0"/>
          <w:lang w:val="cs-CZ"/>
        </w:rPr>
        <w:fldChar w:fldCharType="end"/>
      </w:r>
      <w:r w:rsidR="00607BDB" w:rsidRPr="00C95058">
        <w:rPr>
          <w:b w:val="0"/>
          <w:bCs w:val="0"/>
          <w:smallCaps w:val="0"/>
          <w:lang w:val="cs-CZ"/>
        </w:rPr>
        <w:t xml:space="preserve"> této Smlouvy tím není dotčen.</w:t>
      </w:r>
    </w:p>
    <w:p w14:paraId="0EBC7B94" w14:textId="77777777" w:rsidR="006978CC" w:rsidRPr="00C95058" w:rsidRDefault="0021161A">
      <w:pPr>
        <w:pStyle w:val="Nadpis2"/>
        <w:keepNext w:val="0"/>
        <w:spacing w:before="120"/>
        <w:ind w:left="709"/>
        <w:rPr>
          <w:b w:val="0"/>
          <w:bCs w:val="0"/>
          <w:smallCaps w:val="0"/>
          <w:lang w:val="cs-CZ"/>
        </w:rPr>
      </w:pPr>
      <w:r w:rsidRPr="00C95058">
        <w:rPr>
          <w:bCs w:val="0"/>
          <w:smallCaps w:val="0"/>
          <w:lang w:val="cs-CZ"/>
        </w:rPr>
        <w:t>Evidence Změn</w:t>
      </w:r>
    </w:p>
    <w:p w14:paraId="6FDDA405" w14:textId="4C99D605"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Zhotovitel je povinen vést veškerou evidenci Změn, byť jen navržených nebo projednávaných po celou dobu realizace Díla.</w:t>
      </w:r>
      <w:r w:rsidR="0030131D" w:rsidRPr="00C95058">
        <w:rPr>
          <w:b w:val="0"/>
          <w:bCs w:val="0"/>
          <w:smallCaps w:val="0"/>
          <w:lang w:val="cs-CZ"/>
        </w:rPr>
        <w:t xml:space="preserve"> Zhotovitel je povinen neprodleně poskytnout Objednateli anebo TDS na vyzvání údaje z této evidence Změn či kopie Změnových listů.</w:t>
      </w:r>
    </w:p>
    <w:p w14:paraId="24EA4A0E" w14:textId="77777777" w:rsidR="006978CC" w:rsidRPr="00C95058" w:rsidRDefault="0021161A" w:rsidP="0025302B">
      <w:pPr>
        <w:pStyle w:val="Nadpis2"/>
        <w:spacing w:before="120"/>
        <w:ind w:left="709"/>
        <w:rPr>
          <w:b w:val="0"/>
          <w:bCs w:val="0"/>
          <w:smallCaps w:val="0"/>
          <w:lang w:val="cs-CZ"/>
        </w:rPr>
      </w:pPr>
      <w:bookmarkStart w:id="75" w:name="_Ref22814727"/>
      <w:bookmarkStart w:id="76" w:name="_Ref17758223"/>
      <w:r w:rsidRPr="00C95058">
        <w:rPr>
          <w:bCs w:val="0"/>
          <w:smallCaps w:val="0"/>
          <w:lang w:val="cs-CZ"/>
        </w:rPr>
        <w:t>Ocenění Změny</w:t>
      </w:r>
      <w:bookmarkEnd w:id="75"/>
    </w:p>
    <w:p w14:paraId="4B27C6D7" w14:textId="09CAE0EF"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Ocenění případné Změny dle tohoto článku </w:t>
      </w:r>
      <w:r w:rsidRPr="00C95058">
        <w:rPr>
          <w:b w:val="0"/>
          <w:bCs w:val="0"/>
          <w:smallCaps w:val="0"/>
          <w:lang w:val="cs-CZ"/>
        </w:rPr>
        <w:fldChar w:fldCharType="begin"/>
      </w:r>
      <w:r w:rsidRPr="00C95058">
        <w:rPr>
          <w:b w:val="0"/>
          <w:bCs w:val="0"/>
          <w:smallCaps w:val="0"/>
          <w:lang w:val="cs-CZ"/>
        </w:rPr>
        <w:instrText xml:space="preserve"> REF _Ref19540846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9</w:t>
      </w:r>
      <w:r w:rsidRPr="00C95058">
        <w:rPr>
          <w:b w:val="0"/>
          <w:bCs w:val="0"/>
          <w:smallCaps w:val="0"/>
          <w:lang w:val="cs-CZ"/>
        </w:rPr>
        <w:fldChar w:fldCharType="end"/>
      </w:r>
      <w:r w:rsidRPr="00C95058">
        <w:rPr>
          <w:b w:val="0"/>
          <w:bCs w:val="0"/>
          <w:smallCaps w:val="0"/>
          <w:lang w:val="cs-CZ"/>
        </w:rPr>
        <w:t xml:space="preserve"> </w:t>
      </w:r>
      <w:r w:rsidR="00740155" w:rsidRPr="00C95058">
        <w:rPr>
          <w:b w:val="0"/>
          <w:bCs w:val="0"/>
          <w:smallCaps w:val="0"/>
          <w:lang w:val="cs-CZ"/>
        </w:rPr>
        <w:t xml:space="preserve">této Smlouvy </w:t>
      </w:r>
      <w:r w:rsidRPr="00C95058">
        <w:rPr>
          <w:b w:val="0"/>
          <w:bCs w:val="0"/>
          <w:smallCaps w:val="0"/>
          <w:lang w:val="cs-CZ"/>
        </w:rPr>
        <w:t xml:space="preserve">bude provedeno na základě položkových cen uvedených v Rozpočtu. </w:t>
      </w:r>
      <w:r w:rsidR="00A13D46" w:rsidRPr="00C95058">
        <w:rPr>
          <w:b w:val="0"/>
          <w:bCs w:val="0"/>
          <w:smallCaps w:val="0"/>
          <w:lang w:val="cs-CZ"/>
        </w:rPr>
        <w:t xml:space="preserve">Není-li v Rozpočtu daná položka uvedena, bude ocenění příslušné Změny provedeno na základě </w:t>
      </w:r>
      <w:ins w:id="77" w:author="Autor">
        <w:r w:rsidR="00DA17FC">
          <w:rPr>
            <w:b w:val="0"/>
            <w:bCs w:val="0"/>
            <w:smallCaps w:val="0"/>
            <w:lang w:val="cs-CZ"/>
          </w:rPr>
          <w:t xml:space="preserve">aktuálního </w:t>
        </w:r>
      </w:ins>
      <w:r w:rsidR="00F46A54" w:rsidRPr="00C95058">
        <w:rPr>
          <w:b w:val="0"/>
          <w:bCs w:val="0"/>
          <w:smallCaps w:val="0"/>
          <w:lang w:val="cs-CZ"/>
        </w:rPr>
        <w:t xml:space="preserve">ceníku </w:t>
      </w:r>
      <w:r w:rsidR="002C4C06" w:rsidRPr="00C95058">
        <w:rPr>
          <w:b w:val="0"/>
          <w:bCs w:val="0"/>
          <w:smallCaps w:val="0"/>
          <w:lang w:val="cs-CZ"/>
        </w:rPr>
        <w:t xml:space="preserve">CS </w:t>
      </w:r>
      <w:r w:rsidR="00F46A54" w:rsidRPr="00C95058">
        <w:rPr>
          <w:b w:val="0"/>
          <w:bCs w:val="0"/>
          <w:smallCaps w:val="0"/>
          <w:lang w:val="cs-CZ"/>
        </w:rPr>
        <w:t>ÚRS Praha ke dni</w:t>
      </w:r>
      <w:ins w:id="78" w:author="Autor">
        <w:r w:rsidR="00DA17FC">
          <w:rPr>
            <w:b w:val="0"/>
            <w:bCs w:val="0"/>
            <w:smallCaps w:val="0"/>
            <w:lang w:val="cs-CZ"/>
          </w:rPr>
          <w:t xml:space="preserve"> </w:t>
        </w:r>
        <w:r w:rsidR="00316B03">
          <w:rPr>
            <w:b w:val="0"/>
            <w:bCs w:val="0"/>
            <w:smallCaps w:val="0"/>
            <w:lang w:val="cs-CZ"/>
          </w:rPr>
          <w:t xml:space="preserve">návrhu na </w:t>
        </w:r>
        <w:r w:rsidR="00DA17FC">
          <w:rPr>
            <w:b w:val="0"/>
            <w:bCs w:val="0"/>
            <w:smallCaps w:val="0"/>
            <w:lang w:val="cs-CZ"/>
          </w:rPr>
          <w:t>provedení Změny</w:t>
        </w:r>
      </w:ins>
      <w:del w:id="79" w:author="Autor">
        <w:r w:rsidR="00F46A54" w:rsidRPr="00C95058" w:rsidDel="00DA17FC">
          <w:rPr>
            <w:b w:val="0"/>
            <w:bCs w:val="0"/>
            <w:smallCaps w:val="0"/>
            <w:lang w:val="cs-CZ"/>
          </w:rPr>
          <w:delText xml:space="preserve"> uzavření této Smlouvy</w:delText>
        </w:r>
      </w:del>
      <w:r w:rsidR="00F46A54" w:rsidRPr="00C95058">
        <w:rPr>
          <w:b w:val="0"/>
          <w:bCs w:val="0"/>
          <w:smallCaps w:val="0"/>
          <w:lang w:val="cs-CZ"/>
        </w:rPr>
        <w:t xml:space="preserve">. </w:t>
      </w:r>
      <w:r w:rsidRPr="00C95058">
        <w:rPr>
          <w:b w:val="0"/>
          <w:bCs w:val="0"/>
          <w:smallCaps w:val="0"/>
          <w:lang w:val="cs-CZ"/>
        </w:rPr>
        <w:t>Není-li v Rozpočtu daná položka uvedena</w:t>
      </w:r>
      <w:r w:rsidR="00DD1EC6" w:rsidRPr="00C95058">
        <w:rPr>
          <w:b w:val="0"/>
          <w:bCs w:val="0"/>
          <w:smallCaps w:val="0"/>
          <w:lang w:val="cs-CZ"/>
        </w:rPr>
        <w:t xml:space="preserve"> a není-li možné ocenit Změnu ani na základě ceníku </w:t>
      </w:r>
      <w:r w:rsidR="00272FB4" w:rsidRPr="00C95058">
        <w:rPr>
          <w:b w:val="0"/>
          <w:bCs w:val="0"/>
          <w:smallCaps w:val="0"/>
          <w:lang w:val="cs-CZ"/>
        </w:rPr>
        <w:t xml:space="preserve">CS </w:t>
      </w:r>
      <w:r w:rsidR="00DD1EC6" w:rsidRPr="00C95058">
        <w:rPr>
          <w:b w:val="0"/>
          <w:bCs w:val="0"/>
          <w:smallCaps w:val="0"/>
          <w:lang w:val="cs-CZ"/>
        </w:rPr>
        <w:t>ÚRS Praha ke dni</w:t>
      </w:r>
      <w:ins w:id="80" w:author="Autor">
        <w:r w:rsidR="00316B03">
          <w:rPr>
            <w:b w:val="0"/>
            <w:bCs w:val="0"/>
            <w:smallCaps w:val="0"/>
            <w:lang w:val="cs-CZ"/>
          </w:rPr>
          <w:t xml:space="preserve"> návrhu na provedení Změny</w:t>
        </w:r>
      </w:ins>
      <w:del w:id="81" w:author="Autor">
        <w:r w:rsidR="00DD1EC6" w:rsidRPr="00C95058" w:rsidDel="00316B03">
          <w:rPr>
            <w:b w:val="0"/>
            <w:bCs w:val="0"/>
            <w:smallCaps w:val="0"/>
            <w:lang w:val="cs-CZ"/>
          </w:rPr>
          <w:delText xml:space="preserve"> uzavření této Smlouvy</w:delText>
        </w:r>
      </w:del>
      <w:r w:rsidRPr="00C95058">
        <w:rPr>
          <w:b w:val="0"/>
          <w:bCs w:val="0"/>
          <w:smallCaps w:val="0"/>
          <w:lang w:val="cs-CZ"/>
        </w:rPr>
        <w:t xml:space="preserve">, bude ocenění příslušné Změny provedeno na základě ceny za obdobné </w:t>
      </w:r>
      <w:r w:rsidRPr="00C95058">
        <w:rPr>
          <w:b w:val="0"/>
          <w:bCs w:val="0"/>
          <w:smallCaps w:val="0"/>
          <w:lang w:val="cs-CZ"/>
        </w:rPr>
        <w:lastRenderedPageBreak/>
        <w:t xml:space="preserve">Práce; v takovém případě bude každá nová sazba nebo cena odvozena od některé odpovídající sazby nebo ceny uvedené v Rozpočtu s odůvodněnými úpravami, které zohlední konkrétní okolnosti provádění Prací. </w:t>
      </w:r>
      <w:bookmarkEnd w:id="76"/>
    </w:p>
    <w:p w14:paraId="5003F215" w14:textId="77777777" w:rsidR="006978CC" w:rsidRPr="00C95058" w:rsidRDefault="0021161A">
      <w:pPr>
        <w:pStyle w:val="Nadpis2"/>
        <w:keepNext w:val="0"/>
        <w:spacing w:before="120"/>
        <w:ind w:left="709"/>
        <w:rPr>
          <w:b w:val="0"/>
          <w:bCs w:val="0"/>
          <w:smallCaps w:val="0"/>
          <w:lang w:val="cs-CZ"/>
        </w:rPr>
      </w:pPr>
      <w:bookmarkStart w:id="82" w:name="_Ref92881519"/>
      <w:r w:rsidRPr="00C95058">
        <w:rPr>
          <w:bCs w:val="0"/>
          <w:smallCaps w:val="0"/>
          <w:lang w:val="cs-CZ"/>
        </w:rPr>
        <w:t>Dopad Změny na Harmonogram prací</w:t>
      </w:r>
      <w:bookmarkEnd w:id="82"/>
    </w:p>
    <w:p w14:paraId="426AF083" w14:textId="37C2E01A"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Dopad na Harmonogram prací</w:t>
      </w:r>
      <w:r w:rsidR="00B65085" w:rsidRPr="00C95058">
        <w:rPr>
          <w:b w:val="0"/>
          <w:bCs w:val="0"/>
          <w:smallCaps w:val="0"/>
          <w:lang w:val="cs-CZ"/>
        </w:rPr>
        <w:t>, respektive</w:t>
      </w:r>
      <w:r w:rsidRPr="00C95058">
        <w:rPr>
          <w:b w:val="0"/>
          <w:bCs w:val="0"/>
          <w:smallCaps w:val="0"/>
          <w:lang w:val="cs-CZ"/>
        </w:rPr>
        <w:t xml:space="preserve"> </w:t>
      </w:r>
      <w:r w:rsidR="0001333F" w:rsidRPr="00C95058">
        <w:rPr>
          <w:b w:val="0"/>
          <w:bCs w:val="0"/>
          <w:smallCaps w:val="0"/>
          <w:lang w:val="cs-CZ"/>
        </w:rPr>
        <w:t xml:space="preserve">Přehled milníků </w:t>
      </w:r>
      <w:r w:rsidRPr="00C95058">
        <w:rPr>
          <w:b w:val="0"/>
          <w:bCs w:val="0"/>
          <w:smallCaps w:val="0"/>
          <w:lang w:val="cs-CZ"/>
        </w:rPr>
        <w:t>bude stanoven podle nejkratších z technologického pohledu proveditelných lhůt pro provedení Změny.</w:t>
      </w:r>
    </w:p>
    <w:p w14:paraId="1B99A61D" w14:textId="77777777" w:rsidR="006978CC" w:rsidRPr="00C95058" w:rsidRDefault="0021161A">
      <w:pPr>
        <w:pStyle w:val="Nadpis2"/>
        <w:keepNext w:val="0"/>
        <w:spacing w:before="120"/>
        <w:ind w:left="709"/>
        <w:rPr>
          <w:b w:val="0"/>
          <w:bCs w:val="0"/>
          <w:smallCaps w:val="0"/>
          <w:lang w:val="cs-CZ"/>
        </w:rPr>
      </w:pPr>
      <w:bookmarkStart w:id="83" w:name="_Ref53760955"/>
      <w:r w:rsidRPr="00C95058">
        <w:rPr>
          <w:bCs w:val="0"/>
          <w:smallCaps w:val="0"/>
          <w:lang w:val="cs-CZ"/>
        </w:rPr>
        <w:t>Odpovědnost za důsledky Změny</w:t>
      </w:r>
      <w:bookmarkEnd w:id="83"/>
    </w:p>
    <w:p w14:paraId="708655D0" w14:textId="77777777"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Odpovědnost za důsledky vydání pokynu k provedení Změny se řídí podle toho, čím byla vyvolána potřeba Změny. Jestliže potřeba Změny byla vyvolána:</w:t>
      </w:r>
    </w:p>
    <w:p w14:paraId="6C96FE00" w14:textId="77777777" w:rsidR="006978CC" w:rsidRPr="00C95058" w:rsidRDefault="0021161A">
      <w:pPr>
        <w:pStyle w:val="Normal2"/>
        <w:numPr>
          <w:ilvl w:val="0"/>
          <w:numId w:val="19"/>
        </w:numPr>
        <w:tabs>
          <w:tab w:val="clear" w:pos="709"/>
        </w:tabs>
        <w:ind w:left="1134" w:hanging="425"/>
        <w:rPr>
          <w:lang w:val="cs-CZ"/>
        </w:rPr>
      </w:pPr>
      <w:r w:rsidRPr="00C95058">
        <w:rPr>
          <w:lang w:val="cs-CZ"/>
        </w:rPr>
        <w:t xml:space="preserve">porušením povinností na straně Zhotovitele, pak </w:t>
      </w:r>
    </w:p>
    <w:p w14:paraId="779B4680" w14:textId="77777777" w:rsidR="006978CC" w:rsidRPr="00C95058" w:rsidRDefault="0021161A">
      <w:pPr>
        <w:pStyle w:val="Normal2"/>
        <w:numPr>
          <w:ilvl w:val="2"/>
          <w:numId w:val="18"/>
        </w:numPr>
        <w:tabs>
          <w:tab w:val="clear" w:pos="4118"/>
        </w:tabs>
        <w:ind w:left="1560" w:hanging="426"/>
        <w:rPr>
          <w:lang w:val="cs-CZ"/>
        </w:rPr>
      </w:pPr>
      <w:r w:rsidRPr="00C95058">
        <w:rPr>
          <w:lang w:val="cs-CZ"/>
        </w:rPr>
        <w:t>veškeré dodatečné náklady, případně zbytečně vynaložené dřívější náklady spojené se Změnou jdou k tíži Zhotovitele a Cena díla o ně nebude navyšována, případně pokud již byly tyto náklady Objednatelem zaplaceny, má Objednatel právo na jejich náhradu;</w:t>
      </w:r>
    </w:p>
    <w:p w14:paraId="1AEC8A1F" w14:textId="2B7F8A0A" w:rsidR="006978CC" w:rsidRPr="00C95058" w:rsidRDefault="0021161A">
      <w:pPr>
        <w:pStyle w:val="Normal2"/>
        <w:numPr>
          <w:ilvl w:val="2"/>
          <w:numId w:val="18"/>
        </w:numPr>
        <w:tabs>
          <w:tab w:val="clear" w:pos="4118"/>
        </w:tabs>
        <w:ind w:left="1560" w:hanging="426"/>
        <w:rPr>
          <w:lang w:val="cs-CZ"/>
        </w:rPr>
      </w:pPr>
      <w:r w:rsidRPr="00C95058">
        <w:rPr>
          <w:lang w:val="cs-CZ"/>
        </w:rPr>
        <w:t>dojde-li v důsledku Změny k nedodržení Harmonogramu prací</w:t>
      </w:r>
      <w:r w:rsidR="001F6A3F" w:rsidRPr="00C95058">
        <w:rPr>
          <w:lang w:val="cs-CZ"/>
        </w:rPr>
        <w:t xml:space="preserve"> anebo Přehledu milníků</w:t>
      </w:r>
      <w:r w:rsidRPr="00C95058">
        <w:rPr>
          <w:lang w:val="cs-CZ"/>
        </w:rPr>
        <w:t xml:space="preserve"> nebo jakékoliv lhůty uvedené v této Smlouvě, považuje se tato skutečnost za prodlení Zhotovitele se všemi s tím spojenými důsledky;</w:t>
      </w:r>
    </w:p>
    <w:p w14:paraId="7F7B9735" w14:textId="04FF688A" w:rsidR="006978CC" w:rsidRPr="00C95058" w:rsidRDefault="0021161A">
      <w:pPr>
        <w:pStyle w:val="Normal2"/>
        <w:numPr>
          <w:ilvl w:val="0"/>
          <w:numId w:val="19"/>
        </w:numPr>
        <w:tabs>
          <w:tab w:val="clear" w:pos="709"/>
        </w:tabs>
        <w:ind w:left="1134" w:hanging="425"/>
        <w:rPr>
          <w:lang w:val="cs-CZ"/>
        </w:rPr>
      </w:pPr>
      <w:r w:rsidRPr="00C95058">
        <w:rPr>
          <w:lang w:val="cs-CZ"/>
        </w:rPr>
        <w:t xml:space="preserve">porušením povinností na straně Objednatele, nebo </w:t>
      </w:r>
      <w:r w:rsidR="00D92ED2" w:rsidRPr="00C95058">
        <w:rPr>
          <w:lang w:val="cs-CZ"/>
        </w:rPr>
        <w:t>jinou skutečností</w:t>
      </w:r>
      <w:r w:rsidR="00740155" w:rsidRPr="00C95058">
        <w:rPr>
          <w:lang w:val="cs-CZ"/>
        </w:rPr>
        <w:t>,</w:t>
      </w:r>
      <w:r w:rsidR="00D92ED2" w:rsidRPr="00C95058">
        <w:rPr>
          <w:lang w:val="cs-CZ"/>
        </w:rPr>
        <w:t xml:space="preserve"> než jsou uvedeny pod písm. a) a c)</w:t>
      </w:r>
      <w:r w:rsidR="003C52FC" w:rsidRPr="00C95058">
        <w:rPr>
          <w:lang w:val="cs-CZ"/>
        </w:rPr>
        <w:t xml:space="preserve"> tohoto č</w:t>
      </w:r>
      <w:r w:rsidR="00740155" w:rsidRPr="00C95058">
        <w:rPr>
          <w:lang w:val="cs-CZ"/>
        </w:rPr>
        <w:t>lánku</w:t>
      </w:r>
      <w:r w:rsidR="003C52FC" w:rsidRPr="00C95058">
        <w:rPr>
          <w:lang w:val="cs-CZ"/>
        </w:rPr>
        <w:t xml:space="preserve">. </w:t>
      </w:r>
      <w:r w:rsidR="003C52FC" w:rsidRPr="00C95058">
        <w:rPr>
          <w:lang w:val="cs-CZ"/>
        </w:rPr>
        <w:fldChar w:fldCharType="begin"/>
      </w:r>
      <w:r w:rsidR="003C52FC" w:rsidRPr="00C95058">
        <w:rPr>
          <w:lang w:val="cs-CZ"/>
        </w:rPr>
        <w:instrText xml:space="preserve"> REF _Ref53760955 \r \h </w:instrText>
      </w:r>
      <w:r w:rsidR="00C95058">
        <w:rPr>
          <w:lang w:val="cs-CZ"/>
        </w:rPr>
        <w:instrText xml:space="preserve"> \* MERGEFORMAT </w:instrText>
      </w:r>
      <w:r w:rsidR="003C52FC" w:rsidRPr="00C95058">
        <w:rPr>
          <w:lang w:val="cs-CZ"/>
        </w:rPr>
      </w:r>
      <w:r w:rsidR="003C52FC" w:rsidRPr="00C95058">
        <w:rPr>
          <w:lang w:val="cs-CZ"/>
        </w:rPr>
        <w:fldChar w:fldCharType="separate"/>
      </w:r>
      <w:r w:rsidR="00F20402">
        <w:rPr>
          <w:lang w:val="cs-CZ"/>
        </w:rPr>
        <w:t>9.7</w:t>
      </w:r>
      <w:r w:rsidR="003C52FC" w:rsidRPr="00C95058">
        <w:rPr>
          <w:lang w:val="cs-CZ"/>
        </w:rPr>
        <w:fldChar w:fldCharType="end"/>
      </w:r>
      <w:r w:rsidR="00740155" w:rsidRPr="00C95058">
        <w:rPr>
          <w:lang w:val="cs-CZ"/>
        </w:rPr>
        <w:t xml:space="preserve"> této Smlouvy</w:t>
      </w:r>
      <w:r w:rsidRPr="00C95058">
        <w:rPr>
          <w:lang w:val="cs-CZ"/>
        </w:rPr>
        <w:t xml:space="preserve">, pak </w:t>
      </w:r>
    </w:p>
    <w:p w14:paraId="4364C530" w14:textId="77777777" w:rsidR="006978CC" w:rsidRPr="00C95058" w:rsidRDefault="0021161A">
      <w:pPr>
        <w:pStyle w:val="Normal2"/>
        <w:keepLines/>
        <w:numPr>
          <w:ilvl w:val="0"/>
          <w:numId w:val="20"/>
        </w:numPr>
        <w:tabs>
          <w:tab w:val="clear" w:pos="709"/>
          <w:tab w:val="clear" w:pos="4118"/>
        </w:tabs>
        <w:ind w:left="1560" w:hanging="426"/>
        <w:rPr>
          <w:lang w:val="cs-CZ"/>
        </w:rPr>
      </w:pPr>
      <w:r w:rsidRPr="00C95058">
        <w:rPr>
          <w:lang w:val="cs-CZ"/>
        </w:rPr>
        <w:t>veškeré dodatečné náklady, případně zbytečně vynaložené dřívější náklady spojené se Změnou jdou k tíži Objednatele, a bude o ně navýšena Cena díla, případně budou Zhotoviteli jinak nahrazeny;</w:t>
      </w:r>
    </w:p>
    <w:p w14:paraId="0BEDA2E0" w14:textId="1123EAED" w:rsidR="006978CC" w:rsidRPr="00C95058" w:rsidRDefault="0021161A" w:rsidP="00B14790">
      <w:pPr>
        <w:pStyle w:val="Normal2"/>
        <w:keepLines/>
        <w:numPr>
          <w:ilvl w:val="0"/>
          <w:numId w:val="20"/>
        </w:numPr>
        <w:tabs>
          <w:tab w:val="clear" w:pos="709"/>
          <w:tab w:val="clear" w:pos="4118"/>
        </w:tabs>
        <w:ind w:left="1560" w:hanging="426"/>
        <w:rPr>
          <w:lang w:val="cs-CZ"/>
        </w:rPr>
      </w:pPr>
      <w:r w:rsidRPr="00C95058">
        <w:rPr>
          <w:lang w:val="cs-CZ"/>
        </w:rPr>
        <w:t xml:space="preserve">dojde-li v důsledku Změny k nedodržení Harmonogramu prací </w:t>
      </w:r>
      <w:r w:rsidR="00157D34" w:rsidRPr="00C95058">
        <w:rPr>
          <w:lang w:val="cs-CZ"/>
        </w:rPr>
        <w:t xml:space="preserve">anebo Přehledu milníků </w:t>
      </w:r>
      <w:r w:rsidRPr="00C95058">
        <w:rPr>
          <w:lang w:val="cs-CZ"/>
        </w:rPr>
        <w:t xml:space="preserve">nebo jakékoliv lhůty uvedené v této Smlouvě, nepovažuje se toto nedodržení Harmonogramu prací </w:t>
      </w:r>
      <w:r w:rsidR="00C65693" w:rsidRPr="00C95058">
        <w:rPr>
          <w:lang w:val="cs-CZ"/>
        </w:rPr>
        <w:t xml:space="preserve">a Přehledu milníků </w:t>
      </w:r>
      <w:r w:rsidRPr="00C95058">
        <w:rPr>
          <w:lang w:val="cs-CZ"/>
        </w:rPr>
        <w:t xml:space="preserve">za prodlení Zhotovitele a lhůty uvedené v Harmonogramu prací </w:t>
      </w:r>
      <w:r w:rsidR="00C65693" w:rsidRPr="00C95058">
        <w:rPr>
          <w:lang w:val="cs-CZ"/>
        </w:rPr>
        <w:t xml:space="preserve">a Přehledu milníků </w:t>
      </w:r>
      <w:r w:rsidRPr="00C95058">
        <w:rPr>
          <w:lang w:val="cs-CZ"/>
        </w:rPr>
        <w:t>budou přiměřeně prodloužené o lhůtu odpovídající prodlení Objednatele;</w:t>
      </w:r>
    </w:p>
    <w:p w14:paraId="368E1616" w14:textId="7EF83778" w:rsidR="006978CC" w:rsidRPr="00C95058" w:rsidRDefault="0021161A" w:rsidP="00A64BA9">
      <w:pPr>
        <w:pStyle w:val="Normal2"/>
        <w:numPr>
          <w:ilvl w:val="0"/>
          <w:numId w:val="19"/>
        </w:numPr>
        <w:tabs>
          <w:tab w:val="clear" w:pos="709"/>
        </w:tabs>
        <w:ind w:left="1134" w:hanging="425"/>
        <w:rPr>
          <w:lang w:val="cs-CZ"/>
        </w:rPr>
      </w:pPr>
      <w:r w:rsidRPr="00C95058">
        <w:rPr>
          <w:lang w:val="cs-CZ"/>
        </w:rPr>
        <w:t xml:space="preserve">v důsledku existence Okolností vylučujících odpovědnost se pak práva a povinnosti Stran řídí článkem </w:t>
      </w:r>
      <w:r w:rsidRPr="00C95058">
        <w:rPr>
          <w:lang w:val="cs-CZ"/>
        </w:rPr>
        <w:fldChar w:fldCharType="begin"/>
      </w:r>
      <w:r w:rsidRPr="00C95058">
        <w:rPr>
          <w:lang w:val="cs-CZ"/>
        </w:rPr>
        <w:instrText xml:space="preserve"> REF _Ref17760028 \r \h  \* MERGEFORMAT </w:instrText>
      </w:r>
      <w:r w:rsidRPr="00C95058">
        <w:rPr>
          <w:lang w:val="cs-CZ"/>
        </w:rPr>
      </w:r>
      <w:r w:rsidRPr="00C95058">
        <w:rPr>
          <w:lang w:val="cs-CZ"/>
        </w:rPr>
        <w:fldChar w:fldCharType="separate"/>
      </w:r>
      <w:r w:rsidR="00F20402">
        <w:rPr>
          <w:lang w:val="cs-CZ"/>
        </w:rPr>
        <w:t>18</w:t>
      </w:r>
      <w:r w:rsidRPr="00C95058">
        <w:rPr>
          <w:lang w:val="cs-CZ"/>
        </w:rPr>
        <w:fldChar w:fldCharType="end"/>
      </w:r>
      <w:r w:rsidRPr="00C95058">
        <w:rPr>
          <w:lang w:val="cs-CZ"/>
        </w:rPr>
        <w:t xml:space="preserve"> </w:t>
      </w:r>
      <w:r w:rsidR="00740155" w:rsidRPr="00C95058">
        <w:rPr>
          <w:lang w:val="cs-CZ"/>
        </w:rPr>
        <w:t xml:space="preserve">této </w:t>
      </w:r>
      <w:r w:rsidRPr="00C95058">
        <w:rPr>
          <w:lang w:val="cs-CZ"/>
        </w:rPr>
        <w:t>Smlouvy.</w:t>
      </w:r>
    </w:p>
    <w:p w14:paraId="03F21201" w14:textId="77777777" w:rsidR="006978CC" w:rsidRPr="00C95058" w:rsidRDefault="0021161A">
      <w:pPr>
        <w:pStyle w:val="Nadpis2"/>
        <w:keepNext w:val="0"/>
        <w:spacing w:before="120"/>
        <w:ind w:left="709"/>
        <w:rPr>
          <w:lang w:val="cs-CZ"/>
        </w:rPr>
      </w:pPr>
      <w:r w:rsidRPr="004E55DF">
        <w:rPr>
          <w:smallCaps w:val="0"/>
          <w:lang w:val="cs-CZ"/>
        </w:rPr>
        <w:t>Další podmínky Změny</w:t>
      </w:r>
    </w:p>
    <w:p w14:paraId="78A952D4" w14:textId="09B99B73"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Jakékoli Změny mu</w:t>
      </w:r>
      <w:r w:rsidR="00610674" w:rsidRPr="00C95058">
        <w:rPr>
          <w:b w:val="0"/>
          <w:bCs w:val="0"/>
          <w:smallCaps w:val="0"/>
          <w:lang w:val="cs-CZ"/>
        </w:rPr>
        <w:t>s</w:t>
      </w:r>
      <w:r w:rsidRPr="00C95058">
        <w:rPr>
          <w:b w:val="0"/>
          <w:bCs w:val="0"/>
          <w:smallCaps w:val="0"/>
          <w:lang w:val="cs-CZ"/>
        </w:rPr>
        <w:t xml:space="preserve">í být vždy </w:t>
      </w:r>
      <w:r w:rsidR="001B26F7" w:rsidRPr="00C95058">
        <w:rPr>
          <w:b w:val="0"/>
          <w:bCs w:val="0"/>
          <w:smallCaps w:val="0"/>
          <w:lang w:val="cs-CZ"/>
        </w:rPr>
        <w:t xml:space="preserve">provedeny </w:t>
      </w:r>
      <w:r w:rsidRPr="00C95058">
        <w:rPr>
          <w:b w:val="0"/>
          <w:bCs w:val="0"/>
          <w:smallCaps w:val="0"/>
          <w:lang w:val="cs-CZ"/>
        </w:rPr>
        <w:t>v souladu s pravidly pro změnu závazků ze smlouvy na veřejnou zakázku dle Zákona o zadávání veřejných zakázek a po vyjádření či schválení administrátorů Objednatelem čerpaných dotací v souladu s Podmínkami dotace (je-li takové vyjádření či schválení vyžadováno).</w:t>
      </w:r>
      <w:r w:rsidR="001B26F7" w:rsidRPr="00C95058">
        <w:rPr>
          <w:b w:val="0"/>
          <w:bCs w:val="0"/>
          <w:smallCaps w:val="0"/>
          <w:lang w:val="cs-CZ"/>
        </w:rPr>
        <w:t xml:space="preserve"> Tím není dotčena úprava tzv. bagatelních </w:t>
      </w:r>
      <w:r w:rsidR="00CC4AEB" w:rsidRPr="00C95058">
        <w:rPr>
          <w:b w:val="0"/>
          <w:bCs w:val="0"/>
          <w:smallCaps w:val="0"/>
          <w:lang w:val="cs-CZ"/>
        </w:rPr>
        <w:t xml:space="preserve">Změn </w:t>
      </w:r>
      <w:r w:rsidR="001B26F7" w:rsidRPr="00C95058">
        <w:rPr>
          <w:b w:val="0"/>
          <w:bCs w:val="0"/>
          <w:smallCaps w:val="0"/>
          <w:lang w:val="cs-CZ"/>
        </w:rPr>
        <w:t xml:space="preserve">dle následujícího </w:t>
      </w:r>
      <w:r w:rsidR="00CC4AEB" w:rsidRPr="00C95058">
        <w:rPr>
          <w:b w:val="0"/>
          <w:bCs w:val="0"/>
          <w:smallCaps w:val="0"/>
          <w:lang w:val="cs-CZ"/>
        </w:rPr>
        <w:t>článku</w:t>
      </w:r>
      <w:r w:rsidR="001B26F7" w:rsidRPr="00C95058">
        <w:rPr>
          <w:b w:val="0"/>
          <w:bCs w:val="0"/>
          <w:smallCaps w:val="0"/>
          <w:lang w:val="cs-CZ"/>
        </w:rPr>
        <w:t xml:space="preserve"> </w:t>
      </w:r>
      <w:r w:rsidR="001B26F7" w:rsidRPr="00C95058">
        <w:rPr>
          <w:b w:val="0"/>
          <w:bCs w:val="0"/>
          <w:smallCaps w:val="0"/>
          <w:lang w:val="cs-CZ"/>
        </w:rPr>
        <w:fldChar w:fldCharType="begin"/>
      </w:r>
      <w:r w:rsidR="001B26F7" w:rsidRPr="00C95058">
        <w:rPr>
          <w:b w:val="0"/>
          <w:bCs w:val="0"/>
          <w:smallCaps w:val="0"/>
          <w:lang w:val="cs-CZ"/>
        </w:rPr>
        <w:instrText xml:space="preserve"> REF _Ref76199192 \r \h </w:instrText>
      </w:r>
      <w:r w:rsidR="00C95058">
        <w:rPr>
          <w:b w:val="0"/>
          <w:bCs w:val="0"/>
          <w:smallCaps w:val="0"/>
          <w:lang w:val="cs-CZ"/>
        </w:rPr>
        <w:instrText xml:space="preserve"> \* MERGEFORMAT </w:instrText>
      </w:r>
      <w:r w:rsidR="001B26F7" w:rsidRPr="00C95058">
        <w:rPr>
          <w:b w:val="0"/>
          <w:bCs w:val="0"/>
          <w:smallCaps w:val="0"/>
          <w:lang w:val="cs-CZ"/>
        </w:rPr>
      </w:r>
      <w:r w:rsidR="001B26F7" w:rsidRPr="00C95058">
        <w:rPr>
          <w:b w:val="0"/>
          <w:bCs w:val="0"/>
          <w:smallCaps w:val="0"/>
          <w:lang w:val="cs-CZ"/>
        </w:rPr>
        <w:fldChar w:fldCharType="separate"/>
      </w:r>
      <w:r w:rsidR="00F20402">
        <w:rPr>
          <w:b w:val="0"/>
          <w:bCs w:val="0"/>
          <w:smallCaps w:val="0"/>
          <w:lang w:val="cs-CZ"/>
        </w:rPr>
        <w:t>9.9</w:t>
      </w:r>
      <w:r w:rsidR="001B26F7" w:rsidRPr="00C95058">
        <w:rPr>
          <w:b w:val="0"/>
          <w:bCs w:val="0"/>
          <w:smallCaps w:val="0"/>
          <w:lang w:val="cs-CZ"/>
        </w:rPr>
        <w:fldChar w:fldCharType="end"/>
      </w:r>
      <w:r w:rsidR="001B26F7" w:rsidRPr="00C95058">
        <w:rPr>
          <w:b w:val="0"/>
          <w:bCs w:val="0"/>
          <w:smallCaps w:val="0"/>
          <w:lang w:val="cs-CZ"/>
        </w:rPr>
        <w:t xml:space="preserve"> této Smlouvy.</w:t>
      </w:r>
      <w:r w:rsidR="004E13F0" w:rsidRPr="00C95058">
        <w:rPr>
          <w:b w:val="0"/>
          <w:bCs w:val="0"/>
          <w:smallCaps w:val="0"/>
          <w:lang w:val="cs-CZ"/>
        </w:rPr>
        <w:t xml:space="preserve"> </w:t>
      </w:r>
    </w:p>
    <w:p w14:paraId="21641E50" w14:textId="5914A7A4" w:rsidR="001B26F7" w:rsidRPr="00C95058" w:rsidRDefault="001B26F7" w:rsidP="001B26F7">
      <w:pPr>
        <w:pStyle w:val="Nadpis2"/>
        <w:keepNext w:val="0"/>
        <w:spacing w:before="120"/>
        <w:ind w:left="709"/>
        <w:rPr>
          <w:lang w:val="cs-CZ"/>
        </w:rPr>
      </w:pPr>
      <w:bookmarkStart w:id="84" w:name="_Ref76199192"/>
      <w:r w:rsidRPr="004E55DF">
        <w:rPr>
          <w:smallCaps w:val="0"/>
          <w:lang w:val="cs-CZ"/>
        </w:rPr>
        <w:t>Bagatelní Změny</w:t>
      </w:r>
      <w:bookmarkEnd w:id="84"/>
    </w:p>
    <w:p w14:paraId="10F55179" w14:textId="74974DAD" w:rsidR="001B26F7" w:rsidRPr="00C95058" w:rsidRDefault="001B26F7" w:rsidP="00487FF3">
      <w:pPr>
        <w:pStyle w:val="Normal2"/>
        <w:numPr>
          <w:ilvl w:val="0"/>
          <w:numId w:val="42"/>
        </w:numPr>
        <w:tabs>
          <w:tab w:val="clear" w:pos="709"/>
          <w:tab w:val="clear" w:pos="2204"/>
        </w:tabs>
        <w:ind w:left="1134" w:hanging="425"/>
        <w:rPr>
          <w:lang w:val="cs-CZ"/>
        </w:rPr>
      </w:pPr>
      <w:r w:rsidRPr="00C95058">
        <w:rPr>
          <w:lang w:val="cs-CZ"/>
        </w:rPr>
        <w:t>Pro případ nepo</w:t>
      </w:r>
      <w:r w:rsidR="005A2C0C" w:rsidRPr="00C95058">
        <w:rPr>
          <w:lang w:val="cs-CZ"/>
        </w:rPr>
        <w:t>d</w:t>
      </w:r>
      <w:r w:rsidRPr="00C95058">
        <w:rPr>
          <w:lang w:val="cs-CZ"/>
        </w:rPr>
        <w:t xml:space="preserve">statných </w:t>
      </w:r>
      <w:r w:rsidR="003D7273" w:rsidRPr="00C95058">
        <w:rPr>
          <w:lang w:val="cs-CZ"/>
        </w:rPr>
        <w:t>(</w:t>
      </w:r>
      <w:r w:rsidR="004C6CE7" w:rsidRPr="00C95058">
        <w:rPr>
          <w:lang w:val="cs-CZ"/>
        </w:rPr>
        <w:t xml:space="preserve">bagatelních) </w:t>
      </w:r>
      <w:r w:rsidRPr="00C95058">
        <w:rPr>
          <w:lang w:val="cs-CZ"/>
        </w:rPr>
        <w:t xml:space="preserve">Změn se Strany dohodly na jednodušším způsobu pro sjednávání takových Změn. Za bagatelní Změny </w:t>
      </w:r>
      <w:r w:rsidR="006C08C2" w:rsidRPr="00C95058">
        <w:rPr>
          <w:lang w:val="cs-CZ"/>
        </w:rPr>
        <w:t>S</w:t>
      </w:r>
      <w:r w:rsidRPr="00C95058">
        <w:rPr>
          <w:lang w:val="cs-CZ"/>
        </w:rPr>
        <w:t xml:space="preserve">trany považují </w:t>
      </w:r>
      <w:r w:rsidR="007B7A98" w:rsidRPr="00C95058">
        <w:rPr>
          <w:lang w:val="cs-CZ"/>
        </w:rPr>
        <w:t>Z</w:t>
      </w:r>
      <w:r w:rsidRPr="00C95058">
        <w:rPr>
          <w:lang w:val="cs-CZ"/>
        </w:rPr>
        <w:t>měny,</w:t>
      </w:r>
    </w:p>
    <w:p w14:paraId="4CDE0427" w14:textId="26D71D77" w:rsidR="001B26F7" w:rsidRPr="00C95058" w:rsidRDefault="001B26F7" w:rsidP="00487FF3">
      <w:pPr>
        <w:pStyle w:val="Normal2"/>
        <w:keepLines/>
        <w:numPr>
          <w:ilvl w:val="0"/>
          <w:numId w:val="43"/>
        </w:numPr>
        <w:tabs>
          <w:tab w:val="clear" w:pos="709"/>
          <w:tab w:val="clear" w:pos="4118"/>
        </w:tabs>
        <w:ind w:left="1560" w:hanging="426"/>
        <w:rPr>
          <w:lang w:val="cs-CZ"/>
        </w:rPr>
      </w:pPr>
      <w:r w:rsidRPr="00C95058">
        <w:rPr>
          <w:lang w:val="cs-CZ"/>
        </w:rPr>
        <w:t xml:space="preserve">při kterých nedochází k rozšíření Díla o další </w:t>
      </w:r>
      <w:r w:rsidR="009D26E0" w:rsidRPr="00C95058">
        <w:rPr>
          <w:lang w:val="cs-CZ"/>
        </w:rPr>
        <w:t xml:space="preserve">stavební </w:t>
      </w:r>
      <w:r w:rsidRPr="00C95058">
        <w:rPr>
          <w:lang w:val="cs-CZ"/>
        </w:rPr>
        <w:t>práce, dodávky či služby,</w:t>
      </w:r>
    </w:p>
    <w:p w14:paraId="429DB9AC" w14:textId="35C273D6" w:rsidR="001B26F7" w:rsidRPr="00C95058" w:rsidRDefault="001B26F7" w:rsidP="00487FF3">
      <w:pPr>
        <w:pStyle w:val="Normal2"/>
        <w:keepLines/>
        <w:numPr>
          <w:ilvl w:val="0"/>
          <w:numId w:val="43"/>
        </w:numPr>
        <w:tabs>
          <w:tab w:val="clear" w:pos="709"/>
          <w:tab w:val="clear" w:pos="4118"/>
        </w:tabs>
        <w:ind w:left="1560" w:hanging="426"/>
        <w:rPr>
          <w:lang w:val="cs-CZ"/>
        </w:rPr>
      </w:pPr>
      <w:r w:rsidRPr="00C95058">
        <w:rPr>
          <w:lang w:val="cs-CZ"/>
        </w:rPr>
        <w:t>které nevedou ke změně Ceny díla</w:t>
      </w:r>
      <w:r w:rsidR="0094529E" w:rsidRPr="00C95058">
        <w:rPr>
          <w:lang w:val="cs-CZ"/>
        </w:rPr>
        <w:t xml:space="preserve"> a </w:t>
      </w:r>
      <w:r w:rsidR="00260F2B" w:rsidRPr="00C95058">
        <w:rPr>
          <w:lang w:val="cs-CZ"/>
        </w:rPr>
        <w:t>R</w:t>
      </w:r>
      <w:r w:rsidR="0094529E" w:rsidRPr="00C95058">
        <w:rPr>
          <w:lang w:val="cs-CZ"/>
        </w:rPr>
        <w:t>ozpočtu</w:t>
      </w:r>
      <w:r w:rsidRPr="00C95058">
        <w:rPr>
          <w:lang w:val="cs-CZ"/>
        </w:rPr>
        <w:t>,</w:t>
      </w:r>
    </w:p>
    <w:p w14:paraId="139D7E27" w14:textId="68B56D4F" w:rsidR="001B26F7" w:rsidRPr="00C95058" w:rsidRDefault="001B26F7" w:rsidP="00487FF3">
      <w:pPr>
        <w:pStyle w:val="Normal2"/>
        <w:keepLines/>
        <w:numPr>
          <w:ilvl w:val="0"/>
          <w:numId w:val="43"/>
        </w:numPr>
        <w:tabs>
          <w:tab w:val="clear" w:pos="709"/>
          <w:tab w:val="clear" w:pos="4118"/>
        </w:tabs>
        <w:ind w:left="1560" w:hanging="426"/>
        <w:rPr>
          <w:lang w:val="cs-CZ"/>
        </w:rPr>
      </w:pPr>
      <w:r w:rsidRPr="00C95058">
        <w:rPr>
          <w:lang w:val="cs-CZ"/>
        </w:rPr>
        <w:t xml:space="preserve">které by nemohly umožnit účast jiných dodavatelů ani nemohly ovlivnit výběr </w:t>
      </w:r>
      <w:r w:rsidR="007B7A98" w:rsidRPr="00C95058">
        <w:rPr>
          <w:lang w:val="cs-CZ"/>
        </w:rPr>
        <w:t>n</w:t>
      </w:r>
      <w:r w:rsidRPr="00C95058">
        <w:rPr>
          <w:lang w:val="cs-CZ"/>
        </w:rPr>
        <w:t>abídky</w:t>
      </w:r>
      <w:r w:rsidR="007B7A98" w:rsidRPr="00C95058">
        <w:rPr>
          <w:lang w:val="cs-CZ"/>
        </w:rPr>
        <w:t xml:space="preserve"> Zhotovitele</w:t>
      </w:r>
      <w:r w:rsidRPr="00C95058">
        <w:rPr>
          <w:lang w:val="cs-CZ"/>
        </w:rPr>
        <w:t>, a zároveň</w:t>
      </w:r>
    </w:p>
    <w:p w14:paraId="4FFF08B0" w14:textId="2FD4D934" w:rsidR="001B26F7" w:rsidRPr="00C95058" w:rsidRDefault="001B26F7" w:rsidP="00487FF3">
      <w:pPr>
        <w:pStyle w:val="Normal2"/>
        <w:keepLines/>
        <w:numPr>
          <w:ilvl w:val="0"/>
          <w:numId w:val="43"/>
        </w:numPr>
        <w:tabs>
          <w:tab w:val="clear" w:pos="709"/>
          <w:tab w:val="clear" w:pos="4118"/>
        </w:tabs>
        <w:ind w:left="1560" w:hanging="426"/>
        <w:rPr>
          <w:lang w:val="cs-CZ"/>
        </w:rPr>
      </w:pPr>
      <w:r w:rsidRPr="00C95058">
        <w:rPr>
          <w:lang w:val="cs-CZ"/>
        </w:rPr>
        <w:t>které nemění ekonomickou rovnováhu Smlouvy ve prospěch Zhotovitele.</w:t>
      </w:r>
    </w:p>
    <w:p w14:paraId="65E73DEF" w14:textId="6DE6366B" w:rsidR="001B26F7" w:rsidRPr="00C95058" w:rsidRDefault="001B26F7" w:rsidP="00487FF3">
      <w:pPr>
        <w:pStyle w:val="Normal2"/>
        <w:numPr>
          <w:ilvl w:val="0"/>
          <w:numId w:val="42"/>
        </w:numPr>
        <w:tabs>
          <w:tab w:val="clear" w:pos="709"/>
          <w:tab w:val="clear" w:pos="2204"/>
        </w:tabs>
        <w:ind w:left="1134" w:hanging="425"/>
        <w:rPr>
          <w:lang w:val="cs-CZ"/>
        </w:rPr>
      </w:pPr>
      <w:r w:rsidRPr="00C95058">
        <w:rPr>
          <w:lang w:val="cs-CZ"/>
        </w:rPr>
        <w:t xml:space="preserve">Bagatelní Změny dle tohoto ustanovení mohou být </w:t>
      </w:r>
      <w:r w:rsidR="007B7A98" w:rsidRPr="00C95058">
        <w:rPr>
          <w:lang w:val="cs-CZ"/>
        </w:rPr>
        <w:t>S</w:t>
      </w:r>
      <w:r w:rsidRPr="00C95058">
        <w:rPr>
          <w:lang w:val="cs-CZ"/>
        </w:rPr>
        <w:t xml:space="preserve">tranami dohodnuty </w:t>
      </w:r>
      <w:r w:rsidR="006C08C2" w:rsidRPr="00C95058">
        <w:rPr>
          <w:lang w:val="cs-CZ"/>
        </w:rPr>
        <w:t xml:space="preserve">v písemné formě, a to </w:t>
      </w:r>
      <w:r w:rsidR="007B7A98" w:rsidRPr="00C95058">
        <w:rPr>
          <w:lang w:val="cs-CZ"/>
        </w:rPr>
        <w:t>zápisem do Stavebního deníku</w:t>
      </w:r>
      <w:r w:rsidRPr="00C95058">
        <w:rPr>
          <w:lang w:val="cs-CZ"/>
        </w:rPr>
        <w:t xml:space="preserve">. Osobami oprávněnými k takové dohodě za Smluvní </w:t>
      </w:r>
      <w:r w:rsidRPr="00C95058">
        <w:rPr>
          <w:lang w:val="cs-CZ"/>
        </w:rPr>
        <w:lastRenderedPageBreak/>
        <w:t xml:space="preserve">strany jsou </w:t>
      </w:r>
      <w:r w:rsidR="007B7A98" w:rsidRPr="00C95058">
        <w:rPr>
          <w:lang w:val="cs-CZ"/>
        </w:rPr>
        <w:t>Zástupc</w:t>
      </w:r>
      <w:r w:rsidR="006C08C2" w:rsidRPr="00C95058">
        <w:rPr>
          <w:lang w:val="cs-CZ"/>
        </w:rPr>
        <w:t>e</w:t>
      </w:r>
      <w:r w:rsidR="007B7A98" w:rsidRPr="00C95058">
        <w:rPr>
          <w:lang w:val="cs-CZ"/>
        </w:rPr>
        <w:t xml:space="preserve"> Zhotovitele</w:t>
      </w:r>
      <w:r w:rsidR="006C08C2" w:rsidRPr="00C95058">
        <w:rPr>
          <w:lang w:val="cs-CZ"/>
        </w:rPr>
        <w:t xml:space="preserve"> </w:t>
      </w:r>
      <w:r w:rsidR="00CC6FA0" w:rsidRPr="00C95058">
        <w:rPr>
          <w:lang w:val="cs-CZ"/>
        </w:rPr>
        <w:t xml:space="preserve">ve věcech technických </w:t>
      </w:r>
      <w:r w:rsidR="006C08C2" w:rsidRPr="00C95058">
        <w:rPr>
          <w:lang w:val="cs-CZ"/>
        </w:rPr>
        <w:t>na jedné straně a</w:t>
      </w:r>
      <w:r w:rsidR="007B7A98" w:rsidRPr="00C95058">
        <w:rPr>
          <w:lang w:val="cs-CZ"/>
        </w:rPr>
        <w:t xml:space="preserve"> Zástupce Objednatele</w:t>
      </w:r>
      <w:r w:rsidR="00CC6FA0" w:rsidRPr="00C95058">
        <w:rPr>
          <w:lang w:val="cs-CZ"/>
        </w:rPr>
        <w:t xml:space="preserve"> ve věcech technických</w:t>
      </w:r>
      <w:r w:rsidR="007B7A98" w:rsidRPr="00C95058">
        <w:rPr>
          <w:lang w:val="cs-CZ"/>
        </w:rPr>
        <w:t xml:space="preserve"> anebo </w:t>
      </w:r>
      <w:r w:rsidRPr="00C95058">
        <w:rPr>
          <w:lang w:val="cs-CZ"/>
        </w:rPr>
        <w:t>TDS</w:t>
      </w:r>
      <w:r w:rsidR="006C08C2" w:rsidRPr="00C95058">
        <w:rPr>
          <w:lang w:val="cs-CZ"/>
        </w:rPr>
        <w:t xml:space="preserve"> na straně druhé</w:t>
      </w:r>
      <w:r w:rsidRPr="00C95058">
        <w:rPr>
          <w:lang w:val="cs-CZ"/>
        </w:rPr>
        <w:t>.</w:t>
      </w:r>
    </w:p>
    <w:p w14:paraId="12DB7E23" w14:textId="77777777" w:rsidR="00273C71" w:rsidRPr="004E55DF" w:rsidRDefault="00273C71" w:rsidP="00EF6EA2">
      <w:pPr>
        <w:pStyle w:val="Nadpis2"/>
        <w:keepNext w:val="0"/>
        <w:spacing w:before="120"/>
        <w:ind w:left="709"/>
        <w:rPr>
          <w:smallCaps w:val="0"/>
          <w:lang w:val="cs-CZ"/>
        </w:rPr>
      </w:pPr>
      <w:bookmarkStart w:id="85" w:name="_Ref75525349"/>
      <w:bookmarkStart w:id="86" w:name="_Ref78932678"/>
      <w:r w:rsidRPr="004E55DF">
        <w:rPr>
          <w:smallCaps w:val="0"/>
          <w:lang w:val="cs-CZ"/>
        </w:rPr>
        <w:t>Vyhrazené Změny</w:t>
      </w:r>
      <w:bookmarkEnd w:id="85"/>
      <w:r w:rsidRPr="004E55DF">
        <w:rPr>
          <w:smallCaps w:val="0"/>
          <w:lang w:val="cs-CZ"/>
        </w:rPr>
        <w:t xml:space="preserve"> </w:t>
      </w:r>
      <w:bookmarkEnd w:id="86"/>
    </w:p>
    <w:p w14:paraId="0982C695" w14:textId="5ACB015E" w:rsidR="00D92ED2" w:rsidRPr="00C95058" w:rsidRDefault="00D92ED2" w:rsidP="00D92ED2">
      <w:pPr>
        <w:pStyle w:val="Nadpis2"/>
        <w:numPr>
          <w:ilvl w:val="0"/>
          <w:numId w:val="0"/>
        </w:numPr>
        <w:spacing w:before="120"/>
        <w:ind w:left="709"/>
        <w:rPr>
          <w:b w:val="0"/>
          <w:bCs w:val="0"/>
          <w:smallCaps w:val="0"/>
          <w:lang w:val="cs-CZ"/>
        </w:rPr>
      </w:pPr>
      <w:r w:rsidRPr="00C95058">
        <w:rPr>
          <w:b w:val="0"/>
          <w:bCs w:val="0"/>
          <w:smallCaps w:val="0"/>
          <w:lang w:val="cs-CZ"/>
        </w:rPr>
        <w:t xml:space="preserve">Objednatel si vyhrazuje následující změny závazku ze Smlouvy ve smyslu ustanovení </w:t>
      </w:r>
      <w:proofErr w:type="gramStart"/>
      <w:r w:rsidR="00CC4AEB" w:rsidRPr="00C95058">
        <w:rPr>
          <w:b w:val="0"/>
          <w:bCs w:val="0"/>
          <w:smallCaps w:val="0"/>
          <w:lang w:val="cs-CZ"/>
        </w:rPr>
        <w:t>§  100</w:t>
      </w:r>
      <w:proofErr w:type="gramEnd"/>
      <w:r w:rsidR="00CC4AEB" w:rsidRPr="00C95058">
        <w:rPr>
          <w:b w:val="0"/>
          <w:bCs w:val="0"/>
          <w:smallCaps w:val="0"/>
          <w:lang w:val="cs-CZ"/>
        </w:rPr>
        <w:t> </w:t>
      </w:r>
      <w:r w:rsidRPr="00C95058">
        <w:rPr>
          <w:b w:val="0"/>
          <w:bCs w:val="0"/>
          <w:smallCaps w:val="0"/>
          <w:lang w:val="cs-CZ"/>
        </w:rPr>
        <w:t xml:space="preserve">odst. 1 Zákona o zadávání veřejných zakázek, v návaznosti na objektivní nemožnost exaktního a naprosto přesného stanovení množství položek </w:t>
      </w:r>
      <w:r w:rsidR="0012457B" w:rsidRPr="00C95058">
        <w:rPr>
          <w:b w:val="0"/>
          <w:bCs w:val="0"/>
          <w:smallCaps w:val="0"/>
          <w:lang w:val="cs-CZ"/>
        </w:rPr>
        <w:t xml:space="preserve">výkazu </w:t>
      </w:r>
      <w:r w:rsidRPr="00C95058">
        <w:rPr>
          <w:b w:val="0"/>
          <w:bCs w:val="0"/>
          <w:smallCaps w:val="0"/>
          <w:lang w:val="cs-CZ"/>
        </w:rPr>
        <w:t>výměr</w:t>
      </w:r>
      <w:r w:rsidR="00415BED" w:rsidRPr="00C95058">
        <w:rPr>
          <w:b w:val="0"/>
          <w:bCs w:val="0"/>
          <w:smallCaps w:val="0"/>
          <w:lang w:val="cs-CZ"/>
        </w:rPr>
        <w:t xml:space="preserve"> </w:t>
      </w:r>
      <w:r w:rsidR="00415BED" w:rsidRPr="00C95058">
        <w:rPr>
          <w:b w:val="0"/>
          <w:smallCaps w:val="0"/>
          <w:lang w:val="cs-CZ"/>
        </w:rPr>
        <w:t>(resp. soupisu prací)</w:t>
      </w:r>
      <w:r w:rsidRPr="00C95058">
        <w:rPr>
          <w:b w:val="0"/>
          <w:bCs w:val="0"/>
          <w:smallCaps w:val="0"/>
          <w:lang w:val="cs-CZ"/>
        </w:rPr>
        <w:t xml:space="preserve"> v rámci Rozpočtu.</w:t>
      </w:r>
    </w:p>
    <w:p w14:paraId="7908E8A4" w14:textId="789000E4" w:rsidR="00273C71" w:rsidRPr="00C95058" w:rsidRDefault="00D92ED2" w:rsidP="00D92ED2">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Zadavatel si konkrétně vyhrazuje právo odebrat tzv. měřené položky definované ve </w:t>
      </w:r>
      <w:r w:rsidR="0012457B" w:rsidRPr="00C95058">
        <w:rPr>
          <w:b w:val="0"/>
          <w:bCs w:val="0"/>
          <w:smallCaps w:val="0"/>
          <w:lang w:val="cs-CZ"/>
        </w:rPr>
        <w:t xml:space="preserve">výkazu </w:t>
      </w:r>
      <w:r w:rsidRPr="00C95058">
        <w:rPr>
          <w:b w:val="0"/>
          <w:bCs w:val="0"/>
          <w:smallCaps w:val="0"/>
          <w:lang w:val="cs-CZ"/>
        </w:rPr>
        <w:t>výměr</w:t>
      </w:r>
      <w:r w:rsidR="00415BED" w:rsidRPr="00C95058">
        <w:rPr>
          <w:b w:val="0"/>
          <w:bCs w:val="0"/>
          <w:smallCaps w:val="0"/>
          <w:lang w:val="cs-CZ"/>
        </w:rPr>
        <w:t xml:space="preserve"> </w:t>
      </w:r>
      <w:r w:rsidR="00415BED" w:rsidRPr="00C95058">
        <w:rPr>
          <w:b w:val="0"/>
          <w:smallCaps w:val="0"/>
          <w:lang w:val="cs-CZ"/>
        </w:rPr>
        <w:t>(soupisu prací)</w:t>
      </w:r>
      <w:r w:rsidRPr="00C95058">
        <w:rPr>
          <w:b w:val="0"/>
          <w:bCs w:val="0"/>
          <w:smallCaps w:val="0"/>
          <w:lang w:val="cs-CZ"/>
        </w:rPr>
        <w:t xml:space="preserve"> </w:t>
      </w:r>
      <w:r w:rsidR="00F3596E" w:rsidRPr="00C95058">
        <w:rPr>
          <w:b w:val="0"/>
          <w:bCs w:val="0"/>
          <w:smallCaps w:val="0"/>
          <w:lang w:val="cs-CZ"/>
        </w:rPr>
        <w:t xml:space="preserve">anebo Práce </w:t>
      </w:r>
      <w:r w:rsidRPr="00C95058">
        <w:rPr>
          <w:b w:val="0"/>
          <w:bCs w:val="0"/>
          <w:smallCaps w:val="0"/>
          <w:lang w:val="cs-CZ"/>
        </w:rPr>
        <w:t>v rámci Rozpočtu ve skutečném množství dle zjišťovacího protokolu dle čl</w:t>
      </w:r>
      <w:r w:rsidR="00740155" w:rsidRPr="00C95058">
        <w:rPr>
          <w:b w:val="0"/>
          <w:bCs w:val="0"/>
          <w:smallCaps w:val="0"/>
          <w:lang w:val="cs-CZ"/>
        </w:rPr>
        <w:t>ánku</w:t>
      </w:r>
      <w:r w:rsidRPr="00C95058">
        <w:rPr>
          <w:b w:val="0"/>
          <w:bCs w:val="0"/>
          <w:smallCaps w:val="0"/>
          <w:lang w:val="cs-CZ"/>
        </w:rPr>
        <w:t xml:space="preserve"> </w:t>
      </w:r>
      <w:r w:rsidR="00785747" w:rsidRPr="00C95058">
        <w:rPr>
          <w:b w:val="0"/>
          <w:bCs w:val="0"/>
          <w:smallCaps w:val="0"/>
          <w:lang w:val="cs-CZ"/>
        </w:rPr>
        <w:fldChar w:fldCharType="begin"/>
      </w:r>
      <w:r w:rsidR="00785747" w:rsidRPr="00C95058">
        <w:rPr>
          <w:b w:val="0"/>
          <w:bCs w:val="0"/>
          <w:smallCaps w:val="0"/>
          <w:lang w:val="cs-CZ"/>
        </w:rPr>
        <w:instrText xml:space="preserve"> REF _Ref105594425 \r \h </w:instrText>
      </w:r>
      <w:r w:rsidR="00C95058">
        <w:rPr>
          <w:b w:val="0"/>
          <w:bCs w:val="0"/>
          <w:smallCaps w:val="0"/>
          <w:lang w:val="cs-CZ"/>
        </w:rPr>
        <w:instrText xml:space="preserve"> \* MERGEFORMAT </w:instrText>
      </w:r>
      <w:r w:rsidR="00785747" w:rsidRPr="00C95058">
        <w:rPr>
          <w:b w:val="0"/>
          <w:bCs w:val="0"/>
          <w:smallCaps w:val="0"/>
          <w:lang w:val="cs-CZ"/>
        </w:rPr>
      </w:r>
      <w:r w:rsidR="00785747" w:rsidRPr="00C95058">
        <w:rPr>
          <w:b w:val="0"/>
          <w:bCs w:val="0"/>
          <w:smallCaps w:val="0"/>
          <w:lang w:val="cs-CZ"/>
        </w:rPr>
        <w:fldChar w:fldCharType="separate"/>
      </w:r>
      <w:r w:rsidR="00F20402">
        <w:rPr>
          <w:b w:val="0"/>
          <w:bCs w:val="0"/>
          <w:smallCaps w:val="0"/>
          <w:lang w:val="cs-CZ"/>
        </w:rPr>
        <w:t>15</w:t>
      </w:r>
      <w:r w:rsidR="00785747" w:rsidRPr="00C95058">
        <w:rPr>
          <w:b w:val="0"/>
          <w:bCs w:val="0"/>
          <w:smallCaps w:val="0"/>
          <w:lang w:val="cs-CZ"/>
        </w:rPr>
        <w:fldChar w:fldCharType="end"/>
      </w:r>
      <w:r w:rsidRPr="00C95058">
        <w:rPr>
          <w:b w:val="0"/>
          <w:bCs w:val="0"/>
          <w:smallCaps w:val="0"/>
          <w:lang w:val="cs-CZ"/>
        </w:rPr>
        <w:t xml:space="preserve"> </w:t>
      </w:r>
      <w:r w:rsidR="00740155" w:rsidRPr="00C95058">
        <w:rPr>
          <w:b w:val="0"/>
          <w:bCs w:val="0"/>
          <w:smallCaps w:val="0"/>
          <w:lang w:val="cs-CZ"/>
        </w:rPr>
        <w:t xml:space="preserve">této </w:t>
      </w:r>
      <w:r w:rsidRPr="00C95058">
        <w:rPr>
          <w:b w:val="0"/>
          <w:bCs w:val="0"/>
          <w:smallCaps w:val="0"/>
          <w:lang w:val="cs-CZ"/>
        </w:rPr>
        <w:t xml:space="preserve">Smlouvy, které bude odpovídat výsledkům měření (tj. více nebo méně oproti množství uvedeným ve </w:t>
      </w:r>
      <w:r w:rsidR="0012457B" w:rsidRPr="00C95058">
        <w:rPr>
          <w:b w:val="0"/>
          <w:bCs w:val="0"/>
          <w:smallCaps w:val="0"/>
          <w:lang w:val="cs-CZ"/>
        </w:rPr>
        <w:t>v</w:t>
      </w:r>
      <w:r w:rsidRPr="00C95058">
        <w:rPr>
          <w:b w:val="0"/>
          <w:bCs w:val="0"/>
          <w:smallCaps w:val="0"/>
          <w:lang w:val="cs-CZ"/>
        </w:rPr>
        <w:t>ýkazu výměr</w:t>
      </w:r>
      <w:r w:rsidR="00415BED" w:rsidRPr="00C95058">
        <w:rPr>
          <w:b w:val="0"/>
          <w:bCs w:val="0"/>
          <w:smallCaps w:val="0"/>
          <w:lang w:val="cs-CZ"/>
        </w:rPr>
        <w:t xml:space="preserve">, </w:t>
      </w:r>
      <w:proofErr w:type="spellStart"/>
      <w:r w:rsidR="00415BED" w:rsidRPr="00C95058">
        <w:rPr>
          <w:b w:val="0"/>
          <w:bCs w:val="0"/>
          <w:smallCaps w:val="0"/>
          <w:lang w:val="cs-CZ"/>
        </w:rPr>
        <w:t>resp</w:t>
      </w:r>
      <w:proofErr w:type="spellEnd"/>
      <w:r w:rsidR="00415BED" w:rsidRPr="00C95058">
        <w:rPr>
          <w:b w:val="0"/>
          <w:bCs w:val="0"/>
          <w:smallCaps w:val="0"/>
          <w:lang w:val="cs-CZ"/>
        </w:rPr>
        <w:t xml:space="preserve"> </w:t>
      </w:r>
      <w:r w:rsidR="00415BED" w:rsidRPr="00C95058">
        <w:rPr>
          <w:b w:val="0"/>
          <w:smallCaps w:val="0"/>
          <w:lang w:val="cs-CZ"/>
        </w:rPr>
        <w:t>soupisu prací</w:t>
      </w:r>
      <w:r w:rsidRPr="00C95058">
        <w:rPr>
          <w:b w:val="0"/>
          <w:bCs w:val="0"/>
          <w:smallCaps w:val="0"/>
          <w:lang w:val="cs-CZ"/>
        </w:rPr>
        <w:t xml:space="preserve"> v rámci Rozpočtu). </w:t>
      </w:r>
    </w:p>
    <w:p w14:paraId="55FB945A" w14:textId="6DD32700" w:rsidR="002B3895" w:rsidRPr="00C95058" w:rsidRDefault="00AA00C8" w:rsidP="002B3895">
      <w:pPr>
        <w:pStyle w:val="Nadpis2"/>
        <w:keepNext w:val="0"/>
        <w:numPr>
          <w:ilvl w:val="0"/>
          <w:numId w:val="0"/>
        </w:numPr>
        <w:spacing w:before="120"/>
        <w:ind w:left="709"/>
        <w:rPr>
          <w:b w:val="0"/>
          <w:bCs w:val="0"/>
          <w:smallCaps w:val="0"/>
          <w:lang w:val="cs-CZ"/>
        </w:rPr>
      </w:pPr>
      <w:r w:rsidRPr="00C95058">
        <w:rPr>
          <w:b w:val="0"/>
          <w:bCs w:val="0"/>
          <w:smallCaps w:val="0"/>
          <w:lang w:val="cs-CZ"/>
        </w:rPr>
        <w:t>Objednatel</w:t>
      </w:r>
      <w:r w:rsidR="002B3895" w:rsidRPr="00C95058">
        <w:rPr>
          <w:b w:val="0"/>
          <w:bCs w:val="0"/>
          <w:smallCaps w:val="0"/>
          <w:lang w:val="cs-CZ"/>
        </w:rPr>
        <w:t xml:space="preserve"> si dále v souladu s § 100 odst. 1 Zákona o zadávání veřejných zakázek vyhrazuje změnu závazku spočívající ve sjednání valorizační (inflační) doložky k ceně stavebních prací. </w:t>
      </w:r>
    </w:p>
    <w:p w14:paraId="4A999077" w14:textId="6C36FC7A" w:rsidR="008B7E4E" w:rsidRPr="00C95058" w:rsidRDefault="008B7E4E" w:rsidP="008B7E4E">
      <w:pPr>
        <w:pStyle w:val="Nadpis2"/>
        <w:keepNext w:val="0"/>
        <w:numPr>
          <w:ilvl w:val="0"/>
          <w:numId w:val="0"/>
        </w:numPr>
        <w:spacing w:before="120"/>
        <w:ind w:left="709"/>
        <w:rPr>
          <w:b w:val="0"/>
          <w:bCs w:val="0"/>
          <w:smallCaps w:val="0"/>
          <w:lang w:val="cs-CZ"/>
        </w:rPr>
      </w:pPr>
      <w:r w:rsidRPr="00C95058">
        <w:rPr>
          <w:b w:val="0"/>
          <w:bCs w:val="0"/>
          <w:smallCaps w:val="0"/>
          <w:lang w:val="cs-CZ"/>
        </w:rPr>
        <w:t>Strany se</w:t>
      </w:r>
      <w:r w:rsidR="00CF6360" w:rsidRPr="00C95058">
        <w:rPr>
          <w:b w:val="0"/>
          <w:bCs w:val="0"/>
          <w:smallCaps w:val="0"/>
          <w:lang w:val="cs-CZ"/>
        </w:rPr>
        <w:t xml:space="preserve"> v tomto ohledu</w:t>
      </w:r>
      <w:r w:rsidRPr="00C95058">
        <w:rPr>
          <w:b w:val="0"/>
          <w:bCs w:val="0"/>
          <w:smallCaps w:val="0"/>
          <w:lang w:val="cs-CZ"/>
        </w:rPr>
        <w:t xml:space="preserve"> dohodly, že zbývající a nevyfakturovaná část Ceny díla bude každoročně upravována (kladně i záporně) o hodnotu odpovídající procentuálnímu přírůstku či snížení inflace vyjádřené v procentech a měřené vzrůstem či poklesem indexu cen stavebních prací a děl, dle indexu cen stavebních děl podle klasifikace CZ-CC, Školy, univerzity a budovy pro výzkum (dále jen „</w:t>
      </w:r>
      <w:r w:rsidRPr="00C95058">
        <w:rPr>
          <w:smallCaps w:val="0"/>
          <w:lang w:val="cs-CZ"/>
        </w:rPr>
        <w:t>Index</w:t>
      </w:r>
      <w:r w:rsidRPr="00C95058">
        <w:rPr>
          <w:b w:val="0"/>
          <w:bCs w:val="0"/>
          <w:smallCaps w:val="0"/>
          <w:lang w:val="cs-CZ"/>
        </w:rPr>
        <w:t>“), vydávaným čtvrtletně Českým statistickým úřadem.</w:t>
      </w:r>
      <w:r w:rsidR="006F2927">
        <w:rPr>
          <w:rStyle w:val="Odkaznavysvtlivky"/>
          <w:b w:val="0"/>
          <w:bCs w:val="0"/>
          <w:smallCaps w:val="0"/>
          <w:lang w:val="cs-CZ"/>
        </w:rPr>
        <w:endnoteReference w:id="2"/>
      </w:r>
    </w:p>
    <w:p w14:paraId="0047F1E3" w14:textId="77777777" w:rsidR="008B7E4E" w:rsidRPr="00C95058" w:rsidRDefault="008B7E4E" w:rsidP="008B7E4E">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Strany souhlasí s tím, že pokud by Index představoval zápornou hodnotu, v důsledku čehož by došlo ke snížení příslušných částí Ceny díla pod nabídkovou cenu Zhotovitele v Zadávacím řízení, je Zhotovitel i v takovém případě oprávněn fakturovat cenu ve výši dle nabídky Zhotovitele. </w:t>
      </w:r>
    </w:p>
    <w:p w14:paraId="63173DF8" w14:textId="77777777" w:rsidR="008B7E4E" w:rsidRPr="00C95058" w:rsidRDefault="008B7E4E" w:rsidP="008B7E4E">
      <w:pPr>
        <w:pStyle w:val="Nadpis2"/>
        <w:keepNext w:val="0"/>
        <w:numPr>
          <w:ilvl w:val="0"/>
          <w:numId w:val="0"/>
        </w:numPr>
        <w:spacing w:before="120"/>
        <w:ind w:left="709"/>
        <w:rPr>
          <w:b w:val="0"/>
          <w:bCs w:val="0"/>
          <w:smallCaps w:val="0"/>
          <w:lang w:val="cs-CZ"/>
        </w:rPr>
      </w:pPr>
      <w:r w:rsidRPr="00C95058">
        <w:rPr>
          <w:b w:val="0"/>
          <w:bCs w:val="0"/>
          <w:smallCaps w:val="0"/>
          <w:lang w:val="cs-CZ"/>
        </w:rPr>
        <w:t>K navýšení či snížení může dojít pouze jednou ročně k 1.4. příslušného kalendářního roku dle Indexu inflace za předchozí kalendářní rok. Poprvé může dojít k navýšení k 1.4. roku následujícího po podání nabídky Zhotovitelem, a to o míru Indexu inflace od podání nabídky Zhotovitele v zadávacím řízení do konce roku, ve které byla nabídka podána.</w:t>
      </w:r>
    </w:p>
    <w:p w14:paraId="0DB14F41" w14:textId="1480D32D" w:rsidR="008B7E4E" w:rsidRPr="00C95058" w:rsidRDefault="008B7E4E" w:rsidP="008B7E4E">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Každoroční indexaci budou vždy podléhat zbývající a nevyfakturované aktuální části Ceny díla za plnění, které dle Harmonogramu prací připadají na příslušný kalendářní rok, k němuž se indexace vztahuje. Strany se dohodly na tom, že pokud je Zhotovitel povinen dokončit příslušné plnění dle Harmonogramu </w:t>
      </w:r>
      <w:r w:rsidR="00FD345A">
        <w:rPr>
          <w:b w:val="0"/>
          <w:bCs w:val="0"/>
          <w:smallCaps w:val="0"/>
          <w:lang w:val="cs-CZ"/>
        </w:rPr>
        <w:t xml:space="preserve">prací </w:t>
      </w:r>
      <w:r w:rsidRPr="00C95058">
        <w:rPr>
          <w:b w:val="0"/>
          <w:bCs w:val="0"/>
          <w:smallCaps w:val="0"/>
          <w:lang w:val="cs-CZ"/>
        </w:rPr>
        <w:t>v určitém kalendářním roce, bude část Ceny díla vztahující se k danému plnění indexována pouze v rámci tohoto období, a to bez ohledu na okamžik skutečného dokončení daného plnění anebo okamžik fakturace části Ceny díla vztahující se k</w:t>
      </w:r>
      <w:r w:rsidR="00DD4401">
        <w:rPr>
          <w:b w:val="0"/>
          <w:bCs w:val="0"/>
          <w:smallCaps w:val="0"/>
          <w:lang w:val="cs-CZ"/>
        </w:rPr>
        <w:t> </w:t>
      </w:r>
      <w:r w:rsidRPr="00C95058">
        <w:rPr>
          <w:b w:val="0"/>
          <w:bCs w:val="0"/>
          <w:smallCaps w:val="0"/>
          <w:lang w:val="cs-CZ"/>
        </w:rPr>
        <w:t>danému plnění. Zhotovitel do 15.3. příslušného kalendářního roku zašle Objednateli návrh dodatku k této Smlouvě, ve kterém bude uvedena (i) hodnota indexu, který má být použit; (</w:t>
      </w:r>
      <w:proofErr w:type="spellStart"/>
      <w:r w:rsidRPr="00C95058">
        <w:rPr>
          <w:b w:val="0"/>
          <w:bCs w:val="0"/>
          <w:smallCaps w:val="0"/>
          <w:lang w:val="cs-CZ"/>
        </w:rPr>
        <w:t>ii</w:t>
      </w:r>
      <w:proofErr w:type="spellEnd"/>
      <w:r w:rsidRPr="00C95058">
        <w:rPr>
          <w:b w:val="0"/>
          <w:bCs w:val="0"/>
          <w:smallCaps w:val="0"/>
          <w:lang w:val="cs-CZ"/>
        </w:rPr>
        <w:t>) výpočet úpravy zbývajících a nevyfakturovaných částí Ceny díla, a (</w:t>
      </w:r>
      <w:proofErr w:type="spellStart"/>
      <w:r w:rsidRPr="00C95058">
        <w:rPr>
          <w:b w:val="0"/>
          <w:bCs w:val="0"/>
          <w:smallCaps w:val="0"/>
          <w:lang w:val="cs-CZ"/>
        </w:rPr>
        <w:t>iii</w:t>
      </w:r>
      <w:proofErr w:type="spellEnd"/>
      <w:r w:rsidRPr="00C95058">
        <w:rPr>
          <w:b w:val="0"/>
          <w:bCs w:val="0"/>
          <w:smallCaps w:val="0"/>
          <w:lang w:val="cs-CZ"/>
        </w:rPr>
        <w:t>) aktualizovaná Cena díla. V případě prodlení Zhotovitele s předložením řádného návrhu dodatku objednateli, může návrh dodatku předložit Zhotoviteli Objednatel. Uzavření dodatku je podmínkou pro fakturaci příslušné části Ceny díla. Navýšení o inflační doložku sjednané v dodatku se vztahuje pouze na práce provedené po 1.4. u roku, ve kterém byl dodatek uzavřen.</w:t>
      </w:r>
    </w:p>
    <w:p w14:paraId="4E98D9E8" w14:textId="00928854" w:rsidR="00346303" w:rsidRDefault="008B7E4E" w:rsidP="008B7E4E">
      <w:pPr>
        <w:pStyle w:val="Nadpis2"/>
        <w:keepNext w:val="0"/>
        <w:numPr>
          <w:ilvl w:val="0"/>
          <w:numId w:val="0"/>
        </w:numPr>
        <w:spacing w:before="120"/>
        <w:ind w:left="709"/>
        <w:rPr>
          <w:b w:val="0"/>
          <w:bCs w:val="0"/>
          <w:smallCaps w:val="0"/>
          <w:lang w:val="cs-CZ"/>
        </w:rPr>
      </w:pPr>
      <w:r w:rsidRPr="00C95058">
        <w:rPr>
          <w:b w:val="0"/>
          <w:bCs w:val="0"/>
          <w:smallCaps w:val="0"/>
          <w:lang w:val="cs-CZ"/>
        </w:rPr>
        <w:t>Pokud se bude celková roční míra inflace dle Indexu pohybovat v intervalu 0 až 5 % (včetně), vyhrazuje si Objednatel právo neakceptovat Zhotovitelem požadované navýšení Ceny díla. Pokud bude míra inflace dle Indexu vyšší než 5 %, Objednatel bude povinen se Zhotovitelem uzavřít dodatek ke Smlouvě, který bude tento narůst reflektovat. Objednatel nemá povinnost uzavřít se Zhotovitelem dodatek ke smlouvě v případě, že by v důsledku takové změny (jednotlivě i všech změn celkově) Cena díla přesáhla nabídkovou cenu vybraného Zhotovitele o více než 1</w:t>
      </w:r>
      <w:ins w:id="87" w:author="H&amp;P" w:date="2022-10-20T09:23:00Z">
        <w:r w:rsidR="00786513">
          <w:rPr>
            <w:b w:val="0"/>
            <w:bCs w:val="0"/>
            <w:smallCaps w:val="0"/>
            <w:lang w:val="cs-CZ"/>
          </w:rPr>
          <w:t>5</w:t>
        </w:r>
      </w:ins>
      <w:del w:id="88" w:author="H&amp;P" w:date="2022-10-20T09:23:00Z">
        <w:r w:rsidRPr="00C95058" w:rsidDel="00786513">
          <w:rPr>
            <w:b w:val="0"/>
            <w:bCs w:val="0"/>
            <w:smallCaps w:val="0"/>
            <w:lang w:val="cs-CZ"/>
          </w:rPr>
          <w:delText>0</w:delText>
        </w:r>
      </w:del>
      <w:r w:rsidRPr="00C95058">
        <w:rPr>
          <w:b w:val="0"/>
          <w:bCs w:val="0"/>
          <w:smallCaps w:val="0"/>
          <w:lang w:val="cs-CZ"/>
        </w:rPr>
        <w:t>%.</w:t>
      </w:r>
      <w:ins w:id="89" w:author="Autor">
        <w:r w:rsidR="006F65AD" w:rsidRPr="006F65AD">
          <w:t xml:space="preserve"> </w:t>
        </w:r>
        <w:r w:rsidR="006F65AD" w:rsidRPr="006F65AD">
          <w:rPr>
            <w:b w:val="0"/>
            <w:bCs w:val="0"/>
            <w:smallCaps w:val="0"/>
            <w:lang w:val="cs-CZ"/>
          </w:rPr>
          <w:t>V případě, že by v důsledku indexace ceny měla cena díla dle indexovaného výkazu výměr přesáhnout nabídkovou cenu vybraného dodavatele o více než 1</w:t>
        </w:r>
      </w:ins>
      <w:ins w:id="90" w:author="H&amp;P" w:date="2022-10-20T09:24:00Z">
        <w:r w:rsidR="00786513">
          <w:rPr>
            <w:b w:val="0"/>
            <w:bCs w:val="0"/>
            <w:smallCaps w:val="0"/>
            <w:lang w:val="cs-CZ"/>
          </w:rPr>
          <w:t>5</w:t>
        </w:r>
      </w:ins>
      <w:ins w:id="91" w:author="Autor">
        <w:del w:id="92" w:author="H&amp;P" w:date="2022-10-20T09:24:00Z">
          <w:r w:rsidR="006F65AD" w:rsidRPr="006F65AD" w:rsidDel="00786513">
            <w:rPr>
              <w:b w:val="0"/>
              <w:bCs w:val="0"/>
              <w:smallCaps w:val="0"/>
              <w:lang w:val="cs-CZ"/>
            </w:rPr>
            <w:delText>0</w:delText>
          </w:r>
        </w:del>
        <w:r w:rsidR="006F65AD" w:rsidRPr="006F65AD">
          <w:rPr>
            <w:b w:val="0"/>
            <w:bCs w:val="0"/>
            <w:smallCaps w:val="0"/>
            <w:lang w:val="cs-CZ"/>
          </w:rPr>
          <w:t xml:space="preserve"> %, bude indexace provedena pouze do výše 11</w:t>
        </w:r>
      </w:ins>
      <w:ins w:id="93" w:author="H&amp;P" w:date="2022-10-20T09:24:00Z">
        <w:r w:rsidR="00786513">
          <w:rPr>
            <w:b w:val="0"/>
            <w:bCs w:val="0"/>
            <w:smallCaps w:val="0"/>
            <w:lang w:val="cs-CZ"/>
          </w:rPr>
          <w:t>5</w:t>
        </w:r>
      </w:ins>
      <w:ins w:id="94" w:author="Autor">
        <w:del w:id="95" w:author="H&amp;P" w:date="2022-10-20T09:24:00Z">
          <w:r w:rsidR="006F65AD" w:rsidRPr="006F65AD" w:rsidDel="00786513">
            <w:rPr>
              <w:b w:val="0"/>
              <w:bCs w:val="0"/>
              <w:smallCaps w:val="0"/>
              <w:lang w:val="cs-CZ"/>
            </w:rPr>
            <w:delText>0</w:delText>
          </w:r>
        </w:del>
        <w:r w:rsidR="006F65AD" w:rsidRPr="006F65AD">
          <w:rPr>
            <w:b w:val="0"/>
            <w:bCs w:val="0"/>
            <w:smallCaps w:val="0"/>
            <w:lang w:val="cs-CZ"/>
          </w:rPr>
          <w:t>% nabídkové ceny (tj. výše indexu bude stanovena nižší tak, aby cena díla dle indexovaného výkazu výměr nepřesáhla nabídkovou cenu vybraného dodavatele o více než 1</w:t>
        </w:r>
      </w:ins>
      <w:ins w:id="96" w:author="H&amp;P" w:date="2022-10-20T09:24:00Z">
        <w:r w:rsidR="00786513">
          <w:rPr>
            <w:b w:val="0"/>
            <w:bCs w:val="0"/>
            <w:smallCaps w:val="0"/>
            <w:lang w:val="cs-CZ"/>
          </w:rPr>
          <w:t>5</w:t>
        </w:r>
      </w:ins>
      <w:ins w:id="97" w:author="Autor">
        <w:del w:id="98" w:author="H&amp;P" w:date="2022-10-20T09:24:00Z">
          <w:r w:rsidR="006F65AD" w:rsidRPr="006F65AD" w:rsidDel="00786513">
            <w:rPr>
              <w:b w:val="0"/>
              <w:bCs w:val="0"/>
              <w:smallCaps w:val="0"/>
              <w:lang w:val="cs-CZ"/>
            </w:rPr>
            <w:delText>0</w:delText>
          </w:r>
        </w:del>
        <w:r w:rsidR="006F65AD" w:rsidRPr="006F65AD">
          <w:rPr>
            <w:b w:val="0"/>
            <w:bCs w:val="0"/>
            <w:smallCaps w:val="0"/>
            <w:lang w:val="cs-CZ"/>
          </w:rPr>
          <w:t xml:space="preserve"> %).</w:t>
        </w:r>
      </w:ins>
    </w:p>
    <w:p w14:paraId="00966E9F" w14:textId="77777777" w:rsidR="007A3152" w:rsidRDefault="007A3152" w:rsidP="007A3152">
      <w:pPr>
        <w:pStyle w:val="Normal2"/>
        <w:rPr>
          <w:lang w:val="cs-CZ"/>
        </w:rPr>
      </w:pPr>
    </w:p>
    <w:p w14:paraId="79D4490C" w14:textId="77777777" w:rsidR="007A3152" w:rsidRDefault="007A3152" w:rsidP="007A3152">
      <w:pPr>
        <w:pStyle w:val="Normal2"/>
        <w:rPr>
          <w:lang w:val="cs-CZ"/>
        </w:rPr>
      </w:pPr>
    </w:p>
    <w:p w14:paraId="3620CF81" w14:textId="261E7752" w:rsidR="007A3152" w:rsidRPr="007A3152" w:rsidRDefault="007A3152" w:rsidP="007A3152">
      <w:pPr>
        <w:pStyle w:val="Normal2"/>
        <w:rPr>
          <w:lang w:val="cs-CZ"/>
        </w:rPr>
        <w:sectPr w:rsidR="007A3152" w:rsidRPr="007A3152" w:rsidSect="00CB0B8A">
          <w:footnotePr>
            <w:numRestart w:val="eachPage"/>
          </w:footnotePr>
          <w:endnotePr>
            <w:numFmt w:val="chicago"/>
          </w:endnotePr>
          <w:type w:val="continuous"/>
          <w:pgSz w:w="11906" w:h="16838"/>
          <w:pgMar w:top="1418" w:right="1418" w:bottom="1418" w:left="1418" w:header="567" w:footer="709" w:gutter="0"/>
          <w:cols w:space="708"/>
          <w:titlePg/>
          <w:docGrid w:linePitch="360"/>
        </w:sectPr>
      </w:pPr>
    </w:p>
    <w:p w14:paraId="663A31A6" w14:textId="77777777" w:rsidR="008B7E4E" w:rsidRPr="00C95058" w:rsidRDefault="008B7E4E" w:rsidP="008B7E4E">
      <w:pPr>
        <w:pStyle w:val="Nadpis2"/>
        <w:keepNext w:val="0"/>
        <w:numPr>
          <w:ilvl w:val="0"/>
          <w:numId w:val="0"/>
        </w:numPr>
        <w:spacing w:before="120"/>
        <w:ind w:left="709"/>
        <w:rPr>
          <w:b w:val="0"/>
          <w:bCs w:val="0"/>
          <w:smallCaps w:val="0"/>
          <w:lang w:val="cs-CZ"/>
        </w:rPr>
      </w:pPr>
    </w:p>
    <w:p w14:paraId="618FA09E" w14:textId="77777777" w:rsidR="008B7E4E" w:rsidRPr="00C95058" w:rsidRDefault="008B7E4E" w:rsidP="008B7E4E">
      <w:pPr>
        <w:pStyle w:val="Nadpis2"/>
        <w:keepNext w:val="0"/>
        <w:numPr>
          <w:ilvl w:val="0"/>
          <w:numId w:val="0"/>
        </w:numPr>
        <w:spacing w:before="120"/>
        <w:ind w:left="709"/>
        <w:rPr>
          <w:b w:val="0"/>
          <w:bCs w:val="0"/>
          <w:smallCaps w:val="0"/>
          <w:lang w:val="cs-CZ"/>
        </w:rPr>
      </w:pPr>
      <w:r w:rsidRPr="00C95058">
        <w:rPr>
          <w:b w:val="0"/>
          <w:bCs w:val="0"/>
          <w:smallCaps w:val="0"/>
          <w:lang w:val="cs-CZ"/>
        </w:rPr>
        <w:t>Pokud by Český statistický úřad přestal v průběhu trvání této Smlouvy vyhlašovat Index anebo by působnost Českého statistického úřadu přešla na jiný úřad, zavazují se Strany jednat v dobré víře tak, aby v co nejkratší době po nastání takové skutečnosti uzavřely dodatek k této Smlouvě, kterým nahradí Index jiným indexem nejbližším. Nejbližším indexem je třeba rozumět takový index, který bude vyhlašován obecně uznávanou autoritou či autoritou, na kterou přešla působnost Českého statistického úřadu, bude se vztahovat k věcně obdobnému předmětu, jeho tvorba bude vycházet z obdobných zásad a roční průměrný růst takového indexu (za předchozí období, tak i v budoucnu očekávatelný/očekávaný) bude co nejbližší nahrazovanému indexu.</w:t>
      </w:r>
    </w:p>
    <w:p w14:paraId="73DA5040" w14:textId="5D98C311" w:rsidR="00F227E7" w:rsidRDefault="0052707A" w:rsidP="0052707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Objednatel si dále v souladu s § 100 odst. 1 Zákona o zadávání veřejných zakázek vyhrazuje změnu závazku spočívající v možnosti sjednání se Zhotovitelem prodloužení doby pro doručení Výzvy k zahájení dle čl. </w:t>
      </w:r>
      <w:r w:rsidR="002D6ADE" w:rsidRPr="00C95058">
        <w:rPr>
          <w:b w:val="0"/>
          <w:bCs w:val="0"/>
          <w:smallCaps w:val="0"/>
          <w:lang w:val="cs-CZ"/>
        </w:rPr>
        <w:fldChar w:fldCharType="begin"/>
      </w:r>
      <w:r w:rsidR="002D6ADE" w:rsidRPr="00C95058">
        <w:rPr>
          <w:b w:val="0"/>
          <w:bCs w:val="0"/>
          <w:smallCaps w:val="0"/>
          <w:lang w:val="cs-CZ"/>
        </w:rPr>
        <w:instrText xml:space="preserve"> REF _Ref19644114 \r \h </w:instrText>
      </w:r>
      <w:r w:rsidR="00C95058">
        <w:rPr>
          <w:b w:val="0"/>
          <w:bCs w:val="0"/>
          <w:smallCaps w:val="0"/>
          <w:lang w:val="cs-CZ"/>
        </w:rPr>
        <w:instrText xml:space="preserve"> \* MERGEFORMAT </w:instrText>
      </w:r>
      <w:r w:rsidR="002D6ADE" w:rsidRPr="00C95058">
        <w:rPr>
          <w:b w:val="0"/>
          <w:bCs w:val="0"/>
          <w:smallCaps w:val="0"/>
          <w:lang w:val="cs-CZ"/>
        </w:rPr>
      </w:r>
      <w:r w:rsidR="002D6ADE" w:rsidRPr="00C95058">
        <w:rPr>
          <w:b w:val="0"/>
          <w:bCs w:val="0"/>
          <w:smallCaps w:val="0"/>
          <w:lang w:val="cs-CZ"/>
        </w:rPr>
        <w:fldChar w:fldCharType="separate"/>
      </w:r>
      <w:r w:rsidR="00F20402">
        <w:rPr>
          <w:b w:val="0"/>
          <w:bCs w:val="0"/>
          <w:smallCaps w:val="0"/>
          <w:lang w:val="cs-CZ"/>
        </w:rPr>
        <w:t>13.2</w:t>
      </w:r>
      <w:r w:rsidR="002D6ADE" w:rsidRPr="00C95058">
        <w:rPr>
          <w:b w:val="0"/>
          <w:bCs w:val="0"/>
          <w:smallCaps w:val="0"/>
          <w:lang w:val="cs-CZ"/>
        </w:rPr>
        <w:fldChar w:fldCharType="end"/>
      </w:r>
      <w:r w:rsidR="002D6ADE" w:rsidRPr="00C95058">
        <w:rPr>
          <w:b w:val="0"/>
          <w:bCs w:val="0"/>
          <w:smallCaps w:val="0"/>
          <w:lang w:val="cs-CZ"/>
        </w:rPr>
        <w:t xml:space="preserve"> </w:t>
      </w:r>
      <w:r w:rsidRPr="00C95058">
        <w:rPr>
          <w:b w:val="0"/>
          <w:bCs w:val="0"/>
          <w:smallCaps w:val="0"/>
          <w:lang w:val="cs-CZ"/>
        </w:rPr>
        <w:t>Smlouvy z důvodu zajišťování finančních prostředků (dotací) pro financování stavby Objednatelem.</w:t>
      </w:r>
    </w:p>
    <w:p w14:paraId="65D1C35A" w14:textId="77777777" w:rsidR="006978CC" w:rsidRPr="00C95058" w:rsidRDefault="0021161A">
      <w:pPr>
        <w:pStyle w:val="Nadpis1"/>
        <w:keepNext w:val="0"/>
        <w:tabs>
          <w:tab w:val="clear" w:pos="709"/>
        </w:tabs>
        <w:spacing w:before="240"/>
        <w:rPr>
          <w:lang w:val="cs-CZ"/>
        </w:rPr>
      </w:pPr>
      <w:bookmarkStart w:id="99" w:name="_Ref461795280"/>
      <w:bookmarkEnd w:id="65"/>
      <w:bookmarkEnd w:id="66"/>
      <w:bookmarkEnd w:id="67"/>
      <w:bookmarkEnd w:id="68"/>
      <w:bookmarkEnd w:id="69"/>
      <w:bookmarkEnd w:id="72"/>
      <w:r w:rsidRPr="00C95058">
        <w:rPr>
          <w:lang w:val="cs-CZ"/>
        </w:rPr>
        <w:t>Stavební deník</w:t>
      </w:r>
      <w:bookmarkEnd w:id="99"/>
      <w:r w:rsidRPr="00C95058">
        <w:rPr>
          <w:lang w:val="cs-CZ"/>
        </w:rPr>
        <w:t xml:space="preserve"> </w:t>
      </w:r>
    </w:p>
    <w:p w14:paraId="3B404390" w14:textId="762298F5"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Zhotovitel je povinen vést od zahájení stavebních prací až do odstranění vad Díla uvedených v </w:t>
      </w:r>
      <w:r w:rsidR="00620902" w:rsidRPr="00C95058">
        <w:rPr>
          <w:b w:val="0"/>
          <w:bCs w:val="0"/>
          <w:smallCaps w:val="0"/>
          <w:lang w:val="cs-CZ"/>
        </w:rPr>
        <w:t xml:space="preserve">Protokolu o předání a převzetí díla </w:t>
      </w:r>
      <w:proofErr w:type="spellStart"/>
      <w:r w:rsidR="00620902" w:rsidRPr="00C95058">
        <w:rPr>
          <w:b w:val="0"/>
          <w:bCs w:val="0"/>
          <w:smallCaps w:val="0"/>
          <w:lang w:val="cs-CZ"/>
        </w:rPr>
        <w:t>Díla</w:t>
      </w:r>
      <w:proofErr w:type="spellEnd"/>
      <w:r w:rsidRPr="00C95058">
        <w:rPr>
          <w:b w:val="0"/>
          <w:bCs w:val="0"/>
          <w:smallCaps w:val="0"/>
          <w:lang w:val="cs-CZ"/>
        </w:rPr>
        <w:t xml:space="preserve"> Stavební deník v českém jazyce </w:t>
      </w:r>
      <w:r w:rsidR="00FA1D0B" w:rsidRPr="00C95058">
        <w:rPr>
          <w:b w:val="0"/>
          <w:bCs w:val="0"/>
          <w:smallCaps w:val="0"/>
          <w:lang w:val="cs-CZ"/>
        </w:rPr>
        <w:t xml:space="preserve">a v elektronické formě </w:t>
      </w:r>
      <w:r w:rsidRPr="00C95058">
        <w:rPr>
          <w:b w:val="0"/>
          <w:bCs w:val="0"/>
          <w:smallCaps w:val="0"/>
          <w:lang w:val="cs-CZ"/>
        </w:rPr>
        <w:t>v souladu s Právními předpisy, které jeho vedení regulují</w:t>
      </w:r>
      <w:r w:rsidR="00121290" w:rsidRPr="00C95058">
        <w:rPr>
          <w:b w:val="0"/>
          <w:bCs w:val="0"/>
          <w:smallCaps w:val="0"/>
          <w:lang w:val="cs-CZ"/>
        </w:rPr>
        <w:t xml:space="preserve"> (zejména v souladu s vyhláškou Ministerstva pro místní rozvoj č. 499/2006 Sb., o dokumentaci staveb, ve znění pozdějších předpisů)</w:t>
      </w:r>
      <w:r w:rsidRPr="00C95058">
        <w:rPr>
          <w:b w:val="0"/>
          <w:bCs w:val="0"/>
          <w:smallCaps w:val="0"/>
          <w:lang w:val="cs-CZ"/>
        </w:rPr>
        <w:t xml:space="preserve">, nebo případně budou regulovat. </w:t>
      </w:r>
    </w:p>
    <w:p w14:paraId="07EB0E4D" w14:textId="62483B70"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Zápisy ve Stavebním deníku se nepovažují za změnu Smlouvy, ale mohou sloužit jako podklad či podnět pro následná jednání Stran o případných změnách Smlouvy nebo jako podklad ke Změně. Objednatel má právo vyjadřovat se k zápisům ve Stavebním deníku učiněných Zhotovitelem.</w:t>
      </w:r>
    </w:p>
    <w:p w14:paraId="5F9042E3" w14:textId="6E16AF9F"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Do Stavebního deníku jsou oprávněni zapisovat Zhotovitel, Objednatel, </w:t>
      </w:r>
      <w:r w:rsidR="00836D5D" w:rsidRPr="00C95058">
        <w:rPr>
          <w:b w:val="0"/>
          <w:bCs w:val="0"/>
          <w:smallCaps w:val="0"/>
          <w:lang w:val="cs-CZ"/>
        </w:rPr>
        <w:t xml:space="preserve">TDS </w:t>
      </w:r>
      <w:r w:rsidRPr="00C95058">
        <w:rPr>
          <w:b w:val="0"/>
          <w:bCs w:val="0"/>
          <w:smallCaps w:val="0"/>
          <w:lang w:val="cs-CZ"/>
        </w:rPr>
        <w:t xml:space="preserve">a příslušní zaměstnanci veřejných orgánů oprávněných k tomu podle Právních předpisů. </w:t>
      </w:r>
    </w:p>
    <w:p w14:paraId="3C62F108" w14:textId="77777777" w:rsidR="006978CC" w:rsidRPr="00C95058" w:rsidRDefault="0021161A" w:rsidP="004D021A">
      <w:pPr>
        <w:pStyle w:val="Nadpis1"/>
        <w:tabs>
          <w:tab w:val="clear" w:pos="709"/>
        </w:tabs>
        <w:spacing w:before="240"/>
        <w:rPr>
          <w:lang w:val="cs-CZ"/>
        </w:rPr>
      </w:pPr>
      <w:bookmarkStart w:id="100" w:name="_Ref145686426"/>
      <w:bookmarkStart w:id="101" w:name="_Toc151993932"/>
      <w:r w:rsidRPr="00C95058">
        <w:rPr>
          <w:lang w:val="cs-CZ"/>
        </w:rPr>
        <w:t>Staveniště</w:t>
      </w:r>
      <w:bookmarkEnd w:id="100"/>
      <w:bookmarkEnd w:id="101"/>
    </w:p>
    <w:p w14:paraId="3AC58F55" w14:textId="77777777" w:rsidR="006978CC" w:rsidRPr="00C95058" w:rsidRDefault="0021161A">
      <w:pPr>
        <w:pStyle w:val="Nadpis2"/>
        <w:keepNext w:val="0"/>
        <w:tabs>
          <w:tab w:val="clear" w:pos="851"/>
        </w:tabs>
        <w:spacing w:before="120"/>
        <w:ind w:left="709"/>
        <w:rPr>
          <w:b w:val="0"/>
          <w:bCs w:val="0"/>
          <w:smallCaps w:val="0"/>
          <w:lang w:val="cs-CZ"/>
        </w:rPr>
      </w:pPr>
      <w:r w:rsidRPr="00C95058">
        <w:rPr>
          <w:bCs w:val="0"/>
          <w:smallCaps w:val="0"/>
          <w:lang w:val="cs-CZ"/>
        </w:rPr>
        <w:t>Užívání Staveniště</w:t>
      </w:r>
    </w:p>
    <w:p w14:paraId="3A4E7B94" w14:textId="0471F7F1" w:rsidR="007918C9"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Objednatel je povinen zajistit Zhotoviteli bezplatné užívání prostoru Staveniště ode dne jeho předání do dne zpětného převzetí podle Smlouvy, nejpozději však do konce Lhůty pro úplné dokončení. </w:t>
      </w:r>
      <w:r w:rsidR="007918C9" w:rsidRPr="00C95058">
        <w:rPr>
          <w:b w:val="0"/>
          <w:bCs w:val="0"/>
          <w:smallCaps w:val="0"/>
          <w:lang w:val="cs-CZ"/>
        </w:rPr>
        <w:t xml:space="preserve">Tímto ustanovením však není dotčena poplatková povinnost spojená se záborem veřejného prostranství, kterou je povinen </w:t>
      </w:r>
      <w:r w:rsidR="00931983" w:rsidRPr="00C95058">
        <w:rPr>
          <w:b w:val="0"/>
          <w:bCs w:val="0"/>
          <w:smallCaps w:val="0"/>
          <w:lang w:val="cs-CZ"/>
        </w:rPr>
        <w:t>plnit na vlastní náklady</w:t>
      </w:r>
      <w:r w:rsidR="007918C9" w:rsidRPr="00C95058">
        <w:rPr>
          <w:b w:val="0"/>
          <w:bCs w:val="0"/>
          <w:smallCaps w:val="0"/>
          <w:lang w:val="cs-CZ"/>
        </w:rPr>
        <w:t xml:space="preserve"> Zhotovitel příslušným orgánům státní správy, respektive samosprávy. Zh</w:t>
      </w:r>
      <w:r w:rsidR="00931983" w:rsidRPr="00C95058">
        <w:rPr>
          <w:b w:val="0"/>
          <w:bCs w:val="0"/>
          <w:smallCaps w:val="0"/>
          <w:lang w:val="cs-CZ"/>
        </w:rPr>
        <w:t>o</w:t>
      </w:r>
      <w:r w:rsidR="007918C9" w:rsidRPr="00C95058">
        <w:rPr>
          <w:b w:val="0"/>
          <w:bCs w:val="0"/>
          <w:smallCaps w:val="0"/>
          <w:lang w:val="cs-CZ"/>
        </w:rPr>
        <w:t>tovitel je povinen za účelem z</w:t>
      </w:r>
      <w:r w:rsidR="00931983" w:rsidRPr="00C95058">
        <w:rPr>
          <w:b w:val="0"/>
          <w:bCs w:val="0"/>
          <w:smallCaps w:val="0"/>
          <w:lang w:val="cs-CZ"/>
        </w:rPr>
        <w:t>a</w:t>
      </w:r>
      <w:r w:rsidR="007918C9" w:rsidRPr="00C95058">
        <w:rPr>
          <w:b w:val="0"/>
          <w:bCs w:val="0"/>
          <w:smallCaps w:val="0"/>
          <w:lang w:val="cs-CZ"/>
        </w:rPr>
        <w:t xml:space="preserve">jištění svých povinností při Provádění Díla (zejména za účelem zjištění potřeby záborů veřejného prostranství) provést pasportizaci Staveniště a přilehlých </w:t>
      </w:r>
      <w:r w:rsidR="00931983" w:rsidRPr="00C95058">
        <w:rPr>
          <w:b w:val="0"/>
          <w:bCs w:val="0"/>
          <w:smallCaps w:val="0"/>
          <w:lang w:val="cs-CZ"/>
        </w:rPr>
        <w:t xml:space="preserve">objektů a dalších </w:t>
      </w:r>
      <w:r w:rsidR="007918C9" w:rsidRPr="00C95058">
        <w:rPr>
          <w:b w:val="0"/>
          <w:bCs w:val="0"/>
          <w:smallCaps w:val="0"/>
          <w:lang w:val="cs-CZ"/>
        </w:rPr>
        <w:t>nemovitostí potřebných pro provádění Díla.</w:t>
      </w:r>
    </w:p>
    <w:p w14:paraId="715DF35E" w14:textId="4F825A6E" w:rsidR="00260F2B" w:rsidRPr="00C95058" w:rsidRDefault="00260F2B" w:rsidP="00260F2B">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Před zahájením zemních prací musí být provedena detailní pasportizace okolních budov v takové míře, aby v případě stížností obyvatel okolních objektů na výskyt zejména trhlin </w:t>
      </w:r>
      <w:proofErr w:type="gramStart"/>
      <w:r w:rsidRPr="00C95058">
        <w:rPr>
          <w:b w:val="0"/>
          <w:bCs w:val="0"/>
          <w:smallCaps w:val="0"/>
          <w:lang w:val="cs-CZ"/>
        </w:rPr>
        <w:t>a</w:t>
      </w:r>
      <w:r w:rsidR="00AC2979" w:rsidRPr="00C95058">
        <w:rPr>
          <w:b w:val="0"/>
          <w:bCs w:val="0"/>
          <w:smallCaps w:val="0"/>
          <w:lang w:val="cs-CZ"/>
        </w:rPr>
        <w:t> </w:t>
      </w:r>
      <w:r w:rsidRPr="00C95058">
        <w:rPr>
          <w:b w:val="0"/>
          <w:bCs w:val="0"/>
          <w:smallCaps w:val="0"/>
          <w:lang w:val="cs-CZ"/>
        </w:rPr>
        <w:t xml:space="preserve"> prasklin</w:t>
      </w:r>
      <w:proofErr w:type="gramEnd"/>
      <w:r w:rsidRPr="00C95058">
        <w:rPr>
          <w:b w:val="0"/>
          <w:bCs w:val="0"/>
          <w:smallCaps w:val="0"/>
          <w:lang w:val="cs-CZ"/>
        </w:rPr>
        <w:t xml:space="preserve"> mohla být tato skutečnost bez pochyb vyvrácena, nebo potvrzena. V tomto ohledu bude pasportizace zahrnovat zejména důkladnou fotodokumentaci okolních budov. Podklady získané při pasportizaci předá Zhotovitel před zahájením zemních prací TDS a Objednateli.</w:t>
      </w:r>
    </w:p>
    <w:p w14:paraId="48187809" w14:textId="2C194346" w:rsidR="008B725C"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Objednatel předá Staveniště Zhotoviteli ve Lhůtě pro převzetí Staveniště, a to ve stavu umožňujícím jeho řádné užívání.</w:t>
      </w:r>
      <w:r w:rsidR="00FC6D16" w:rsidRPr="00C95058">
        <w:rPr>
          <w:b w:val="0"/>
          <w:bCs w:val="0"/>
          <w:smallCaps w:val="0"/>
          <w:lang w:val="cs-CZ"/>
        </w:rPr>
        <w:t xml:space="preserve"> </w:t>
      </w:r>
      <w:r w:rsidRPr="00C95058">
        <w:rPr>
          <w:b w:val="0"/>
          <w:bCs w:val="0"/>
          <w:smallCaps w:val="0"/>
          <w:lang w:val="cs-CZ"/>
        </w:rPr>
        <w:t>Předání a převzetí Staveniště Strany zaznamenají do Stavebního deníku.</w:t>
      </w:r>
      <w:r w:rsidR="00FC6D16" w:rsidRPr="00C95058">
        <w:rPr>
          <w:b w:val="0"/>
          <w:bCs w:val="0"/>
          <w:smallCaps w:val="0"/>
          <w:lang w:val="cs-CZ"/>
        </w:rPr>
        <w:t xml:space="preserve"> Veškeré náklady na</w:t>
      </w:r>
      <w:r w:rsidR="00E443EB" w:rsidRPr="00C95058">
        <w:rPr>
          <w:b w:val="0"/>
          <w:bCs w:val="0"/>
          <w:smallCaps w:val="0"/>
          <w:lang w:val="cs-CZ"/>
        </w:rPr>
        <w:t xml:space="preserve"> dodávky a spotře</w:t>
      </w:r>
      <w:r w:rsidR="005920D5" w:rsidRPr="00C95058">
        <w:rPr>
          <w:b w:val="0"/>
          <w:bCs w:val="0"/>
          <w:smallCaps w:val="0"/>
          <w:lang w:val="cs-CZ"/>
        </w:rPr>
        <w:t>b</w:t>
      </w:r>
      <w:r w:rsidR="00E443EB" w:rsidRPr="00C95058">
        <w:rPr>
          <w:b w:val="0"/>
          <w:bCs w:val="0"/>
          <w:smallCaps w:val="0"/>
          <w:lang w:val="cs-CZ"/>
        </w:rPr>
        <w:t>u</w:t>
      </w:r>
      <w:r w:rsidR="00FC6D16" w:rsidRPr="00C95058">
        <w:rPr>
          <w:b w:val="0"/>
          <w:bCs w:val="0"/>
          <w:smallCaps w:val="0"/>
          <w:lang w:val="cs-CZ"/>
        </w:rPr>
        <w:t xml:space="preserve"> vod</w:t>
      </w:r>
      <w:r w:rsidR="00E443EB" w:rsidRPr="00C95058">
        <w:rPr>
          <w:b w:val="0"/>
          <w:bCs w:val="0"/>
          <w:smallCaps w:val="0"/>
          <w:lang w:val="cs-CZ"/>
        </w:rPr>
        <w:t>y</w:t>
      </w:r>
      <w:r w:rsidR="00FC6D16" w:rsidRPr="00C95058">
        <w:rPr>
          <w:b w:val="0"/>
          <w:bCs w:val="0"/>
          <w:smallCaps w:val="0"/>
          <w:lang w:val="cs-CZ"/>
        </w:rPr>
        <w:t>,</w:t>
      </w:r>
      <w:r w:rsidR="00E443EB" w:rsidRPr="00C95058">
        <w:rPr>
          <w:b w:val="0"/>
          <w:bCs w:val="0"/>
          <w:smallCaps w:val="0"/>
          <w:lang w:val="cs-CZ"/>
        </w:rPr>
        <w:t xml:space="preserve"> plynu,</w:t>
      </w:r>
      <w:r w:rsidR="00FC6D16" w:rsidRPr="00C95058">
        <w:rPr>
          <w:b w:val="0"/>
          <w:bCs w:val="0"/>
          <w:smallCaps w:val="0"/>
          <w:lang w:val="cs-CZ"/>
        </w:rPr>
        <w:t xml:space="preserve"> tep</w:t>
      </w:r>
      <w:r w:rsidR="00E443EB" w:rsidRPr="00C95058">
        <w:rPr>
          <w:b w:val="0"/>
          <w:bCs w:val="0"/>
          <w:smallCaps w:val="0"/>
          <w:lang w:val="cs-CZ"/>
        </w:rPr>
        <w:t>e</w:t>
      </w:r>
      <w:r w:rsidR="00FC6D16" w:rsidRPr="00C95058">
        <w:rPr>
          <w:b w:val="0"/>
          <w:bCs w:val="0"/>
          <w:smallCaps w:val="0"/>
          <w:lang w:val="cs-CZ"/>
        </w:rPr>
        <w:t>l</w:t>
      </w:r>
      <w:r w:rsidR="00E443EB" w:rsidRPr="00C95058">
        <w:rPr>
          <w:b w:val="0"/>
          <w:bCs w:val="0"/>
          <w:smallCaps w:val="0"/>
          <w:lang w:val="cs-CZ"/>
        </w:rPr>
        <w:t>né</w:t>
      </w:r>
      <w:r w:rsidR="00FC6D16" w:rsidRPr="00C95058">
        <w:rPr>
          <w:b w:val="0"/>
          <w:bCs w:val="0"/>
          <w:smallCaps w:val="0"/>
          <w:lang w:val="cs-CZ"/>
        </w:rPr>
        <w:t xml:space="preserve"> energie</w:t>
      </w:r>
      <w:r w:rsidR="00E443EB" w:rsidRPr="00C95058">
        <w:rPr>
          <w:b w:val="0"/>
          <w:bCs w:val="0"/>
          <w:smallCaps w:val="0"/>
          <w:lang w:val="cs-CZ"/>
        </w:rPr>
        <w:t>, elektrické energie, respektive dalších potřebných energií</w:t>
      </w:r>
      <w:r w:rsidR="00FC6D16" w:rsidRPr="00C95058">
        <w:rPr>
          <w:b w:val="0"/>
          <w:bCs w:val="0"/>
          <w:smallCaps w:val="0"/>
          <w:lang w:val="cs-CZ"/>
        </w:rPr>
        <w:t xml:space="preserve"> nese Zhotovitel. Pokud budou v rámci </w:t>
      </w:r>
      <w:r w:rsidR="00FC6D16" w:rsidRPr="00C95058">
        <w:rPr>
          <w:b w:val="0"/>
          <w:bCs w:val="0"/>
          <w:smallCaps w:val="0"/>
          <w:lang w:val="cs-CZ"/>
        </w:rPr>
        <w:lastRenderedPageBreak/>
        <w:t>plnění povinností Zhotovitele užíván</w:t>
      </w:r>
      <w:r w:rsidR="00E443EB" w:rsidRPr="00C95058">
        <w:rPr>
          <w:b w:val="0"/>
          <w:bCs w:val="0"/>
          <w:smallCaps w:val="0"/>
          <w:lang w:val="cs-CZ"/>
        </w:rPr>
        <w:t>a</w:t>
      </w:r>
      <w:r w:rsidR="00FC6D16" w:rsidRPr="00C95058">
        <w:rPr>
          <w:b w:val="0"/>
          <w:bCs w:val="0"/>
          <w:smallCaps w:val="0"/>
          <w:lang w:val="cs-CZ"/>
        </w:rPr>
        <w:t xml:space="preserve"> odběrn</w:t>
      </w:r>
      <w:r w:rsidR="00E443EB" w:rsidRPr="00C95058">
        <w:rPr>
          <w:b w:val="0"/>
          <w:bCs w:val="0"/>
          <w:smallCaps w:val="0"/>
          <w:lang w:val="cs-CZ"/>
        </w:rPr>
        <w:t>á</w:t>
      </w:r>
      <w:r w:rsidR="00FC6D16" w:rsidRPr="00C95058">
        <w:rPr>
          <w:b w:val="0"/>
          <w:bCs w:val="0"/>
          <w:smallCaps w:val="0"/>
          <w:lang w:val="cs-CZ"/>
        </w:rPr>
        <w:t xml:space="preserve"> místa v</w:t>
      </w:r>
      <w:r w:rsidR="00E443EB" w:rsidRPr="00C95058">
        <w:rPr>
          <w:b w:val="0"/>
          <w:bCs w:val="0"/>
          <w:smallCaps w:val="0"/>
          <w:lang w:val="cs-CZ"/>
        </w:rPr>
        <w:t xml:space="preserve"> užívání</w:t>
      </w:r>
      <w:r w:rsidR="00FC6D16" w:rsidRPr="00C95058">
        <w:rPr>
          <w:b w:val="0"/>
          <w:bCs w:val="0"/>
          <w:smallCaps w:val="0"/>
          <w:lang w:val="cs-CZ"/>
        </w:rPr>
        <w:t xml:space="preserve"> </w:t>
      </w:r>
      <w:r w:rsidR="00E443EB" w:rsidRPr="00C95058">
        <w:rPr>
          <w:b w:val="0"/>
          <w:bCs w:val="0"/>
          <w:smallCaps w:val="0"/>
          <w:lang w:val="cs-CZ"/>
        </w:rPr>
        <w:t xml:space="preserve">či správě </w:t>
      </w:r>
      <w:r w:rsidR="00FC6D16" w:rsidRPr="00C95058">
        <w:rPr>
          <w:b w:val="0"/>
          <w:bCs w:val="0"/>
          <w:smallCaps w:val="0"/>
          <w:lang w:val="cs-CZ"/>
        </w:rPr>
        <w:t>Objednatele, zachytí Strany stavy jed</w:t>
      </w:r>
      <w:r w:rsidR="00E443EB" w:rsidRPr="00C95058">
        <w:rPr>
          <w:b w:val="0"/>
          <w:bCs w:val="0"/>
          <w:smallCaps w:val="0"/>
          <w:lang w:val="cs-CZ"/>
        </w:rPr>
        <w:t>n</w:t>
      </w:r>
      <w:r w:rsidR="00FC6D16" w:rsidRPr="00C95058">
        <w:rPr>
          <w:b w:val="0"/>
          <w:bCs w:val="0"/>
          <w:smallCaps w:val="0"/>
          <w:lang w:val="cs-CZ"/>
        </w:rPr>
        <w:t>otlivých měřičů při Předání a převzetí Staveniště nebo v případě potřeby i</w:t>
      </w:r>
      <w:r w:rsidR="005920D5" w:rsidRPr="00C95058">
        <w:rPr>
          <w:b w:val="0"/>
          <w:bCs w:val="0"/>
          <w:smallCaps w:val="0"/>
          <w:lang w:val="cs-CZ"/>
        </w:rPr>
        <w:t> </w:t>
      </w:r>
      <w:r w:rsidR="00FC6D16" w:rsidRPr="00C95058">
        <w:rPr>
          <w:b w:val="0"/>
          <w:bCs w:val="0"/>
          <w:smallCaps w:val="0"/>
          <w:lang w:val="cs-CZ"/>
        </w:rPr>
        <w:t xml:space="preserve">později </w:t>
      </w:r>
      <w:r w:rsidR="00E443EB" w:rsidRPr="00C95058">
        <w:rPr>
          <w:b w:val="0"/>
          <w:bCs w:val="0"/>
          <w:smallCaps w:val="0"/>
          <w:lang w:val="cs-CZ"/>
        </w:rPr>
        <w:t>ve</w:t>
      </w:r>
      <w:r w:rsidR="00FC6D16" w:rsidRPr="00C95058">
        <w:rPr>
          <w:b w:val="0"/>
          <w:bCs w:val="0"/>
          <w:smallCaps w:val="0"/>
          <w:lang w:val="cs-CZ"/>
        </w:rPr>
        <w:t xml:space="preserve"> Stavební</w:t>
      </w:r>
      <w:r w:rsidR="00E443EB" w:rsidRPr="00C95058">
        <w:rPr>
          <w:b w:val="0"/>
          <w:bCs w:val="0"/>
          <w:smallCaps w:val="0"/>
          <w:lang w:val="cs-CZ"/>
        </w:rPr>
        <w:t>m</w:t>
      </w:r>
      <w:r w:rsidR="00FC6D16" w:rsidRPr="00C95058">
        <w:rPr>
          <w:b w:val="0"/>
          <w:bCs w:val="0"/>
          <w:smallCaps w:val="0"/>
          <w:lang w:val="cs-CZ"/>
        </w:rPr>
        <w:t xml:space="preserve"> deníku</w:t>
      </w:r>
      <w:r w:rsidR="00E443EB" w:rsidRPr="00C95058">
        <w:rPr>
          <w:b w:val="0"/>
          <w:bCs w:val="0"/>
          <w:smallCaps w:val="0"/>
          <w:lang w:val="cs-CZ"/>
        </w:rPr>
        <w:t>.</w:t>
      </w:r>
    </w:p>
    <w:p w14:paraId="6036A38D" w14:textId="77777777" w:rsidR="008B725C" w:rsidRDefault="008B725C">
      <w:pPr>
        <w:rPr>
          <w:sz w:val="22"/>
          <w:szCs w:val="22"/>
          <w:lang w:eastAsia="en-US"/>
        </w:rPr>
      </w:pPr>
      <w:r>
        <w:rPr>
          <w:b/>
          <w:bCs/>
          <w:smallCaps/>
        </w:rPr>
        <w:br w:type="page"/>
      </w:r>
    </w:p>
    <w:p w14:paraId="6DC1C809" w14:textId="77777777" w:rsidR="006978CC" w:rsidRPr="00C95058" w:rsidRDefault="0021161A">
      <w:pPr>
        <w:pStyle w:val="Nadpis2"/>
        <w:keepNext w:val="0"/>
        <w:tabs>
          <w:tab w:val="clear" w:pos="851"/>
        </w:tabs>
        <w:spacing w:before="120"/>
        <w:ind w:left="709"/>
        <w:rPr>
          <w:b w:val="0"/>
          <w:bCs w:val="0"/>
          <w:smallCaps w:val="0"/>
          <w:lang w:val="cs-CZ"/>
        </w:rPr>
      </w:pPr>
      <w:r w:rsidRPr="00C95058">
        <w:rPr>
          <w:bCs w:val="0"/>
          <w:smallCaps w:val="0"/>
          <w:lang w:val="cs-CZ"/>
        </w:rPr>
        <w:lastRenderedPageBreak/>
        <w:t>Odpovědnost za Staveniště</w:t>
      </w:r>
    </w:p>
    <w:p w14:paraId="3E23E826" w14:textId="77777777"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Po předání Staveniště odpovídá za jeho stav a případnou škodu, včetně stavu a škody na stávajících sítích na Staveništi a v jeho okolí Zhotovitel.</w:t>
      </w:r>
    </w:p>
    <w:p w14:paraId="028DBC6C" w14:textId="799F6FBC"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Zhotovitel omezí svou činnost na Staveniště a na jakékoli další prostory, které Objednatel odsouhlasil jako pracovní prostory. Během provádění Stavby je Zhotovitel zodpovědný za ostrahu a ochranu Staveniště, udržování pořádku na Staveništi, sousedních prostorech </w:t>
      </w:r>
      <w:r w:rsidR="005920D5" w:rsidRPr="00C95058">
        <w:rPr>
          <w:b w:val="0"/>
          <w:bCs w:val="0"/>
          <w:smallCaps w:val="0"/>
          <w:lang w:val="cs-CZ"/>
        </w:rPr>
        <w:t>a </w:t>
      </w:r>
      <w:r w:rsidRPr="00C95058">
        <w:rPr>
          <w:b w:val="0"/>
          <w:bCs w:val="0"/>
          <w:smallCaps w:val="0"/>
          <w:lang w:val="cs-CZ"/>
        </w:rPr>
        <w:t>pozemcích dotčených Stavbou a na přístupových a příjezdových cestách, má povinnost, aby na Staveništi nebyly žádné zbytečné překážky, a zajistí skladování, rozmístění nebo odstranění veškerého vybavení a materiálů Zhotovitele a je odpovědný za okamžité odstraňování odpadů, sutin, smetí a nadbytečných materiálů i za odstranění všech dočasných prací, které již nejsou vyžadovány, případně plnění jakýchkoliv dalších povinností vyplývajících z Právních předpisů ve vztahu ke Staveništi. Zhotovitel je oprávněn v rámci Staveniště umístit pouze vybavení, materiály a další předměty, které jsou nutné pro provádění Stavby.</w:t>
      </w:r>
    </w:p>
    <w:p w14:paraId="70F485CE" w14:textId="32A544E0" w:rsidR="009D29E7" w:rsidRPr="00C95058" w:rsidRDefault="0021161A" w:rsidP="009D29E7">
      <w:pPr>
        <w:pStyle w:val="Nadpis2"/>
        <w:keepNext w:val="0"/>
        <w:spacing w:before="120"/>
        <w:ind w:left="709"/>
        <w:rPr>
          <w:b w:val="0"/>
          <w:bCs w:val="0"/>
          <w:smallCaps w:val="0"/>
          <w:lang w:val="cs-CZ"/>
        </w:rPr>
      </w:pPr>
      <w:r w:rsidRPr="00C95058">
        <w:rPr>
          <w:b w:val="0"/>
          <w:bCs w:val="0"/>
          <w:smallCaps w:val="0"/>
          <w:lang w:val="cs-CZ"/>
        </w:rPr>
        <w:t xml:space="preserve">Zhotovitel se zavazuje udržovat </w:t>
      </w:r>
      <w:r w:rsidR="004C6924" w:rsidRPr="00C95058">
        <w:rPr>
          <w:b w:val="0"/>
          <w:bCs w:val="0"/>
          <w:smallCaps w:val="0"/>
          <w:lang w:val="cs-CZ"/>
        </w:rPr>
        <w:t xml:space="preserve">průběžně </w:t>
      </w:r>
      <w:r w:rsidRPr="00C95058">
        <w:rPr>
          <w:b w:val="0"/>
          <w:bCs w:val="0"/>
          <w:smallCaps w:val="0"/>
          <w:lang w:val="cs-CZ"/>
        </w:rPr>
        <w:t>pořádek na příjezdových cestách k</w:t>
      </w:r>
      <w:r w:rsidR="004029B4" w:rsidRPr="00C95058">
        <w:rPr>
          <w:b w:val="0"/>
          <w:bCs w:val="0"/>
          <w:smallCaps w:val="0"/>
          <w:lang w:val="cs-CZ"/>
        </w:rPr>
        <w:t>e Staveništi</w:t>
      </w:r>
      <w:r w:rsidR="000900BF" w:rsidRPr="00C95058">
        <w:rPr>
          <w:b w:val="0"/>
          <w:bCs w:val="0"/>
          <w:smallCaps w:val="0"/>
          <w:lang w:val="cs-CZ"/>
        </w:rPr>
        <w:t> </w:t>
      </w:r>
      <w:r w:rsidR="005920D5" w:rsidRPr="00C95058">
        <w:rPr>
          <w:b w:val="0"/>
          <w:bCs w:val="0"/>
          <w:smallCaps w:val="0"/>
          <w:lang w:val="cs-CZ"/>
        </w:rPr>
        <w:t>a </w:t>
      </w:r>
      <w:r w:rsidR="004029B4" w:rsidRPr="00C95058">
        <w:rPr>
          <w:b w:val="0"/>
          <w:bCs w:val="0"/>
          <w:smallCaps w:val="0"/>
          <w:lang w:val="cs-CZ"/>
        </w:rPr>
        <w:t>souvisejícím pozemkům</w:t>
      </w:r>
      <w:r w:rsidRPr="00C95058">
        <w:rPr>
          <w:b w:val="0"/>
          <w:bCs w:val="0"/>
          <w:smallCaps w:val="0"/>
          <w:lang w:val="cs-CZ"/>
        </w:rPr>
        <w:t>,</w:t>
      </w:r>
      <w:r w:rsidR="004C6924" w:rsidRPr="00C95058">
        <w:rPr>
          <w:b w:val="0"/>
          <w:bCs w:val="0"/>
          <w:smallCaps w:val="0"/>
          <w:lang w:val="cs-CZ"/>
        </w:rPr>
        <w:t xml:space="preserve"> a to v případě potřeby (např. v případě odvozu stavební sutě) i</w:t>
      </w:r>
      <w:r w:rsidR="005920D5" w:rsidRPr="00C95058">
        <w:rPr>
          <w:b w:val="0"/>
          <w:bCs w:val="0"/>
          <w:smallCaps w:val="0"/>
          <w:lang w:val="cs-CZ"/>
        </w:rPr>
        <w:t> </w:t>
      </w:r>
      <w:r w:rsidR="004C6924" w:rsidRPr="00C95058">
        <w:rPr>
          <w:b w:val="0"/>
          <w:bCs w:val="0"/>
          <w:smallCaps w:val="0"/>
          <w:lang w:val="cs-CZ"/>
        </w:rPr>
        <w:t>opakovaně v průb</w:t>
      </w:r>
      <w:r w:rsidR="00B77BD2" w:rsidRPr="00C95058">
        <w:rPr>
          <w:b w:val="0"/>
          <w:bCs w:val="0"/>
          <w:smallCaps w:val="0"/>
          <w:lang w:val="cs-CZ"/>
        </w:rPr>
        <w:t>ě</w:t>
      </w:r>
      <w:r w:rsidR="004C6924" w:rsidRPr="00C95058">
        <w:rPr>
          <w:b w:val="0"/>
          <w:bCs w:val="0"/>
          <w:smallCaps w:val="0"/>
          <w:lang w:val="cs-CZ"/>
        </w:rPr>
        <w:t>hu dne. Zhotovitel je povinen</w:t>
      </w:r>
      <w:r w:rsidRPr="00C95058">
        <w:rPr>
          <w:b w:val="0"/>
          <w:bCs w:val="0"/>
          <w:smallCaps w:val="0"/>
          <w:lang w:val="cs-CZ"/>
        </w:rPr>
        <w:t xml:space="preserve"> provádět každodenní úklid Staveniště a</w:t>
      </w:r>
      <w:r w:rsidR="005920D5" w:rsidRPr="00C95058">
        <w:rPr>
          <w:b w:val="0"/>
          <w:bCs w:val="0"/>
          <w:smallCaps w:val="0"/>
          <w:lang w:val="cs-CZ"/>
        </w:rPr>
        <w:t> </w:t>
      </w:r>
      <w:r w:rsidRPr="00C95058">
        <w:rPr>
          <w:b w:val="0"/>
          <w:bCs w:val="0"/>
          <w:smallCaps w:val="0"/>
          <w:lang w:val="cs-CZ"/>
        </w:rPr>
        <w:t>provést úklid Staveniště a jednotlivých část</w:t>
      </w:r>
      <w:r w:rsidR="00D92ED2" w:rsidRPr="00C95058">
        <w:rPr>
          <w:b w:val="0"/>
          <w:bCs w:val="0"/>
          <w:smallCaps w:val="0"/>
          <w:lang w:val="cs-CZ"/>
        </w:rPr>
        <w:t>í</w:t>
      </w:r>
      <w:r w:rsidRPr="00C95058">
        <w:rPr>
          <w:b w:val="0"/>
          <w:bCs w:val="0"/>
          <w:smallCaps w:val="0"/>
          <w:lang w:val="cs-CZ"/>
        </w:rPr>
        <w:t xml:space="preserve"> Díla tak, aby bylo Dílo po jeho předání a převzetí způsobilé k okamžitému užívání. Uvedené se obdobně vztahuje pro případ uvedení části Stavby do předčasného užívání, příp. zkušebního provozu v souladu s touto Smlouvou. </w:t>
      </w:r>
    </w:p>
    <w:p w14:paraId="6B308082" w14:textId="36BE341E" w:rsidR="009D29E7" w:rsidRPr="00C95058" w:rsidRDefault="009D29E7" w:rsidP="009D29E7">
      <w:pPr>
        <w:pStyle w:val="Nadpis2"/>
        <w:keepNext w:val="0"/>
        <w:spacing w:before="120"/>
        <w:ind w:left="709"/>
        <w:rPr>
          <w:b w:val="0"/>
          <w:bCs w:val="0"/>
          <w:smallCaps w:val="0"/>
          <w:lang w:val="cs-CZ"/>
        </w:rPr>
      </w:pPr>
      <w:r w:rsidRPr="00C95058">
        <w:rPr>
          <w:b w:val="0"/>
          <w:bCs w:val="0"/>
          <w:smallCaps w:val="0"/>
          <w:lang w:val="cs-CZ"/>
        </w:rPr>
        <w:t xml:space="preserve">Zhotovitel je </w:t>
      </w:r>
      <w:r w:rsidR="00374CD2" w:rsidRPr="00C95058">
        <w:rPr>
          <w:b w:val="0"/>
          <w:bCs w:val="0"/>
          <w:smallCaps w:val="0"/>
          <w:lang w:val="cs-CZ"/>
        </w:rPr>
        <w:t>p</w:t>
      </w:r>
      <w:r w:rsidRPr="00C95058">
        <w:rPr>
          <w:b w:val="0"/>
          <w:bCs w:val="0"/>
          <w:smallCaps w:val="0"/>
          <w:lang w:val="cs-CZ"/>
        </w:rPr>
        <w:t>ovinen nakládat s odpadem v souladu s příslušnými ustanoveními zákona č</w:t>
      </w:r>
      <w:r w:rsidR="005920D5" w:rsidRPr="00C95058">
        <w:rPr>
          <w:b w:val="0"/>
          <w:bCs w:val="0"/>
          <w:smallCaps w:val="0"/>
          <w:lang w:val="cs-CZ"/>
        </w:rPr>
        <w:t>. </w:t>
      </w:r>
      <w:r w:rsidR="004E00D2" w:rsidRPr="00C95058">
        <w:rPr>
          <w:b w:val="0"/>
          <w:bCs w:val="0"/>
          <w:smallCaps w:val="0"/>
          <w:lang w:val="cs-CZ"/>
        </w:rPr>
        <w:t>541/2020 Sb.</w:t>
      </w:r>
      <w:r w:rsidRPr="00C95058">
        <w:rPr>
          <w:b w:val="0"/>
          <w:bCs w:val="0"/>
          <w:smallCaps w:val="0"/>
          <w:lang w:val="cs-CZ"/>
        </w:rPr>
        <w:t xml:space="preserve">, </w:t>
      </w:r>
      <w:r w:rsidR="004E00D2" w:rsidRPr="00C95058">
        <w:rPr>
          <w:b w:val="0"/>
          <w:bCs w:val="0"/>
          <w:smallCaps w:val="0"/>
          <w:lang w:val="cs-CZ"/>
        </w:rPr>
        <w:t>o odpadech</w:t>
      </w:r>
      <w:r w:rsidR="00E97517" w:rsidRPr="00C95058">
        <w:rPr>
          <w:b w:val="0"/>
          <w:bCs w:val="0"/>
          <w:smallCaps w:val="0"/>
          <w:lang w:val="cs-CZ"/>
        </w:rPr>
        <w:t>,</w:t>
      </w:r>
      <w:r w:rsidR="004E00D2" w:rsidRPr="00C95058">
        <w:rPr>
          <w:b w:val="0"/>
          <w:bCs w:val="0"/>
          <w:smallCaps w:val="0"/>
          <w:lang w:val="cs-CZ"/>
        </w:rPr>
        <w:t xml:space="preserve"> </w:t>
      </w:r>
      <w:r w:rsidRPr="00C95058">
        <w:rPr>
          <w:b w:val="0"/>
          <w:bCs w:val="0"/>
          <w:smallCaps w:val="0"/>
          <w:lang w:val="cs-CZ"/>
        </w:rPr>
        <w:t xml:space="preserve">ve znění pozdějších předpisů, a dalšími právními předpisy; doklady o likvidaci odpadů je Zhotovitel povinen na požádání Objednateli předložit. Strany si výslovně sjednávají, že </w:t>
      </w:r>
      <w:proofErr w:type="gramStart"/>
      <w:r w:rsidRPr="00C95058">
        <w:rPr>
          <w:b w:val="0"/>
          <w:bCs w:val="0"/>
          <w:smallCaps w:val="0"/>
          <w:lang w:val="cs-CZ"/>
        </w:rPr>
        <w:t>podaří</w:t>
      </w:r>
      <w:proofErr w:type="gramEnd"/>
      <w:r w:rsidR="00DD6E9E" w:rsidRPr="00C95058">
        <w:rPr>
          <w:b w:val="0"/>
          <w:bCs w:val="0"/>
          <w:smallCaps w:val="0"/>
          <w:lang w:val="cs-CZ"/>
        </w:rPr>
        <w:t>-</w:t>
      </w:r>
      <w:r w:rsidRPr="00C95058">
        <w:rPr>
          <w:b w:val="0"/>
          <w:bCs w:val="0"/>
          <w:smallCaps w:val="0"/>
          <w:lang w:val="cs-CZ"/>
        </w:rPr>
        <w:t xml:space="preserve">li se Zhotoviteli odpad zpeněžit, připadne výtěžek zpeněžení </w:t>
      </w:r>
      <w:r w:rsidR="00857025" w:rsidRPr="00C95058">
        <w:rPr>
          <w:b w:val="0"/>
          <w:bCs w:val="0"/>
          <w:smallCaps w:val="0"/>
          <w:lang w:val="cs-CZ"/>
        </w:rPr>
        <w:t xml:space="preserve">Objednateli, přičemž Zhotovitel je povinen </w:t>
      </w:r>
      <w:r w:rsidR="00DD6E9E" w:rsidRPr="00C95058">
        <w:rPr>
          <w:b w:val="0"/>
          <w:bCs w:val="0"/>
          <w:smallCaps w:val="0"/>
          <w:lang w:val="cs-CZ"/>
        </w:rPr>
        <w:t>příslušnou částku</w:t>
      </w:r>
      <w:r w:rsidR="00857025" w:rsidRPr="00C95058">
        <w:rPr>
          <w:b w:val="0"/>
          <w:bCs w:val="0"/>
          <w:smallCaps w:val="0"/>
          <w:lang w:val="cs-CZ"/>
        </w:rPr>
        <w:t xml:space="preserve"> zaslat na účet Objednatele uvedený v záhlaví této Smlouvy</w:t>
      </w:r>
      <w:r w:rsidRPr="00C95058">
        <w:rPr>
          <w:b w:val="0"/>
          <w:bCs w:val="0"/>
          <w:smallCaps w:val="0"/>
          <w:lang w:val="cs-CZ"/>
        </w:rPr>
        <w:t>.</w:t>
      </w:r>
    </w:p>
    <w:p w14:paraId="24475053" w14:textId="77777777" w:rsidR="006978CC" w:rsidRPr="00C95058" w:rsidRDefault="0021161A">
      <w:pPr>
        <w:pStyle w:val="Nadpis2"/>
        <w:keepNext w:val="0"/>
        <w:spacing w:before="120"/>
        <w:ind w:left="709"/>
        <w:rPr>
          <w:b w:val="0"/>
          <w:bCs w:val="0"/>
          <w:smallCaps w:val="0"/>
          <w:lang w:val="cs-CZ"/>
        </w:rPr>
      </w:pPr>
      <w:r w:rsidRPr="00C95058">
        <w:rPr>
          <w:bCs w:val="0"/>
          <w:smallCaps w:val="0"/>
          <w:lang w:val="cs-CZ"/>
        </w:rPr>
        <w:t>Umisťování propagačních materiálů Zhotovitele</w:t>
      </w:r>
    </w:p>
    <w:p w14:paraId="5EE13DF7" w14:textId="616B76EB"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Zhotovitel není oprávněn umísťovat na Staveništi jakákoli označení Zhotovitele, Poddodavatelů či třetích osob, informační nápisy reklamní povahy, reklamní plochy či jiná obdobná propagační označení a předměty bez předchozího písemného souhlasu Objednatele. Zhotovitel je však povinen na Staveništi umístit informační plochy, jejichž umístění je vyžadováno touto Smlouvou, zejména pak Podmínkami dotace, Právními předpisy, nebo k jejichž umístění udělil Zhotoviteli pokyn Objednatel. Náklady Zhotovitele související s umístěním informačních ploch a dodržením pravidel publicity jsou zahrnuty v Ceně díla.</w:t>
      </w:r>
    </w:p>
    <w:p w14:paraId="02132751" w14:textId="77777777" w:rsidR="006978CC" w:rsidRPr="00C95058" w:rsidRDefault="0021161A">
      <w:pPr>
        <w:pStyle w:val="Nadpis2"/>
        <w:keepNext w:val="0"/>
        <w:tabs>
          <w:tab w:val="clear" w:pos="851"/>
        </w:tabs>
        <w:spacing w:before="120"/>
        <w:ind w:left="709"/>
        <w:rPr>
          <w:b w:val="0"/>
          <w:bCs w:val="0"/>
          <w:smallCaps w:val="0"/>
          <w:lang w:val="cs-CZ"/>
        </w:rPr>
      </w:pPr>
      <w:r w:rsidRPr="00C95058">
        <w:rPr>
          <w:bCs w:val="0"/>
          <w:smallCaps w:val="0"/>
          <w:lang w:val="cs-CZ"/>
        </w:rPr>
        <w:t>Bezpečnost osob na Staveništi</w:t>
      </w:r>
    </w:p>
    <w:p w14:paraId="33D80832" w14:textId="72BE03AA"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Zhotovitel v plné míře odpovídá za bezpečnost a ochranu zdraví všech osob v prostoru Staveniště. Zhotovitel je povinen důkladně zabezpečit Staveniště, aby zajistil důslednou bezpečnost a ochranu zdraví všech osob v prostoru Staveniště. Zhotovitel je povinen zajistit a</w:t>
      </w:r>
      <w:r w:rsidR="005920D5" w:rsidRPr="00C95058">
        <w:rPr>
          <w:b w:val="0"/>
          <w:bCs w:val="0"/>
          <w:smallCaps w:val="0"/>
          <w:lang w:val="cs-CZ"/>
        </w:rPr>
        <w:t> </w:t>
      </w:r>
      <w:r w:rsidRPr="00C95058">
        <w:rPr>
          <w:b w:val="0"/>
          <w:bCs w:val="0"/>
          <w:smallCaps w:val="0"/>
          <w:lang w:val="cs-CZ"/>
        </w:rPr>
        <w:t>označit trasy pro přístup a odchod svých zaměstnanců, pracovníků a jakýchkoliv třetích osob na/ze Staveniště.</w:t>
      </w:r>
    </w:p>
    <w:p w14:paraId="01BF41BC" w14:textId="77777777"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Zhotovitel je povinen zajistit Staveniště tak, aby na Staveniště nebyl umožněn volný vstup nepovolaným osobám. Ostraha a ochrana předaného Staveniště a jeho zařízení a pracoviště Zhotovitele je i v době pracovního volna a svátků odpovědností Zhotovitele. </w:t>
      </w:r>
    </w:p>
    <w:p w14:paraId="21496C11" w14:textId="0A8C1B8D" w:rsidR="006978CC" w:rsidRPr="00C95058" w:rsidRDefault="0021161A">
      <w:pPr>
        <w:pStyle w:val="Nadpis2"/>
        <w:keepNext w:val="0"/>
        <w:tabs>
          <w:tab w:val="clear" w:pos="851"/>
        </w:tabs>
        <w:spacing w:before="120"/>
        <w:ind w:left="709"/>
        <w:rPr>
          <w:b w:val="0"/>
          <w:bCs w:val="0"/>
          <w:smallCaps w:val="0"/>
          <w:lang w:val="cs-CZ"/>
        </w:rPr>
      </w:pPr>
      <w:r w:rsidRPr="00C95058">
        <w:rPr>
          <w:bCs w:val="0"/>
          <w:smallCaps w:val="0"/>
          <w:lang w:val="cs-CZ"/>
        </w:rPr>
        <w:t xml:space="preserve">Prostory pro </w:t>
      </w:r>
      <w:r w:rsidR="00655D91" w:rsidRPr="00C95058">
        <w:rPr>
          <w:bCs w:val="0"/>
          <w:smallCaps w:val="0"/>
          <w:lang w:val="cs-CZ"/>
        </w:rPr>
        <w:t>TDS</w:t>
      </w:r>
      <w:r w:rsidR="005D34AE" w:rsidRPr="00C95058">
        <w:rPr>
          <w:bCs w:val="0"/>
          <w:smallCaps w:val="0"/>
          <w:lang w:val="cs-CZ"/>
        </w:rPr>
        <w:t xml:space="preserve"> </w:t>
      </w:r>
      <w:r w:rsidRPr="00C95058">
        <w:rPr>
          <w:bCs w:val="0"/>
          <w:smallCaps w:val="0"/>
          <w:lang w:val="cs-CZ"/>
        </w:rPr>
        <w:t>a autorský dozor</w:t>
      </w:r>
    </w:p>
    <w:p w14:paraId="18C38672" w14:textId="7275B41A" w:rsidR="00592B1B"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Zhotovitel je v rámci Ceny díla povinen zajistit pro </w:t>
      </w:r>
      <w:r w:rsidR="001374D4" w:rsidRPr="00C95058">
        <w:rPr>
          <w:b w:val="0"/>
          <w:bCs w:val="0"/>
          <w:smallCaps w:val="0"/>
          <w:lang w:val="cs-CZ"/>
        </w:rPr>
        <w:t xml:space="preserve">TDS </w:t>
      </w:r>
      <w:r w:rsidRPr="00C95058">
        <w:rPr>
          <w:b w:val="0"/>
          <w:bCs w:val="0"/>
          <w:smallCaps w:val="0"/>
          <w:lang w:val="cs-CZ"/>
        </w:rPr>
        <w:t>na Staveništi stavební buňku ve stejné kvalitě vybavení, jakou disponují vedoucí pracovníci stavby Zhotovitele (tj. s topením, klimatizací, internetovým signálem a s kancelářským vybavením potřebné úrovně)</w:t>
      </w:r>
      <w:r w:rsidR="00B77BD2" w:rsidRPr="00C95058">
        <w:rPr>
          <w:b w:val="0"/>
          <w:bCs w:val="0"/>
          <w:smallCaps w:val="0"/>
          <w:lang w:val="cs-CZ"/>
        </w:rPr>
        <w:t>, a to včetně případného záboru veřejného prostranství</w:t>
      </w:r>
      <w:r w:rsidRPr="00C95058">
        <w:rPr>
          <w:b w:val="0"/>
          <w:bCs w:val="0"/>
          <w:smallCaps w:val="0"/>
          <w:lang w:val="cs-CZ"/>
        </w:rPr>
        <w:t>. Bude-li na Staveništi přítomen autorský dozor projektanta, je Zhotovitel povinen zajistit mu pro výkon jeho funkce odpovídající a přiměřené podmínky.</w:t>
      </w:r>
    </w:p>
    <w:p w14:paraId="20098BB9" w14:textId="77777777" w:rsidR="006978CC" w:rsidRPr="00C95058" w:rsidRDefault="0021161A">
      <w:pPr>
        <w:pStyle w:val="Nadpis2"/>
        <w:keepNext w:val="0"/>
        <w:spacing w:before="120"/>
        <w:ind w:left="709"/>
        <w:rPr>
          <w:b w:val="0"/>
          <w:bCs w:val="0"/>
          <w:smallCaps w:val="0"/>
          <w:lang w:val="cs-CZ"/>
        </w:rPr>
      </w:pPr>
      <w:r w:rsidRPr="00C95058">
        <w:rPr>
          <w:bCs w:val="0"/>
          <w:smallCaps w:val="0"/>
          <w:lang w:val="cs-CZ"/>
        </w:rPr>
        <w:lastRenderedPageBreak/>
        <w:t>Vykázání osob ze Staveniště</w:t>
      </w:r>
    </w:p>
    <w:p w14:paraId="2941F68D" w14:textId="2CAB7EF5" w:rsidR="006978CC" w:rsidRPr="00C95058" w:rsidRDefault="00164383">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Zhotovitel je </w:t>
      </w:r>
      <w:r w:rsidR="009E2B56" w:rsidRPr="00C95058">
        <w:rPr>
          <w:b w:val="0"/>
          <w:bCs w:val="0"/>
          <w:smallCaps w:val="0"/>
          <w:lang w:val="cs-CZ"/>
        </w:rPr>
        <w:t>povinen zajistit dodržování předpisů bezpečnosti</w:t>
      </w:r>
      <w:r w:rsidR="00F86231" w:rsidRPr="00C95058">
        <w:rPr>
          <w:b w:val="0"/>
          <w:bCs w:val="0"/>
          <w:smallCaps w:val="0"/>
          <w:lang w:val="cs-CZ"/>
        </w:rPr>
        <w:t xml:space="preserve"> a ochrany zdraví při</w:t>
      </w:r>
      <w:r w:rsidR="009E2B56" w:rsidRPr="00C95058">
        <w:rPr>
          <w:b w:val="0"/>
          <w:bCs w:val="0"/>
          <w:smallCaps w:val="0"/>
          <w:lang w:val="cs-CZ"/>
        </w:rPr>
        <w:t xml:space="preserve"> prác</w:t>
      </w:r>
      <w:r w:rsidR="00F86231" w:rsidRPr="00C95058">
        <w:rPr>
          <w:b w:val="0"/>
          <w:bCs w:val="0"/>
          <w:smallCaps w:val="0"/>
          <w:lang w:val="cs-CZ"/>
        </w:rPr>
        <w:t>i</w:t>
      </w:r>
      <w:r w:rsidR="009E2B56" w:rsidRPr="00C95058">
        <w:rPr>
          <w:b w:val="0"/>
          <w:bCs w:val="0"/>
          <w:smallCaps w:val="0"/>
          <w:lang w:val="cs-CZ"/>
        </w:rPr>
        <w:t xml:space="preserve"> na Staveništi, respektive Stavbě. V tomto ohledu je </w:t>
      </w:r>
      <w:r w:rsidR="005F5DF0" w:rsidRPr="00C95058">
        <w:rPr>
          <w:b w:val="0"/>
          <w:bCs w:val="0"/>
          <w:smallCaps w:val="0"/>
          <w:lang w:val="cs-CZ"/>
        </w:rPr>
        <w:t xml:space="preserve">oprávněn a </w:t>
      </w:r>
      <w:r w:rsidR="00E76C22" w:rsidRPr="00C95058">
        <w:rPr>
          <w:b w:val="0"/>
          <w:bCs w:val="0"/>
          <w:smallCaps w:val="0"/>
          <w:lang w:val="cs-CZ"/>
        </w:rPr>
        <w:t xml:space="preserve">současně </w:t>
      </w:r>
      <w:r w:rsidR="005F5DF0" w:rsidRPr="00C95058">
        <w:rPr>
          <w:b w:val="0"/>
          <w:bCs w:val="0"/>
          <w:smallCaps w:val="0"/>
          <w:lang w:val="cs-CZ"/>
        </w:rPr>
        <w:t xml:space="preserve">povinen dočasně vykázat ze Staveniště jakékoli osoby, které mohou ohrozit řádný a bezpečný průběh Prací. Toto oprávnění </w:t>
      </w:r>
      <w:r w:rsidR="00E76C22" w:rsidRPr="00C95058">
        <w:rPr>
          <w:b w:val="0"/>
          <w:bCs w:val="0"/>
          <w:smallCaps w:val="0"/>
          <w:lang w:val="cs-CZ"/>
        </w:rPr>
        <w:t xml:space="preserve">má rovněž </w:t>
      </w:r>
      <w:r w:rsidR="0021161A" w:rsidRPr="00C95058">
        <w:rPr>
          <w:b w:val="0"/>
          <w:bCs w:val="0"/>
          <w:smallCaps w:val="0"/>
          <w:lang w:val="cs-CZ"/>
        </w:rPr>
        <w:t>Objednatel</w:t>
      </w:r>
      <w:r w:rsidR="00E76C22" w:rsidRPr="00C95058">
        <w:rPr>
          <w:b w:val="0"/>
          <w:bCs w:val="0"/>
          <w:smallCaps w:val="0"/>
          <w:lang w:val="cs-CZ"/>
        </w:rPr>
        <w:t>,</w:t>
      </w:r>
      <w:r w:rsidR="0021161A" w:rsidRPr="00C95058">
        <w:rPr>
          <w:b w:val="0"/>
          <w:bCs w:val="0"/>
          <w:smallCaps w:val="0"/>
          <w:lang w:val="cs-CZ"/>
        </w:rPr>
        <w:t xml:space="preserve"> </w:t>
      </w:r>
      <w:r w:rsidR="001374D4" w:rsidRPr="00C95058">
        <w:rPr>
          <w:b w:val="0"/>
          <w:bCs w:val="0"/>
          <w:smallCaps w:val="0"/>
          <w:lang w:val="cs-CZ"/>
        </w:rPr>
        <w:t xml:space="preserve">TDS </w:t>
      </w:r>
      <w:r w:rsidR="00E76C22" w:rsidRPr="00C95058">
        <w:rPr>
          <w:b w:val="0"/>
          <w:bCs w:val="0"/>
          <w:smallCaps w:val="0"/>
          <w:lang w:val="cs-CZ"/>
        </w:rPr>
        <w:t xml:space="preserve">a </w:t>
      </w:r>
      <w:r w:rsidR="00BB0C45" w:rsidRPr="00C95058">
        <w:rPr>
          <w:b w:val="0"/>
          <w:bCs w:val="0"/>
          <w:smallCaps w:val="0"/>
          <w:lang w:val="cs-CZ"/>
        </w:rPr>
        <w:t>K</w:t>
      </w:r>
      <w:r w:rsidR="00E76C22" w:rsidRPr="00C95058">
        <w:rPr>
          <w:b w:val="0"/>
          <w:bCs w:val="0"/>
          <w:smallCaps w:val="0"/>
          <w:lang w:val="cs-CZ"/>
        </w:rPr>
        <w:t xml:space="preserve">oordinátor </w:t>
      </w:r>
      <w:proofErr w:type="spellStart"/>
      <w:r w:rsidR="00E76C22" w:rsidRPr="00C95058">
        <w:rPr>
          <w:b w:val="0"/>
          <w:bCs w:val="0"/>
          <w:smallCaps w:val="0"/>
          <w:lang w:val="cs-CZ"/>
        </w:rPr>
        <w:t>BOZP</w:t>
      </w:r>
      <w:r w:rsidR="0021161A" w:rsidRPr="00C95058">
        <w:rPr>
          <w:b w:val="0"/>
          <w:bCs w:val="0"/>
          <w:smallCaps w:val="0"/>
          <w:lang w:val="cs-CZ"/>
        </w:rPr>
        <w:t>.</w:t>
      </w:r>
      <w:r w:rsidR="00B57890" w:rsidRPr="00C95058">
        <w:rPr>
          <w:b w:val="0"/>
          <w:bCs w:val="0"/>
          <w:smallCaps w:val="0"/>
          <w:lang w:val="cs-CZ"/>
        </w:rPr>
        <w:t>Zhotovitel</w:t>
      </w:r>
      <w:proofErr w:type="spellEnd"/>
      <w:r w:rsidR="00B57890" w:rsidRPr="00C95058">
        <w:rPr>
          <w:b w:val="0"/>
          <w:bCs w:val="0"/>
          <w:smallCaps w:val="0"/>
          <w:lang w:val="cs-CZ"/>
        </w:rPr>
        <w:t xml:space="preserve"> je povinen jim v tomto ohledu poskytnout součinnost. Zejména je povinen zajistit</w:t>
      </w:r>
      <w:r w:rsidR="00371CB6" w:rsidRPr="00C95058">
        <w:rPr>
          <w:b w:val="0"/>
          <w:bCs w:val="0"/>
          <w:smallCaps w:val="0"/>
          <w:lang w:val="cs-CZ"/>
        </w:rPr>
        <w:t xml:space="preserve">, aby se </w:t>
      </w:r>
      <w:r w:rsidR="00042616" w:rsidRPr="00C95058">
        <w:rPr>
          <w:b w:val="0"/>
          <w:bCs w:val="0"/>
          <w:smallCaps w:val="0"/>
          <w:lang w:val="cs-CZ"/>
        </w:rPr>
        <w:t>na vý</w:t>
      </w:r>
      <w:r w:rsidR="001A03A2" w:rsidRPr="00C95058">
        <w:rPr>
          <w:b w:val="0"/>
          <w:bCs w:val="0"/>
          <w:smallCaps w:val="0"/>
          <w:lang w:val="cs-CZ"/>
        </w:rPr>
        <w:t>zvu</w:t>
      </w:r>
      <w:r w:rsidR="00371CB6" w:rsidRPr="00C95058">
        <w:rPr>
          <w:b w:val="0"/>
          <w:bCs w:val="0"/>
          <w:smallCaps w:val="0"/>
          <w:lang w:val="cs-CZ"/>
        </w:rPr>
        <w:t xml:space="preserve"> Objednatele, TDS a </w:t>
      </w:r>
      <w:r w:rsidR="00BB0C45" w:rsidRPr="00C95058">
        <w:rPr>
          <w:b w:val="0"/>
          <w:bCs w:val="0"/>
          <w:smallCaps w:val="0"/>
          <w:lang w:val="cs-CZ"/>
        </w:rPr>
        <w:t>K</w:t>
      </w:r>
      <w:r w:rsidR="00371CB6" w:rsidRPr="00C95058">
        <w:rPr>
          <w:b w:val="0"/>
          <w:bCs w:val="0"/>
          <w:smallCaps w:val="0"/>
          <w:lang w:val="cs-CZ"/>
        </w:rPr>
        <w:t xml:space="preserve">oordinátora BOZP podrobili jeho pracovníci či </w:t>
      </w:r>
      <w:proofErr w:type="spellStart"/>
      <w:r w:rsidR="00371CB6" w:rsidRPr="00C95058">
        <w:rPr>
          <w:b w:val="0"/>
          <w:bCs w:val="0"/>
          <w:smallCaps w:val="0"/>
          <w:lang w:val="cs-CZ"/>
        </w:rPr>
        <w:t>Poddodavetelé</w:t>
      </w:r>
      <w:proofErr w:type="spellEnd"/>
      <w:r w:rsidR="00371CB6" w:rsidRPr="00C95058">
        <w:rPr>
          <w:b w:val="0"/>
          <w:bCs w:val="0"/>
          <w:smallCaps w:val="0"/>
          <w:lang w:val="cs-CZ"/>
        </w:rPr>
        <w:t xml:space="preserve"> orientační zkoušce</w:t>
      </w:r>
      <w:r w:rsidR="002A4A14" w:rsidRPr="00C95058">
        <w:rPr>
          <w:b w:val="0"/>
          <w:bCs w:val="0"/>
          <w:smallCaps w:val="0"/>
          <w:lang w:val="cs-CZ"/>
        </w:rPr>
        <w:t xml:space="preserve">, zda nejsou pod vlivem </w:t>
      </w:r>
      <w:r w:rsidR="00462DE5" w:rsidRPr="00C95058">
        <w:rPr>
          <w:b w:val="0"/>
          <w:bCs w:val="0"/>
          <w:smallCaps w:val="0"/>
          <w:lang w:val="cs-CZ"/>
        </w:rPr>
        <w:t>alkoholu či jiných návykových látek.</w:t>
      </w:r>
    </w:p>
    <w:p w14:paraId="629C377E" w14:textId="77777777" w:rsidR="006978CC" w:rsidRPr="00C95058" w:rsidRDefault="0021161A">
      <w:pPr>
        <w:pStyle w:val="Nadpis2"/>
        <w:keepNext w:val="0"/>
        <w:spacing w:before="120"/>
        <w:ind w:left="709"/>
        <w:rPr>
          <w:b w:val="0"/>
          <w:bCs w:val="0"/>
          <w:smallCaps w:val="0"/>
          <w:lang w:val="cs-CZ"/>
        </w:rPr>
      </w:pPr>
      <w:r w:rsidRPr="00C95058">
        <w:rPr>
          <w:bCs w:val="0"/>
          <w:smallCaps w:val="0"/>
          <w:lang w:val="cs-CZ"/>
        </w:rPr>
        <w:t>Ochrana prostředí a omezení škod</w:t>
      </w:r>
    </w:p>
    <w:p w14:paraId="1E09C66D" w14:textId="43C66C7A"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Zhotovitel podnikne veškeré přiměřené kroky pro ochranu životního prostředí (jak na Staveništi, tak mimo ně</w:t>
      </w:r>
      <w:r w:rsidR="005920D5" w:rsidRPr="00C95058">
        <w:rPr>
          <w:b w:val="0"/>
          <w:bCs w:val="0"/>
          <w:smallCaps w:val="0"/>
          <w:lang w:val="cs-CZ"/>
        </w:rPr>
        <w:t>j</w:t>
      </w:r>
      <w:r w:rsidRPr="00C95058">
        <w:rPr>
          <w:b w:val="0"/>
          <w:bCs w:val="0"/>
          <w:smallCaps w:val="0"/>
          <w:lang w:val="cs-CZ"/>
        </w:rPr>
        <w:t xml:space="preserve">) a pro omezení škod a obtěžování lidí i majetku způsobeného znečištěním, hlukem a dalšími důsledky jeho činnosti, jak vyplývají z Právních předpisů. Zhotovitel podnikne veškeré nezbytné kroky, aby byl minimalizován negativní dopad stavebních prací na Stavbě na její okolí, a to zejména na obytné domy sousedící a dotčené Stavbou. </w:t>
      </w:r>
    </w:p>
    <w:p w14:paraId="780DFB6B" w14:textId="77777777" w:rsidR="006978CC" w:rsidRPr="00C95058" w:rsidRDefault="0021161A">
      <w:pPr>
        <w:pStyle w:val="Nadpis2"/>
        <w:keepNext w:val="0"/>
        <w:tabs>
          <w:tab w:val="clear" w:pos="851"/>
        </w:tabs>
        <w:spacing w:before="120"/>
        <w:ind w:left="709"/>
        <w:rPr>
          <w:b w:val="0"/>
          <w:bCs w:val="0"/>
          <w:smallCaps w:val="0"/>
          <w:lang w:val="cs-CZ"/>
        </w:rPr>
      </w:pPr>
      <w:r w:rsidRPr="00C95058">
        <w:rPr>
          <w:bCs w:val="0"/>
          <w:smallCaps w:val="0"/>
          <w:lang w:val="cs-CZ"/>
        </w:rPr>
        <w:t>Vyklizení Staveniště</w:t>
      </w:r>
    </w:p>
    <w:p w14:paraId="4B731E13" w14:textId="5757C55A"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Nedohodnou-li se Strany jinak, Zhotovitel nejpozději do patnácti (15) dnů ode dne vystavení </w:t>
      </w:r>
      <w:r w:rsidR="00665F59" w:rsidRPr="00C95058">
        <w:rPr>
          <w:b w:val="0"/>
          <w:bCs w:val="0"/>
          <w:smallCaps w:val="0"/>
          <w:lang w:val="cs-CZ"/>
        </w:rPr>
        <w:t xml:space="preserve">Protokolu o předání a převzetí díla </w:t>
      </w:r>
      <w:proofErr w:type="spellStart"/>
      <w:r w:rsidR="00665F59" w:rsidRPr="00C95058">
        <w:rPr>
          <w:b w:val="0"/>
          <w:bCs w:val="0"/>
          <w:smallCaps w:val="0"/>
          <w:lang w:val="cs-CZ"/>
        </w:rPr>
        <w:t>Díla</w:t>
      </w:r>
      <w:proofErr w:type="spellEnd"/>
      <w:r w:rsidRPr="00C95058">
        <w:rPr>
          <w:b w:val="0"/>
          <w:bCs w:val="0"/>
          <w:smallCaps w:val="0"/>
          <w:lang w:val="cs-CZ"/>
        </w:rPr>
        <w:t xml:space="preserve"> odstraní a odklidí ze Staveniště a Díla veškeré vybavení Zhotovitele, nadbytečný materiál, sutiny, stavební odpad a dočasné stavby a zařízení. Zhotovitel uvede Staveniště do stavu vyžadovaného Projektovou dokumentací a touto Smlouvou a zanechá Staveniště a Dílo v čistém a bezpečném stavu. K předání Staveniště dojde podepsáním protokolu o předání a převzetí Staveniště Stranami, v němž bude zaznamenán skutečný stav Staveniště ke dni předání a převzetí.</w:t>
      </w:r>
    </w:p>
    <w:p w14:paraId="1A558F74" w14:textId="77777777"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Jestliže všechny věci, které mají být odstraněny v souladu s předcházejícím odstavcem, nebudou odstraněny do deseti (10) dnů poté, co měly být Zhotovitelem odstraněny, Objednatel je oprávněn všechny nebo kteroukoli z nich prodat nebo s nimi jinak naložit. Objednatel bude mít nárok na zaplacení nákladů vzniklých v souvislosti s tímto prodejem nebo odstraněním. Peněžní zůstatek z prodeje bude po započtení nákladů Objednatele vyplacen Zhotoviteli. Jestliže bude výtěžek z prodeje činit méně, než kolik činí náklady Objednatele, Zhotovitel je povinen uhradit tento rozdíl Objednateli do čtrnácti (14) </w:t>
      </w:r>
      <w:r w:rsidRPr="00C95058">
        <w:rPr>
          <w:b w:val="0"/>
          <w:smallCaps w:val="0"/>
          <w:lang w:val="cs-CZ"/>
        </w:rPr>
        <w:t>d</w:t>
      </w:r>
      <w:r w:rsidRPr="00C95058">
        <w:rPr>
          <w:b w:val="0"/>
          <w:bCs w:val="0"/>
          <w:smallCaps w:val="0"/>
          <w:lang w:val="cs-CZ"/>
        </w:rPr>
        <w:t>nů od doručení výpočtu takového rozdílu. Tím nejsou dotčena další práva Objednatele vyplývající z nedodržení ustanovení o předání a převzetí Díla Zhotovitelem.</w:t>
      </w:r>
    </w:p>
    <w:p w14:paraId="5F6D12BB" w14:textId="77777777" w:rsidR="006978CC" w:rsidRPr="00C95058" w:rsidRDefault="0021161A" w:rsidP="0025302B">
      <w:pPr>
        <w:pStyle w:val="Nadpis1"/>
        <w:tabs>
          <w:tab w:val="clear" w:pos="709"/>
        </w:tabs>
        <w:spacing w:before="240"/>
        <w:rPr>
          <w:lang w:val="cs-CZ"/>
        </w:rPr>
      </w:pPr>
      <w:r w:rsidRPr="00C95058">
        <w:rPr>
          <w:lang w:val="cs-CZ"/>
        </w:rPr>
        <w:t>Technický dozor a Kontrola provádění díla</w:t>
      </w:r>
    </w:p>
    <w:p w14:paraId="7674759C" w14:textId="1CB8653E" w:rsidR="006978CC" w:rsidRPr="00C95058" w:rsidRDefault="0021161A" w:rsidP="0025302B">
      <w:pPr>
        <w:pStyle w:val="Nadpis2"/>
        <w:spacing w:before="120"/>
        <w:ind w:left="709"/>
        <w:rPr>
          <w:b w:val="0"/>
          <w:bCs w:val="0"/>
          <w:smallCaps w:val="0"/>
          <w:lang w:val="cs-CZ"/>
        </w:rPr>
      </w:pPr>
      <w:r w:rsidRPr="00C95058">
        <w:rPr>
          <w:bCs w:val="0"/>
          <w:smallCaps w:val="0"/>
          <w:lang w:val="cs-CZ"/>
        </w:rPr>
        <w:t xml:space="preserve">Oprávnění </w:t>
      </w:r>
      <w:r w:rsidR="00E36C67" w:rsidRPr="00C95058">
        <w:rPr>
          <w:bCs w:val="0"/>
          <w:smallCaps w:val="0"/>
          <w:lang w:val="cs-CZ"/>
        </w:rPr>
        <w:t xml:space="preserve">TDS </w:t>
      </w:r>
      <w:r w:rsidRPr="00C95058">
        <w:rPr>
          <w:bCs w:val="0"/>
          <w:smallCaps w:val="0"/>
          <w:lang w:val="cs-CZ"/>
        </w:rPr>
        <w:t>a Objednatele</w:t>
      </w:r>
    </w:p>
    <w:p w14:paraId="6CD0CE2A" w14:textId="18B23D14" w:rsidR="006978CC" w:rsidRPr="00C95058" w:rsidRDefault="0021161A">
      <w:pPr>
        <w:pStyle w:val="Nadpis2"/>
        <w:keepNext w:val="0"/>
        <w:numPr>
          <w:ilvl w:val="0"/>
          <w:numId w:val="0"/>
        </w:numPr>
        <w:spacing w:before="120"/>
        <w:ind w:left="709"/>
        <w:rPr>
          <w:b w:val="0"/>
          <w:bCs w:val="0"/>
          <w:smallCaps w:val="0"/>
          <w:lang w:val="cs-CZ"/>
        </w:rPr>
      </w:pPr>
      <w:proofErr w:type="gramStart"/>
      <w:r w:rsidRPr="00C95058">
        <w:rPr>
          <w:b w:val="0"/>
          <w:bCs w:val="0"/>
          <w:smallCaps w:val="0"/>
          <w:lang w:val="cs-CZ"/>
        </w:rPr>
        <w:t>Neurčí</w:t>
      </w:r>
      <w:proofErr w:type="gramEnd"/>
      <w:r w:rsidRPr="00C95058">
        <w:rPr>
          <w:b w:val="0"/>
          <w:bCs w:val="0"/>
          <w:smallCaps w:val="0"/>
          <w:lang w:val="cs-CZ"/>
        </w:rPr>
        <w:t xml:space="preserve">-li Objednatel výslovně jinak, je </w:t>
      </w:r>
      <w:r w:rsidR="005A4396" w:rsidRPr="00C95058">
        <w:rPr>
          <w:b w:val="0"/>
          <w:bCs w:val="0"/>
          <w:smallCaps w:val="0"/>
          <w:lang w:val="cs-CZ"/>
        </w:rPr>
        <w:t xml:space="preserve">TDS </w:t>
      </w:r>
      <w:r w:rsidRPr="00C95058">
        <w:rPr>
          <w:b w:val="0"/>
          <w:bCs w:val="0"/>
          <w:smallCaps w:val="0"/>
          <w:lang w:val="cs-CZ"/>
        </w:rPr>
        <w:t>oprávněn v zastoupení Objednatele činit veškeré úkony a provádět veškeré činnosti, které je podle této Smlouvy oprávněn činit Objednatel, s výjimkou (a) akceptace změn Smlouvy, (b) vydání pokynu k provedení Změny dle čl</w:t>
      </w:r>
      <w:r w:rsidR="00740155" w:rsidRPr="00C95058">
        <w:rPr>
          <w:b w:val="0"/>
          <w:bCs w:val="0"/>
          <w:smallCaps w:val="0"/>
          <w:lang w:val="cs-CZ"/>
        </w:rPr>
        <w:t>ánku</w:t>
      </w:r>
      <w:r w:rsidRPr="00C95058">
        <w:rPr>
          <w:b w:val="0"/>
          <w:bCs w:val="0"/>
          <w:smallCaps w:val="0"/>
          <w:lang w:val="cs-CZ"/>
        </w:rPr>
        <w:t xml:space="preserve"> </w:t>
      </w:r>
      <w:r w:rsidR="005920D5" w:rsidRPr="00C95058">
        <w:rPr>
          <w:b w:val="0"/>
          <w:bCs w:val="0"/>
          <w:smallCaps w:val="0"/>
          <w:lang w:val="cs-CZ"/>
        </w:rPr>
        <w:fldChar w:fldCharType="begin"/>
      </w:r>
      <w:r w:rsidR="005920D5" w:rsidRPr="00C95058">
        <w:rPr>
          <w:b w:val="0"/>
          <w:bCs w:val="0"/>
          <w:smallCaps w:val="0"/>
          <w:lang w:val="cs-CZ"/>
        </w:rPr>
        <w:instrText xml:space="preserve"> REF _Ref19540846 \r \h </w:instrText>
      </w:r>
      <w:r w:rsidR="00C95058">
        <w:rPr>
          <w:b w:val="0"/>
          <w:bCs w:val="0"/>
          <w:smallCaps w:val="0"/>
          <w:lang w:val="cs-CZ"/>
        </w:rPr>
        <w:instrText xml:space="preserve"> \* MERGEFORMAT </w:instrText>
      </w:r>
      <w:r w:rsidR="005920D5" w:rsidRPr="00C95058">
        <w:rPr>
          <w:b w:val="0"/>
          <w:bCs w:val="0"/>
          <w:smallCaps w:val="0"/>
          <w:lang w:val="cs-CZ"/>
        </w:rPr>
      </w:r>
      <w:r w:rsidR="005920D5" w:rsidRPr="00C95058">
        <w:rPr>
          <w:b w:val="0"/>
          <w:bCs w:val="0"/>
          <w:smallCaps w:val="0"/>
          <w:lang w:val="cs-CZ"/>
        </w:rPr>
        <w:fldChar w:fldCharType="separate"/>
      </w:r>
      <w:r w:rsidR="00F20402">
        <w:rPr>
          <w:b w:val="0"/>
          <w:bCs w:val="0"/>
          <w:smallCaps w:val="0"/>
          <w:lang w:val="cs-CZ"/>
        </w:rPr>
        <w:t>9</w:t>
      </w:r>
      <w:r w:rsidR="005920D5" w:rsidRPr="00C95058">
        <w:rPr>
          <w:b w:val="0"/>
          <w:bCs w:val="0"/>
          <w:smallCaps w:val="0"/>
          <w:lang w:val="cs-CZ"/>
        </w:rPr>
        <w:fldChar w:fldCharType="end"/>
      </w:r>
      <w:r w:rsidR="005920D5" w:rsidRPr="00C95058">
        <w:rPr>
          <w:b w:val="0"/>
          <w:bCs w:val="0"/>
          <w:smallCaps w:val="0"/>
          <w:lang w:val="cs-CZ"/>
        </w:rPr>
        <w:t> </w:t>
      </w:r>
      <w:r w:rsidR="00740155" w:rsidRPr="00C95058">
        <w:rPr>
          <w:b w:val="0"/>
          <w:bCs w:val="0"/>
          <w:smallCaps w:val="0"/>
          <w:lang w:val="cs-CZ"/>
        </w:rPr>
        <w:t xml:space="preserve">této Smlouvy </w:t>
      </w:r>
      <w:r w:rsidRPr="00C95058">
        <w:rPr>
          <w:b w:val="0"/>
          <w:bCs w:val="0"/>
          <w:smallCaps w:val="0"/>
          <w:lang w:val="cs-CZ"/>
        </w:rPr>
        <w:t xml:space="preserve">a (c) úprav Ceny díla. </w:t>
      </w:r>
      <w:r w:rsidR="005A4396" w:rsidRPr="00C95058">
        <w:rPr>
          <w:b w:val="0"/>
          <w:bCs w:val="0"/>
          <w:smallCaps w:val="0"/>
          <w:lang w:val="cs-CZ"/>
        </w:rPr>
        <w:t xml:space="preserve">TDS </w:t>
      </w:r>
      <w:r w:rsidRPr="00C95058">
        <w:rPr>
          <w:b w:val="0"/>
          <w:bCs w:val="0"/>
          <w:smallCaps w:val="0"/>
          <w:lang w:val="cs-CZ"/>
        </w:rPr>
        <w:t>je také oprávněn přerušit provádění Prací dle této Smlouvy.</w:t>
      </w:r>
    </w:p>
    <w:p w14:paraId="21822210" w14:textId="31A546DE" w:rsidR="006978CC" w:rsidRPr="00C95058" w:rsidRDefault="0021161A">
      <w:pPr>
        <w:pStyle w:val="Nadpis2"/>
        <w:keepNext w:val="0"/>
        <w:spacing w:before="120"/>
        <w:ind w:left="709"/>
        <w:rPr>
          <w:b w:val="0"/>
          <w:bCs w:val="0"/>
          <w:smallCaps w:val="0"/>
          <w:lang w:val="cs-CZ"/>
        </w:rPr>
      </w:pPr>
      <w:r w:rsidRPr="00C95058">
        <w:rPr>
          <w:b w:val="0"/>
          <w:bCs w:val="0"/>
          <w:smallCaps w:val="0"/>
          <w:lang w:val="cs-CZ"/>
        </w:rPr>
        <w:t xml:space="preserve">Objednatel nebo </w:t>
      </w:r>
      <w:r w:rsidR="005A4396" w:rsidRPr="00C95058">
        <w:rPr>
          <w:b w:val="0"/>
          <w:bCs w:val="0"/>
          <w:smallCaps w:val="0"/>
          <w:lang w:val="cs-CZ"/>
        </w:rPr>
        <w:t xml:space="preserve">TDS </w:t>
      </w:r>
      <w:r w:rsidRPr="00C95058">
        <w:rPr>
          <w:b w:val="0"/>
          <w:bCs w:val="0"/>
          <w:smallCaps w:val="0"/>
          <w:lang w:val="cs-CZ"/>
        </w:rPr>
        <w:t xml:space="preserve">jsou oprávněni kdykoli provést kontrolu použitých nebo používaných materiálů, postupů, zařízení a procesů Zhotovitelem. Zhotovitel je povinen umožnit Objednateli či </w:t>
      </w:r>
      <w:r w:rsidR="005A4396" w:rsidRPr="00C95058">
        <w:rPr>
          <w:b w:val="0"/>
          <w:bCs w:val="0"/>
          <w:smallCaps w:val="0"/>
          <w:lang w:val="cs-CZ"/>
        </w:rPr>
        <w:t xml:space="preserve">TDS </w:t>
      </w:r>
      <w:r w:rsidRPr="00C95058">
        <w:rPr>
          <w:b w:val="0"/>
          <w:bCs w:val="0"/>
          <w:smallCaps w:val="0"/>
          <w:lang w:val="cs-CZ"/>
        </w:rPr>
        <w:t xml:space="preserve">vstup na Staveniště. </w:t>
      </w:r>
    </w:p>
    <w:p w14:paraId="18617C95" w14:textId="2C9C8033" w:rsidR="006978CC" w:rsidRPr="00C95058" w:rsidRDefault="0021161A">
      <w:pPr>
        <w:pStyle w:val="Nadpis2"/>
        <w:keepNext w:val="0"/>
        <w:spacing w:before="120"/>
        <w:ind w:left="709"/>
        <w:rPr>
          <w:b w:val="0"/>
          <w:bCs w:val="0"/>
          <w:smallCaps w:val="0"/>
          <w:lang w:val="cs-CZ"/>
        </w:rPr>
      </w:pPr>
      <w:r w:rsidRPr="00C95058">
        <w:rPr>
          <w:b w:val="0"/>
          <w:bCs w:val="0"/>
          <w:smallCaps w:val="0"/>
          <w:lang w:val="cs-CZ"/>
        </w:rPr>
        <w:t xml:space="preserve">Objednatel a </w:t>
      </w:r>
      <w:r w:rsidR="005A4396" w:rsidRPr="00C95058">
        <w:rPr>
          <w:b w:val="0"/>
          <w:bCs w:val="0"/>
          <w:smallCaps w:val="0"/>
          <w:lang w:val="cs-CZ"/>
        </w:rPr>
        <w:t xml:space="preserve">TDS </w:t>
      </w:r>
      <w:r w:rsidRPr="00C95058">
        <w:rPr>
          <w:b w:val="0"/>
          <w:bCs w:val="0"/>
          <w:smallCaps w:val="0"/>
          <w:lang w:val="cs-CZ"/>
        </w:rPr>
        <w:t>jsou oprávněni průběžně kontrolovat provádění Díla ve smyslu § 2593 Občanského zákoníku a udílet Zhotoviteli závazné pokyny k nápravě a řádnému provádění Díla.</w:t>
      </w:r>
    </w:p>
    <w:p w14:paraId="6EF51F84" w14:textId="0AEEFE4C" w:rsidR="006978CC" w:rsidRPr="00C95058" w:rsidRDefault="0021161A">
      <w:pPr>
        <w:pStyle w:val="Nadpis2"/>
        <w:keepNext w:val="0"/>
        <w:spacing w:before="120"/>
        <w:ind w:left="709"/>
        <w:rPr>
          <w:b w:val="0"/>
          <w:bCs w:val="0"/>
          <w:smallCaps w:val="0"/>
          <w:lang w:val="cs-CZ"/>
        </w:rPr>
      </w:pPr>
      <w:r w:rsidRPr="00C95058">
        <w:rPr>
          <w:b w:val="0"/>
          <w:bCs w:val="0"/>
          <w:smallCaps w:val="0"/>
          <w:lang w:val="cs-CZ"/>
        </w:rPr>
        <w:t xml:space="preserve">Objednatel a </w:t>
      </w:r>
      <w:r w:rsidR="005A4396" w:rsidRPr="00C95058">
        <w:rPr>
          <w:b w:val="0"/>
          <w:bCs w:val="0"/>
          <w:smallCaps w:val="0"/>
          <w:lang w:val="cs-CZ"/>
        </w:rPr>
        <w:t xml:space="preserve">TDS </w:t>
      </w:r>
      <w:r w:rsidRPr="00C95058">
        <w:rPr>
          <w:b w:val="0"/>
          <w:bCs w:val="0"/>
          <w:smallCaps w:val="0"/>
          <w:lang w:val="cs-CZ"/>
        </w:rPr>
        <w:t>budou v kteroukoliv potřebnou dobu:</w:t>
      </w:r>
    </w:p>
    <w:p w14:paraId="4CC6FE6B" w14:textId="77777777" w:rsidR="006978CC" w:rsidRPr="00C95058" w:rsidRDefault="0021161A">
      <w:pPr>
        <w:pStyle w:val="Claneka"/>
        <w:keepNext w:val="0"/>
        <w:widowControl/>
        <w:numPr>
          <w:ilvl w:val="2"/>
          <w:numId w:val="11"/>
        </w:numPr>
        <w:rPr>
          <w:szCs w:val="22"/>
        </w:rPr>
      </w:pPr>
      <w:r w:rsidRPr="00C95058">
        <w:rPr>
          <w:szCs w:val="22"/>
        </w:rPr>
        <w:t>mít plný přístup do všech částí Staveniště, a</w:t>
      </w:r>
    </w:p>
    <w:p w14:paraId="091B2544" w14:textId="77777777" w:rsidR="006978CC" w:rsidRPr="00C95058" w:rsidRDefault="0021161A">
      <w:pPr>
        <w:pStyle w:val="Claneka"/>
        <w:keepNext w:val="0"/>
        <w:widowControl/>
        <w:numPr>
          <w:ilvl w:val="2"/>
          <w:numId w:val="6"/>
        </w:numPr>
        <w:rPr>
          <w:szCs w:val="22"/>
        </w:rPr>
      </w:pPr>
      <w:r w:rsidRPr="00C95058">
        <w:rPr>
          <w:szCs w:val="22"/>
        </w:rPr>
        <w:t>během prací (na Staveništi a kdekoliv jinde) budou oprávněni prověřovat, kontrolovat, měřit a zkoušet materiály a práce.</w:t>
      </w:r>
    </w:p>
    <w:p w14:paraId="717165BC" w14:textId="0D2140CB" w:rsidR="006978CC" w:rsidRPr="00C95058" w:rsidRDefault="0021161A">
      <w:pPr>
        <w:pStyle w:val="Nadpis2"/>
        <w:keepNext w:val="0"/>
        <w:spacing w:before="120"/>
        <w:ind w:left="709"/>
        <w:rPr>
          <w:b w:val="0"/>
          <w:bCs w:val="0"/>
          <w:smallCaps w:val="0"/>
          <w:lang w:val="cs-CZ"/>
        </w:rPr>
      </w:pPr>
      <w:bookmarkStart w:id="102" w:name="_DV_M95"/>
      <w:bookmarkStart w:id="103" w:name="_DV_M104"/>
      <w:bookmarkStart w:id="104" w:name="_DV_M105"/>
      <w:bookmarkEnd w:id="102"/>
      <w:bookmarkEnd w:id="103"/>
      <w:bookmarkEnd w:id="104"/>
      <w:r w:rsidRPr="00C95058">
        <w:rPr>
          <w:b w:val="0"/>
          <w:bCs w:val="0"/>
          <w:smallCaps w:val="0"/>
          <w:lang w:val="cs-CZ"/>
        </w:rPr>
        <w:lastRenderedPageBreak/>
        <w:t xml:space="preserve">Zhotovitel poskytne pracovníkům Objednatele a </w:t>
      </w:r>
      <w:r w:rsidR="005A4396" w:rsidRPr="00C95058">
        <w:rPr>
          <w:b w:val="0"/>
          <w:bCs w:val="0"/>
          <w:smallCaps w:val="0"/>
          <w:lang w:val="cs-CZ"/>
        </w:rPr>
        <w:t>TDS</w:t>
      </w:r>
      <w:r w:rsidRPr="00C95058">
        <w:rPr>
          <w:b w:val="0"/>
          <w:bCs w:val="0"/>
          <w:smallCaps w:val="0"/>
          <w:lang w:val="cs-CZ"/>
        </w:rPr>
        <w:t xml:space="preserve"> plnou příležitost k vykonávání těchto činností, včetně toho, že jim zajistí přístup, svá zařízení, povolení a bezpečnostní vybavení. Žádná tato konkrétní činnost pracovníků Objednatele nebo </w:t>
      </w:r>
      <w:r w:rsidR="005A4396" w:rsidRPr="00C95058">
        <w:rPr>
          <w:b w:val="0"/>
          <w:bCs w:val="0"/>
          <w:smallCaps w:val="0"/>
          <w:lang w:val="cs-CZ"/>
        </w:rPr>
        <w:t>TDS</w:t>
      </w:r>
      <w:r w:rsidRPr="00C95058">
        <w:rPr>
          <w:b w:val="0"/>
          <w:bCs w:val="0"/>
          <w:smallCaps w:val="0"/>
          <w:lang w:val="cs-CZ"/>
        </w:rPr>
        <w:t xml:space="preserve"> nezbavuje Zhotovitele žádné povinnosti ani odpovědnosti podle této Smlouvy.</w:t>
      </w:r>
    </w:p>
    <w:p w14:paraId="2658DACE" w14:textId="77777777" w:rsidR="006978CC" w:rsidRPr="00C95058" w:rsidRDefault="0021161A">
      <w:pPr>
        <w:pStyle w:val="Nadpis2"/>
        <w:keepNext w:val="0"/>
        <w:spacing w:before="120"/>
        <w:ind w:left="709"/>
        <w:rPr>
          <w:b w:val="0"/>
          <w:bCs w:val="0"/>
          <w:smallCaps w:val="0"/>
          <w:lang w:val="cs-CZ"/>
        </w:rPr>
      </w:pPr>
      <w:r w:rsidRPr="00C95058">
        <w:rPr>
          <w:bCs w:val="0"/>
          <w:smallCaps w:val="0"/>
          <w:lang w:val="cs-CZ"/>
        </w:rPr>
        <w:t>Kontrolní dny Stavby</w:t>
      </w:r>
    </w:p>
    <w:p w14:paraId="39CECDE7" w14:textId="007E3C0B"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Zhotovitel je povinen </w:t>
      </w:r>
      <w:r w:rsidR="000572B7" w:rsidRPr="00C95058">
        <w:rPr>
          <w:b w:val="0"/>
          <w:bCs w:val="0"/>
          <w:smallCaps w:val="0"/>
          <w:lang w:val="cs-CZ"/>
        </w:rPr>
        <w:t xml:space="preserve">účastnit se </w:t>
      </w:r>
      <w:r w:rsidRPr="00C95058">
        <w:rPr>
          <w:b w:val="0"/>
          <w:bCs w:val="0"/>
          <w:smallCaps w:val="0"/>
          <w:lang w:val="cs-CZ"/>
        </w:rPr>
        <w:t xml:space="preserve">v průběhu výstavby Díla </w:t>
      </w:r>
      <w:r w:rsidR="000572B7" w:rsidRPr="00C95058">
        <w:rPr>
          <w:b w:val="0"/>
          <w:bCs w:val="0"/>
          <w:smallCaps w:val="0"/>
          <w:lang w:val="cs-CZ"/>
        </w:rPr>
        <w:t xml:space="preserve">pravidelných </w:t>
      </w:r>
      <w:r w:rsidRPr="00C95058">
        <w:rPr>
          <w:b w:val="0"/>
          <w:bCs w:val="0"/>
          <w:smallCaps w:val="0"/>
          <w:lang w:val="cs-CZ"/>
        </w:rPr>
        <w:t>kontrolní</w:t>
      </w:r>
      <w:r w:rsidR="000572B7" w:rsidRPr="00C95058">
        <w:rPr>
          <w:b w:val="0"/>
          <w:bCs w:val="0"/>
          <w:smallCaps w:val="0"/>
          <w:lang w:val="cs-CZ"/>
        </w:rPr>
        <w:t>ch</w:t>
      </w:r>
      <w:r w:rsidRPr="00C95058">
        <w:rPr>
          <w:b w:val="0"/>
          <w:bCs w:val="0"/>
          <w:smallCaps w:val="0"/>
          <w:lang w:val="cs-CZ"/>
        </w:rPr>
        <w:t xml:space="preserve"> </w:t>
      </w:r>
      <w:r w:rsidR="000572B7" w:rsidRPr="00C95058">
        <w:rPr>
          <w:b w:val="0"/>
          <w:bCs w:val="0"/>
          <w:smallCaps w:val="0"/>
          <w:lang w:val="cs-CZ"/>
        </w:rPr>
        <w:t xml:space="preserve">dnů </w:t>
      </w:r>
      <w:r w:rsidRPr="00C95058">
        <w:rPr>
          <w:b w:val="0"/>
          <w:bCs w:val="0"/>
          <w:smallCaps w:val="0"/>
          <w:lang w:val="cs-CZ"/>
        </w:rPr>
        <w:t xml:space="preserve">na Staveništi, které se budou konat minimálně jednou za týden za účasti Objednatele a </w:t>
      </w:r>
      <w:r w:rsidR="005A4396" w:rsidRPr="00C95058">
        <w:rPr>
          <w:b w:val="0"/>
          <w:bCs w:val="0"/>
          <w:smallCaps w:val="0"/>
          <w:lang w:val="cs-CZ"/>
        </w:rPr>
        <w:t>TDS</w:t>
      </w:r>
      <w:r w:rsidRPr="00C95058">
        <w:rPr>
          <w:b w:val="0"/>
          <w:bCs w:val="0"/>
          <w:smallCaps w:val="0"/>
          <w:lang w:val="cs-CZ"/>
        </w:rPr>
        <w:t xml:space="preserve">, popř. dalších osob určených Objednatelem nebo </w:t>
      </w:r>
      <w:r w:rsidR="005A4396" w:rsidRPr="00C95058">
        <w:rPr>
          <w:b w:val="0"/>
          <w:bCs w:val="0"/>
          <w:smallCaps w:val="0"/>
          <w:lang w:val="cs-CZ"/>
        </w:rPr>
        <w:t>TDS</w:t>
      </w:r>
      <w:r w:rsidR="005A4396" w:rsidRPr="00C95058" w:rsidDel="005A4396">
        <w:rPr>
          <w:b w:val="0"/>
          <w:bCs w:val="0"/>
          <w:smallCaps w:val="0"/>
          <w:lang w:val="cs-CZ"/>
        </w:rPr>
        <w:t xml:space="preserve"> </w:t>
      </w:r>
      <w:r w:rsidRPr="00C95058">
        <w:rPr>
          <w:b w:val="0"/>
          <w:bCs w:val="0"/>
          <w:smallCaps w:val="0"/>
          <w:lang w:val="cs-CZ"/>
        </w:rPr>
        <w:t>(jako jsou např. pracovníci poskytovatel</w:t>
      </w:r>
      <w:r w:rsidR="00BC1DAD" w:rsidRPr="00C95058">
        <w:rPr>
          <w:b w:val="0"/>
          <w:bCs w:val="0"/>
          <w:smallCaps w:val="0"/>
          <w:lang w:val="cs-CZ"/>
        </w:rPr>
        <w:t>e</w:t>
      </w:r>
      <w:r w:rsidRPr="00C95058">
        <w:rPr>
          <w:b w:val="0"/>
          <w:bCs w:val="0"/>
          <w:smallCaps w:val="0"/>
          <w:lang w:val="cs-CZ"/>
        </w:rPr>
        <w:t xml:space="preserve"> dotací, kontrolních orgánů atp.). </w:t>
      </w:r>
      <w:r w:rsidR="00E03693" w:rsidRPr="00C95058">
        <w:rPr>
          <w:b w:val="0"/>
          <w:bCs w:val="0"/>
          <w:smallCaps w:val="0"/>
          <w:lang w:val="cs-CZ"/>
        </w:rPr>
        <w:t xml:space="preserve">Tyto pravidelné kontrolní </w:t>
      </w:r>
      <w:r w:rsidR="008073D0" w:rsidRPr="00C95058">
        <w:rPr>
          <w:b w:val="0"/>
          <w:bCs w:val="0"/>
          <w:smallCaps w:val="0"/>
          <w:lang w:val="cs-CZ"/>
        </w:rPr>
        <w:t xml:space="preserve">dny bude zajišťovat a organizovat </w:t>
      </w:r>
      <w:r w:rsidR="007E51FE" w:rsidRPr="00C95058">
        <w:rPr>
          <w:b w:val="0"/>
          <w:bCs w:val="0"/>
          <w:smallCaps w:val="0"/>
          <w:lang w:val="cs-CZ"/>
        </w:rPr>
        <w:t>TDS</w:t>
      </w:r>
      <w:r w:rsidR="008073D0" w:rsidRPr="00C95058">
        <w:rPr>
          <w:b w:val="0"/>
          <w:bCs w:val="0"/>
          <w:smallCaps w:val="0"/>
          <w:lang w:val="cs-CZ"/>
        </w:rPr>
        <w:t>, který</w:t>
      </w:r>
      <w:r w:rsidR="007E51FE" w:rsidRPr="00C95058">
        <w:rPr>
          <w:b w:val="0"/>
          <w:bCs w:val="0"/>
          <w:smallCaps w:val="0"/>
          <w:lang w:val="cs-CZ"/>
        </w:rPr>
        <w:t xml:space="preserve"> </w:t>
      </w:r>
      <w:r w:rsidRPr="00C95058">
        <w:rPr>
          <w:b w:val="0"/>
          <w:bCs w:val="0"/>
          <w:smallCaps w:val="0"/>
          <w:lang w:val="cs-CZ"/>
        </w:rPr>
        <w:t xml:space="preserve">oznámí všem účastníkům místo konání, den a hodinu kontrolního dne alespoň dva dny předem, pokud Objednatel </w:t>
      </w:r>
      <w:proofErr w:type="gramStart"/>
      <w:r w:rsidRPr="00C95058">
        <w:rPr>
          <w:b w:val="0"/>
          <w:bCs w:val="0"/>
          <w:smallCaps w:val="0"/>
          <w:lang w:val="cs-CZ"/>
        </w:rPr>
        <w:t>neurčí</w:t>
      </w:r>
      <w:proofErr w:type="gramEnd"/>
      <w:r w:rsidRPr="00C95058">
        <w:rPr>
          <w:b w:val="0"/>
          <w:bCs w:val="0"/>
          <w:smallCaps w:val="0"/>
          <w:lang w:val="cs-CZ"/>
        </w:rPr>
        <w:t xml:space="preserve"> jinak. Zhotovitel je povinen </w:t>
      </w:r>
      <w:r w:rsidR="004E3805" w:rsidRPr="00C95058">
        <w:rPr>
          <w:b w:val="0"/>
          <w:bCs w:val="0"/>
          <w:smallCaps w:val="0"/>
          <w:lang w:val="cs-CZ"/>
        </w:rPr>
        <w:t>umožnit přizvaným osobám vstup na Staveniště</w:t>
      </w:r>
      <w:r w:rsidR="00831A06" w:rsidRPr="00C95058">
        <w:rPr>
          <w:b w:val="0"/>
          <w:bCs w:val="0"/>
          <w:smallCaps w:val="0"/>
          <w:lang w:val="cs-CZ"/>
        </w:rPr>
        <w:t xml:space="preserve"> a v</w:t>
      </w:r>
      <w:r w:rsidR="008073D0" w:rsidRPr="00C95058">
        <w:rPr>
          <w:b w:val="0"/>
          <w:bCs w:val="0"/>
          <w:smallCaps w:val="0"/>
          <w:lang w:val="cs-CZ"/>
        </w:rPr>
        <w:t xml:space="preserve"> případě potřeby</w:t>
      </w:r>
      <w:r w:rsidR="00831A06" w:rsidRPr="00C95058">
        <w:rPr>
          <w:b w:val="0"/>
          <w:bCs w:val="0"/>
          <w:smallCaps w:val="0"/>
          <w:lang w:val="cs-CZ"/>
        </w:rPr>
        <w:t xml:space="preserve"> také</w:t>
      </w:r>
      <w:r w:rsidR="008073D0" w:rsidRPr="00C95058">
        <w:rPr>
          <w:b w:val="0"/>
          <w:bCs w:val="0"/>
          <w:smallCaps w:val="0"/>
          <w:lang w:val="cs-CZ"/>
        </w:rPr>
        <w:t xml:space="preserve"> zajistit požadované prostory</w:t>
      </w:r>
      <w:r w:rsidR="00831A06" w:rsidRPr="00C95058">
        <w:rPr>
          <w:b w:val="0"/>
          <w:bCs w:val="0"/>
          <w:smallCaps w:val="0"/>
          <w:lang w:val="cs-CZ"/>
        </w:rPr>
        <w:t>. Zhotovitel je povinen</w:t>
      </w:r>
      <w:r w:rsidR="00E03693" w:rsidRPr="00C95058">
        <w:rPr>
          <w:b w:val="0"/>
          <w:bCs w:val="0"/>
          <w:smallCaps w:val="0"/>
          <w:lang w:val="cs-CZ"/>
        </w:rPr>
        <w:t xml:space="preserve"> </w:t>
      </w:r>
      <w:r w:rsidRPr="00C95058">
        <w:rPr>
          <w:b w:val="0"/>
          <w:bCs w:val="0"/>
          <w:smallCaps w:val="0"/>
          <w:lang w:val="cs-CZ"/>
        </w:rPr>
        <w:t xml:space="preserve">v průběhu kontrolních dnů upozornit Objednatele a </w:t>
      </w:r>
      <w:r w:rsidR="005A4396" w:rsidRPr="00C95058">
        <w:rPr>
          <w:b w:val="0"/>
          <w:bCs w:val="0"/>
          <w:smallCaps w:val="0"/>
          <w:lang w:val="cs-CZ"/>
        </w:rPr>
        <w:t>TDS</w:t>
      </w:r>
      <w:r w:rsidRPr="00C95058">
        <w:rPr>
          <w:b w:val="0"/>
          <w:bCs w:val="0"/>
          <w:smallCaps w:val="0"/>
          <w:lang w:val="cs-CZ"/>
        </w:rPr>
        <w:t xml:space="preserve"> zejména na následující skutečnosti:</w:t>
      </w:r>
    </w:p>
    <w:p w14:paraId="4DBDF22E" w14:textId="775C63AA" w:rsidR="006978CC" w:rsidRPr="00C95058" w:rsidRDefault="0021161A">
      <w:pPr>
        <w:pStyle w:val="Clanek11"/>
        <w:widowControl/>
        <w:numPr>
          <w:ilvl w:val="0"/>
          <w:numId w:val="13"/>
        </w:numPr>
        <w:tabs>
          <w:tab w:val="clear" w:pos="2340"/>
        </w:tabs>
        <w:ind w:left="1134" w:hanging="425"/>
        <w:rPr>
          <w:rFonts w:cs="Times New Roman"/>
          <w:szCs w:val="22"/>
        </w:rPr>
      </w:pPr>
      <w:r w:rsidRPr="00C95058">
        <w:rPr>
          <w:rFonts w:cs="Times New Roman"/>
          <w:szCs w:val="22"/>
        </w:rPr>
        <w:t>postup provádění Díla ve vztahu k Harmonogramu prací</w:t>
      </w:r>
      <w:r w:rsidR="002E24BC" w:rsidRPr="00C95058">
        <w:rPr>
          <w:rFonts w:cs="Times New Roman"/>
          <w:szCs w:val="22"/>
        </w:rPr>
        <w:t xml:space="preserve"> a </w:t>
      </w:r>
      <w:r w:rsidR="002E24BC" w:rsidRPr="00C95058">
        <w:rPr>
          <w:rFonts w:cs="Times New Roman"/>
        </w:rPr>
        <w:t>Přehledu milníků</w:t>
      </w:r>
      <w:r w:rsidRPr="00C95058">
        <w:rPr>
          <w:rFonts w:cs="Times New Roman"/>
          <w:szCs w:val="22"/>
        </w:rPr>
        <w:t>, včetně odchýlení se od Harmonogramu prací</w:t>
      </w:r>
      <w:r w:rsidR="002E24BC" w:rsidRPr="00C95058">
        <w:rPr>
          <w:rFonts w:cs="Times New Roman"/>
          <w:szCs w:val="22"/>
        </w:rPr>
        <w:t xml:space="preserve">, respektive </w:t>
      </w:r>
      <w:r w:rsidR="002E24BC" w:rsidRPr="00C95058">
        <w:rPr>
          <w:rFonts w:cs="Times New Roman"/>
        </w:rPr>
        <w:t xml:space="preserve">Přehledu </w:t>
      </w:r>
      <w:proofErr w:type="spellStart"/>
      <w:r w:rsidR="002E24BC" w:rsidRPr="00C95058">
        <w:rPr>
          <w:rFonts w:cs="Times New Roman"/>
        </w:rPr>
        <w:t>milníků</w:t>
      </w:r>
      <w:r w:rsidRPr="00C95058">
        <w:rPr>
          <w:rFonts w:cs="Times New Roman"/>
          <w:szCs w:val="22"/>
        </w:rPr>
        <w:t>a</w:t>
      </w:r>
      <w:proofErr w:type="spellEnd"/>
      <w:r w:rsidRPr="00C95058">
        <w:rPr>
          <w:rFonts w:cs="Times New Roman"/>
          <w:szCs w:val="22"/>
        </w:rPr>
        <w:t xml:space="preserve"> význam takového odchýlení;</w:t>
      </w:r>
    </w:p>
    <w:p w14:paraId="0B00B1B2" w14:textId="77777777" w:rsidR="006978CC" w:rsidRPr="00C95058" w:rsidRDefault="0021161A">
      <w:pPr>
        <w:pStyle w:val="Clanek11"/>
        <w:widowControl/>
        <w:numPr>
          <w:ilvl w:val="0"/>
          <w:numId w:val="13"/>
        </w:numPr>
        <w:tabs>
          <w:tab w:val="clear" w:pos="2340"/>
        </w:tabs>
        <w:ind w:left="1134" w:hanging="425"/>
        <w:rPr>
          <w:rFonts w:cs="Times New Roman"/>
          <w:szCs w:val="22"/>
        </w:rPr>
      </w:pPr>
      <w:r w:rsidRPr="00C95058">
        <w:rPr>
          <w:rFonts w:cs="Times New Roman"/>
          <w:szCs w:val="22"/>
        </w:rPr>
        <w:t>výčet zjištěných problémů a nedostatků v Pracích;</w:t>
      </w:r>
    </w:p>
    <w:p w14:paraId="34ADAB1E" w14:textId="77777777" w:rsidR="006978CC" w:rsidRPr="00C95058" w:rsidRDefault="0021161A">
      <w:pPr>
        <w:pStyle w:val="Clanek11"/>
        <w:widowControl/>
        <w:numPr>
          <w:ilvl w:val="0"/>
          <w:numId w:val="13"/>
        </w:numPr>
        <w:tabs>
          <w:tab w:val="clear" w:pos="2340"/>
        </w:tabs>
        <w:ind w:left="1134" w:hanging="425"/>
        <w:rPr>
          <w:rFonts w:cs="Times New Roman"/>
          <w:szCs w:val="22"/>
        </w:rPr>
      </w:pPr>
      <w:r w:rsidRPr="00C95058">
        <w:rPr>
          <w:rFonts w:cs="Times New Roman"/>
          <w:szCs w:val="22"/>
        </w:rPr>
        <w:t>opatření podniknutá za účelem odstranění zjištěných problémů a nedostatků v Pracích;</w:t>
      </w:r>
    </w:p>
    <w:p w14:paraId="058A733F" w14:textId="77777777" w:rsidR="006978CC" w:rsidRPr="00C95058" w:rsidRDefault="0021161A">
      <w:pPr>
        <w:pStyle w:val="Clanek11"/>
        <w:widowControl/>
        <w:numPr>
          <w:ilvl w:val="0"/>
          <w:numId w:val="13"/>
        </w:numPr>
        <w:tabs>
          <w:tab w:val="clear" w:pos="2340"/>
        </w:tabs>
        <w:ind w:left="1134" w:hanging="425"/>
        <w:rPr>
          <w:rFonts w:cs="Times New Roman"/>
          <w:szCs w:val="22"/>
        </w:rPr>
      </w:pPr>
      <w:r w:rsidRPr="00C95058">
        <w:rPr>
          <w:rFonts w:cs="Times New Roman"/>
          <w:szCs w:val="22"/>
        </w:rPr>
        <w:t>opatření, která jsou nutná k odstranění zjištěných problémů a nedostatků v Pracích;</w:t>
      </w:r>
    </w:p>
    <w:p w14:paraId="2B73E718" w14:textId="77777777" w:rsidR="006978CC" w:rsidRPr="00C95058" w:rsidRDefault="0021161A">
      <w:pPr>
        <w:pStyle w:val="Clanek11"/>
        <w:widowControl/>
        <w:numPr>
          <w:ilvl w:val="0"/>
          <w:numId w:val="13"/>
        </w:numPr>
        <w:tabs>
          <w:tab w:val="clear" w:pos="2340"/>
        </w:tabs>
        <w:ind w:left="1134" w:hanging="425"/>
        <w:rPr>
          <w:rFonts w:cs="Times New Roman"/>
          <w:szCs w:val="22"/>
        </w:rPr>
      </w:pPr>
      <w:r w:rsidRPr="00C95058">
        <w:rPr>
          <w:rFonts w:cs="Times New Roman"/>
          <w:szCs w:val="22"/>
        </w:rPr>
        <w:t>aktualizaci přehledu nákladů Prací a Rozpočtu se zohledněním Změn uvedených ve změnových listech;</w:t>
      </w:r>
    </w:p>
    <w:p w14:paraId="187547D5" w14:textId="77777777" w:rsidR="006978CC" w:rsidRPr="00C95058" w:rsidRDefault="0021161A">
      <w:pPr>
        <w:pStyle w:val="Clanek11"/>
        <w:widowControl/>
        <w:numPr>
          <w:ilvl w:val="0"/>
          <w:numId w:val="13"/>
        </w:numPr>
        <w:tabs>
          <w:tab w:val="clear" w:pos="2340"/>
        </w:tabs>
        <w:ind w:left="1134" w:hanging="425"/>
        <w:rPr>
          <w:rFonts w:cs="Times New Roman"/>
          <w:szCs w:val="22"/>
        </w:rPr>
      </w:pPr>
      <w:r w:rsidRPr="00C95058">
        <w:rPr>
          <w:rFonts w:cs="Times New Roman"/>
          <w:szCs w:val="22"/>
        </w:rPr>
        <w:t>přehled navrhovaných, odsouhlasených a provedených Změn Prací (zejména ve smyslu méně prací a víceprací);</w:t>
      </w:r>
    </w:p>
    <w:p w14:paraId="66516E20" w14:textId="77777777" w:rsidR="006978CC" w:rsidRPr="00C95058" w:rsidRDefault="0021161A">
      <w:pPr>
        <w:pStyle w:val="Clanek11"/>
        <w:widowControl/>
        <w:numPr>
          <w:ilvl w:val="0"/>
          <w:numId w:val="13"/>
        </w:numPr>
        <w:tabs>
          <w:tab w:val="clear" w:pos="2340"/>
        </w:tabs>
        <w:ind w:left="1134" w:hanging="425"/>
        <w:rPr>
          <w:rFonts w:cs="Times New Roman"/>
          <w:szCs w:val="22"/>
        </w:rPr>
      </w:pPr>
      <w:r w:rsidRPr="00C95058">
        <w:rPr>
          <w:rFonts w:cs="Times New Roman"/>
          <w:szCs w:val="22"/>
        </w:rPr>
        <w:t>výsledky kontroly kvality Prací;</w:t>
      </w:r>
    </w:p>
    <w:p w14:paraId="5CFAA0DB" w14:textId="77777777" w:rsidR="006978CC" w:rsidRPr="00C95058" w:rsidRDefault="0021161A">
      <w:pPr>
        <w:pStyle w:val="Clanek11"/>
        <w:widowControl/>
        <w:numPr>
          <w:ilvl w:val="0"/>
          <w:numId w:val="13"/>
        </w:numPr>
        <w:tabs>
          <w:tab w:val="clear" w:pos="2340"/>
        </w:tabs>
        <w:ind w:left="1134" w:hanging="425"/>
        <w:rPr>
          <w:rFonts w:cs="Times New Roman"/>
          <w:szCs w:val="22"/>
        </w:rPr>
      </w:pPr>
      <w:r w:rsidRPr="00C95058">
        <w:rPr>
          <w:rFonts w:cs="Times New Roman"/>
          <w:szCs w:val="22"/>
        </w:rPr>
        <w:t>bezpečnost a ochrana zdraví při práci;</w:t>
      </w:r>
    </w:p>
    <w:p w14:paraId="15F9EC98" w14:textId="77777777" w:rsidR="006978CC" w:rsidRPr="00C95058" w:rsidRDefault="0021161A">
      <w:pPr>
        <w:pStyle w:val="Clanek11"/>
        <w:widowControl/>
        <w:numPr>
          <w:ilvl w:val="0"/>
          <w:numId w:val="13"/>
        </w:numPr>
        <w:tabs>
          <w:tab w:val="clear" w:pos="2340"/>
        </w:tabs>
        <w:ind w:left="1134" w:hanging="425"/>
        <w:rPr>
          <w:rFonts w:cs="Times New Roman"/>
          <w:szCs w:val="22"/>
        </w:rPr>
      </w:pPr>
      <w:r w:rsidRPr="00C95058">
        <w:rPr>
          <w:rFonts w:cs="Times New Roman"/>
          <w:szCs w:val="22"/>
        </w:rPr>
        <w:t>další skutečnosti a okolnosti týkající se výstavby Díla, které jsou podstatné nebo které mohou mít vliv na změnu pokynů Objednatele.</w:t>
      </w:r>
    </w:p>
    <w:p w14:paraId="2FF64070" w14:textId="30EF03AD"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Kontrolní den může svolat také Objednatel; v takovém případě oznámí Objednatel Zhotoviteli a </w:t>
      </w:r>
      <w:r w:rsidR="005A4396" w:rsidRPr="00C95058">
        <w:rPr>
          <w:b w:val="0"/>
          <w:bCs w:val="0"/>
          <w:smallCaps w:val="0"/>
          <w:lang w:val="cs-CZ"/>
        </w:rPr>
        <w:t>TDS</w:t>
      </w:r>
      <w:r w:rsidRPr="00C95058">
        <w:rPr>
          <w:b w:val="0"/>
          <w:bCs w:val="0"/>
          <w:smallCaps w:val="0"/>
          <w:lang w:val="cs-CZ"/>
        </w:rPr>
        <w:t xml:space="preserve"> písemně alespoň dva (2) dny předem místo konání, den a hodinu kontrolního dne a Zhotovitel je povinen se takového kontrolního dne zúčastnit. </w:t>
      </w:r>
    </w:p>
    <w:p w14:paraId="1512CB87" w14:textId="5D3AEFB3" w:rsidR="006978CC" w:rsidRPr="00C95058" w:rsidRDefault="0021161A">
      <w:pPr>
        <w:pStyle w:val="Nadpis2"/>
        <w:keepNext w:val="0"/>
        <w:spacing w:before="120"/>
        <w:ind w:left="709"/>
        <w:rPr>
          <w:b w:val="0"/>
          <w:bCs w:val="0"/>
          <w:smallCaps w:val="0"/>
          <w:lang w:val="cs-CZ"/>
        </w:rPr>
      </w:pPr>
      <w:r w:rsidRPr="00C95058">
        <w:rPr>
          <w:b w:val="0"/>
          <w:bCs w:val="0"/>
          <w:smallCaps w:val="0"/>
          <w:lang w:val="cs-CZ"/>
        </w:rPr>
        <w:t xml:space="preserve">Kontrolního dne Stavby se účastní </w:t>
      </w:r>
      <w:r w:rsidR="00D439EA" w:rsidRPr="00C95058">
        <w:rPr>
          <w:b w:val="0"/>
          <w:bCs w:val="0"/>
          <w:smallCaps w:val="0"/>
          <w:lang w:val="cs-CZ"/>
        </w:rPr>
        <w:t>Stavbyvedoucí</w:t>
      </w:r>
      <w:r w:rsidRPr="00C95058">
        <w:rPr>
          <w:b w:val="0"/>
          <w:bCs w:val="0"/>
          <w:smallCaps w:val="0"/>
          <w:lang w:val="cs-CZ"/>
        </w:rPr>
        <w:t xml:space="preserve">, </w:t>
      </w:r>
      <w:r w:rsidR="005A4396" w:rsidRPr="00C95058">
        <w:rPr>
          <w:b w:val="0"/>
          <w:bCs w:val="0"/>
          <w:smallCaps w:val="0"/>
          <w:lang w:val="cs-CZ"/>
        </w:rPr>
        <w:t>TDS</w:t>
      </w:r>
      <w:r w:rsidRPr="00C95058">
        <w:rPr>
          <w:b w:val="0"/>
          <w:bCs w:val="0"/>
          <w:smallCaps w:val="0"/>
          <w:lang w:val="cs-CZ"/>
        </w:rPr>
        <w:t xml:space="preserve">, popř. další osoby </w:t>
      </w:r>
      <w:r w:rsidR="005920D5" w:rsidRPr="00C95058">
        <w:rPr>
          <w:b w:val="0"/>
          <w:bCs w:val="0"/>
          <w:smallCaps w:val="0"/>
          <w:lang w:val="cs-CZ"/>
        </w:rPr>
        <w:t xml:space="preserve">přizvané </w:t>
      </w:r>
      <w:r w:rsidRPr="00C95058">
        <w:rPr>
          <w:b w:val="0"/>
          <w:bCs w:val="0"/>
          <w:smallCaps w:val="0"/>
          <w:lang w:val="cs-CZ"/>
        </w:rPr>
        <w:t xml:space="preserve">Objednatelem. Zápisy z kontrolního dne Stavby pořizuje </w:t>
      </w:r>
      <w:r w:rsidR="005A4396" w:rsidRPr="00C95058">
        <w:rPr>
          <w:b w:val="0"/>
          <w:bCs w:val="0"/>
          <w:smallCaps w:val="0"/>
          <w:lang w:val="cs-CZ"/>
        </w:rPr>
        <w:t>TDS</w:t>
      </w:r>
      <w:r w:rsidR="00107003" w:rsidRPr="00C95058">
        <w:rPr>
          <w:b w:val="0"/>
          <w:bCs w:val="0"/>
          <w:smallCaps w:val="0"/>
          <w:lang w:val="cs-CZ"/>
        </w:rPr>
        <w:t xml:space="preserve"> a </w:t>
      </w:r>
      <w:r w:rsidR="000B1064" w:rsidRPr="00C95058">
        <w:rPr>
          <w:b w:val="0"/>
          <w:bCs w:val="0"/>
          <w:smallCaps w:val="0"/>
          <w:lang w:val="cs-CZ"/>
        </w:rPr>
        <w:t xml:space="preserve">ukládá </w:t>
      </w:r>
      <w:r w:rsidR="00107003" w:rsidRPr="00C95058">
        <w:rPr>
          <w:b w:val="0"/>
          <w:bCs w:val="0"/>
          <w:smallCaps w:val="0"/>
          <w:lang w:val="cs-CZ"/>
        </w:rPr>
        <w:t xml:space="preserve">je do Stavebního deníku. Současně </w:t>
      </w:r>
      <w:r w:rsidR="00271720" w:rsidRPr="00C95058">
        <w:rPr>
          <w:b w:val="0"/>
          <w:bCs w:val="0"/>
          <w:smallCaps w:val="0"/>
          <w:lang w:val="cs-CZ"/>
        </w:rPr>
        <w:t>T</w:t>
      </w:r>
      <w:r w:rsidR="00610674" w:rsidRPr="00C95058">
        <w:rPr>
          <w:b w:val="0"/>
          <w:bCs w:val="0"/>
          <w:smallCaps w:val="0"/>
          <w:lang w:val="cs-CZ"/>
        </w:rPr>
        <w:t>D</w:t>
      </w:r>
      <w:r w:rsidR="00271720" w:rsidRPr="00C95058">
        <w:rPr>
          <w:b w:val="0"/>
          <w:bCs w:val="0"/>
          <w:smallCaps w:val="0"/>
          <w:lang w:val="cs-CZ"/>
        </w:rPr>
        <w:t>S zašle zápis z kontrolního dne</w:t>
      </w:r>
      <w:r w:rsidRPr="00C95058">
        <w:rPr>
          <w:b w:val="0"/>
          <w:bCs w:val="0"/>
          <w:smallCaps w:val="0"/>
          <w:lang w:val="cs-CZ"/>
        </w:rPr>
        <w:t xml:space="preserve"> všem účastníkům </w:t>
      </w:r>
      <w:r w:rsidR="00271720" w:rsidRPr="00C95058">
        <w:rPr>
          <w:b w:val="0"/>
          <w:bCs w:val="0"/>
          <w:smallCaps w:val="0"/>
          <w:lang w:val="cs-CZ"/>
        </w:rPr>
        <w:t>kontrolního dne a Zástupcům Stran</w:t>
      </w:r>
      <w:r w:rsidR="0078245B" w:rsidRPr="00C95058">
        <w:rPr>
          <w:b w:val="0"/>
          <w:bCs w:val="0"/>
          <w:smallCaps w:val="0"/>
          <w:lang w:val="cs-CZ"/>
        </w:rPr>
        <w:t xml:space="preserve"> ve věcech technických</w:t>
      </w:r>
      <w:r w:rsidRPr="00C95058">
        <w:rPr>
          <w:b w:val="0"/>
          <w:bCs w:val="0"/>
          <w:smallCaps w:val="0"/>
          <w:lang w:val="cs-CZ"/>
        </w:rPr>
        <w:t xml:space="preserve"> do 48 hodin, a to zpravidla elektronicky (e-mailem). Zápis bude obsahovat zejména den a místo konání, seznam účastníků, projednávané záležitosti a přijaté závěry a podpisy účastníků. Příjemce zápisu může uplatnit u </w:t>
      </w:r>
      <w:r w:rsidR="005A4396" w:rsidRPr="00C95058">
        <w:rPr>
          <w:b w:val="0"/>
          <w:bCs w:val="0"/>
          <w:smallCaps w:val="0"/>
          <w:lang w:val="cs-CZ"/>
        </w:rPr>
        <w:t>TDS</w:t>
      </w:r>
      <w:r w:rsidR="00857025" w:rsidRPr="00C95058">
        <w:rPr>
          <w:b w:val="0"/>
          <w:bCs w:val="0"/>
          <w:smallCaps w:val="0"/>
          <w:lang w:val="cs-CZ"/>
        </w:rPr>
        <w:t xml:space="preserve"> </w:t>
      </w:r>
      <w:r w:rsidRPr="00C95058">
        <w:rPr>
          <w:b w:val="0"/>
          <w:bCs w:val="0"/>
          <w:smallCaps w:val="0"/>
          <w:lang w:val="cs-CZ"/>
        </w:rPr>
        <w:t>nesouhlas se zápisem do 48 hodin od doručení zápisu.</w:t>
      </w:r>
      <w:r w:rsidR="00857025" w:rsidRPr="00C95058">
        <w:rPr>
          <w:b w:val="0"/>
          <w:bCs w:val="0"/>
          <w:smallCaps w:val="0"/>
          <w:lang w:val="cs-CZ"/>
        </w:rPr>
        <w:t xml:space="preserve"> Pokud</w:t>
      </w:r>
      <w:r w:rsidR="00453CDE" w:rsidRPr="00C95058">
        <w:rPr>
          <w:b w:val="0"/>
          <w:bCs w:val="0"/>
          <w:smallCaps w:val="0"/>
          <w:lang w:val="cs-CZ"/>
        </w:rPr>
        <w:t xml:space="preserve"> uplatňuje nesouhlas se zápisem z kontrolních dní Zhotovitel, je povinen tento nesouhlas zaslat kromě TDS </w:t>
      </w:r>
      <w:r w:rsidR="008E3576" w:rsidRPr="00C95058">
        <w:rPr>
          <w:b w:val="0"/>
          <w:bCs w:val="0"/>
          <w:smallCaps w:val="0"/>
          <w:lang w:val="cs-CZ"/>
        </w:rPr>
        <w:t xml:space="preserve">také </w:t>
      </w:r>
      <w:r w:rsidR="00453CDE" w:rsidRPr="00C95058">
        <w:rPr>
          <w:b w:val="0"/>
          <w:bCs w:val="0"/>
          <w:smallCaps w:val="0"/>
          <w:lang w:val="cs-CZ"/>
        </w:rPr>
        <w:t>současně Zástupci Objednatele ve věcech technických.</w:t>
      </w:r>
      <w:r w:rsidR="008E3576" w:rsidRPr="00C95058">
        <w:rPr>
          <w:b w:val="0"/>
          <w:bCs w:val="0"/>
          <w:smallCaps w:val="0"/>
          <w:lang w:val="cs-CZ"/>
        </w:rPr>
        <w:t xml:space="preserve"> K jinému projevu nesouhlasu, než je stanoveno v rámci tohoto článku, nebude přihlíženo.</w:t>
      </w:r>
      <w:r w:rsidR="00453CDE" w:rsidRPr="00C95058">
        <w:rPr>
          <w:b w:val="0"/>
          <w:bCs w:val="0"/>
          <w:smallCaps w:val="0"/>
          <w:lang w:val="cs-CZ"/>
        </w:rPr>
        <w:t xml:space="preserve"> </w:t>
      </w:r>
      <w:r w:rsidR="00D752B0" w:rsidRPr="00C95058">
        <w:rPr>
          <w:b w:val="0"/>
          <w:bCs w:val="0"/>
          <w:smallCaps w:val="0"/>
          <w:lang w:val="cs-CZ"/>
        </w:rPr>
        <w:t>S</w:t>
      </w:r>
      <w:r w:rsidR="00745A8D" w:rsidRPr="00C95058">
        <w:rPr>
          <w:b w:val="0"/>
          <w:bCs w:val="0"/>
          <w:smallCaps w:val="0"/>
          <w:lang w:val="cs-CZ"/>
        </w:rPr>
        <w:t xml:space="preserve">tavbyvedoucí je oprávněn se nechat </w:t>
      </w:r>
      <w:r w:rsidR="003929C9" w:rsidRPr="00C95058">
        <w:rPr>
          <w:b w:val="0"/>
          <w:bCs w:val="0"/>
          <w:smallCaps w:val="0"/>
          <w:lang w:val="cs-CZ"/>
        </w:rPr>
        <w:t xml:space="preserve">u </w:t>
      </w:r>
      <w:proofErr w:type="spellStart"/>
      <w:r w:rsidR="007328A3" w:rsidRPr="00C95058">
        <w:rPr>
          <w:b w:val="0"/>
          <w:bCs w:val="0"/>
          <w:smallCaps w:val="0"/>
          <w:lang w:val="cs-CZ"/>
        </w:rPr>
        <w:t>k</w:t>
      </w:r>
      <w:r w:rsidR="003929C9" w:rsidRPr="00C95058">
        <w:rPr>
          <w:b w:val="0"/>
          <w:bCs w:val="0"/>
          <w:smallCaps w:val="0"/>
          <w:lang w:val="cs-CZ"/>
        </w:rPr>
        <w:t>ontroního</w:t>
      </w:r>
      <w:proofErr w:type="spellEnd"/>
      <w:r w:rsidR="003929C9" w:rsidRPr="00C95058">
        <w:rPr>
          <w:b w:val="0"/>
          <w:bCs w:val="0"/>
          <w:smallCaps w:val="0"/>
          <w:lang w:val="cs-CZ"/>
        </w:rPr>
        <w:t xml:space="preserve"> dne Stavby</w:t>
      </w:r>
      <w:r w:rsidR="00E13A96" w:rsidRPr="00C95058">
        <w:rPr>
          <w:b w:val="0"/>
          <w:bCs w:val="0"/>
          <w:smallCaps w:val="0"/>
          <w:lang w:val="cs-CZ"/>
        </w:rPr>
        <w:t xml:space="preserve"> zastoupit </w:t>
      </w:r>
      <w:r w:rsidR="00D752B0" w:rsidRPr="00C95058">
        <w:rPr>
          <w:b w:val="0"/>
          <w:bCs w:val="0"/>
          <w:smallCaps w:val="0"/>
          <w:lang w:val="cs-CZ"/>
        </w:rPr>
        <w:t>Zástupcem s</w:t>
      </w:r>
      <w:r w:rsidR="00E13A96" w:rsidRPr="00C95058">
        <w:rPr>
          <w:b w:val="0"/>
          <w:bCs w:val="0"/>
          <w:smallCaps w:val="0"/>
          <w:lang w:val="cs-CZ"/>
        </w:rPr>
        <w:t>tavbyvedoucí</w:t>
      </w:r>
      <w:r w:rsidR="00D752B0" w:rsidRPr="00C95058">
        <w:rPr>
          <w:b w:val="0"/>
          <w:bCs w:val="0"/>
          <w:smallCaps w:val="0"/>
          <w:lang w:val="cs-CZ"/>
        </w:rPr>
        <w:t>ho</w:t>
      </w:r>
      <w:r w:rsidR="003929C9" w:rsidRPr="00C95058">
        <w:rPr>
          <w:b w:val="0"/>
          <w:bCs w:val="0"/>
          <w:smallCaps w:val="0"/>
          <w:lang w:val="cs-CZ"/>
        </w:rPr>
        <w:t xml:space="preserve"> pouze výjimečně a z důležitých důvodů. V</w:t>
      </w:r>
      <w:r w:rsidR="00E13A96" w:rsidRPr="00C95058">
        <w:rPr>
          <w:b w:val="0"/>
          <w:bCs w:val="0"/>
          <w:smallCaps w:val="0"/>
          <w:lang w:val="cs-CZ"/>
        </w:rPr>
        <w:t> případě nepřítomnosti u</w:t>
      </w:r>
      <w:r w:rsidR="009C75ED" w:rsidRPr="00C95058">
        <w:rPr>
          <w:b w:val="0"/>
          <w:bCs w:val="0"/>
          <w:smallCaps w:val="0"/>
          <w:lang w:val="cs-CZ"/>
        </w:rPr>
        <w:t> </w:t>
      </w:r>
      <w:r w:rsidR="007328A3" w:rsidRPr="00C95058">
        <w:rPr>
          <w:b w:val="0"/>
          <w:bCs w:val="0"/>
          <w:smallCaps w:val="0"/>
          <w:lang w:val="cs-CZ"/>
        </w:rPr>
        <w:t>k</w:t>
      </w:r>
      <w:r w:rsidR="00E13A96" w:rsidRPr="00C95058">
        <w:rPr>
          <w:b w:val="0"/>
          <w:bCs w:val="0"/>
          <w:smallCaps w:val="0"/>
          <w:lang w:val="cs-CZ"/>
        </w:rPr>
        <w:t xml:space="preserve">ontrolního dne Stavby je </w:t>
      </w:r>
      <w:r w:rsidR="00D752B0" w:rsidRPr="00C95058">
        <w:rPr>
          <w:b w:val="0"/>
          <w:bCs w:val="0"/>
          <w:smallCaps w:val="0"/>
          <w:lang w:val="cs-CZ"/>
        </w:rPr>
        <w:t>S</w:t>
      </w:r>
      <w:r w:rsidR="00E13A96" w:rsidRPr="00C95058">
        <w:rPr>
          <w:b w:val="0"/>
          <w:bCs w:val="0"/>
          <w:smallCaps w:val="0"/>
          <w:lang w:val="cs-CZ"/>
        </w:rPr>
        <w:t>tavbyvedoucí</w:t>
      </w:r>
      <w:r w:rsidR="003929C9" w:rsidRPr="00C95058">
        <w:rPr>
          <w:b w:val="0"/>
          <w:bCs w:val="0"/>
          <w:smallCaps w:val="0"/>
          <w:lang w:val="cs-CZ"/>
        </w:rPr>
        <w:t xml:space="preserve"> povinen o své nepřítomnosti </w:t>
      </w:r>
      <w:r w:rsidR="00BB39F1" w:rsidRPr="00C95058">
        <w:rPr>
          <w:b w:val="0"/>
          <w:bCs w:val="0"/>
          <w:smallCaps w:val="0"/>
          <w:lang w:val="cs-CZ"/>
        </w:rPr>
        <w:t xml:space="preserve">informovat neprodleně TDS a </w:t>
      </w:r>
      <w:r w:rsidR="008E114B" w:rsidRPr="00C95058">
        <w:rPr>
          <w:b w:val="0"/>
          <w:bCs w:val="0"/>
          <w:smallCaps w:val="0"/>
          <w:lang w:val="cs-CZ"/>
        </w:rPr>
        <w:t>sdělit mu důvody své nepřítomnosti.</w:t>
      </w:r>
    </w:p>
    <w:p w14:paraId="0D16AE6C" w14:textId="697EF248" w:rsidR="006978CC" w:rsidRPr="00C95058" w:rsidRDefault="0021161A">
      <w:pPr>
        <w:pStyle w:val="Nadpis2"/>
        <w:keepNext w:val="0"/>
        <w:spacing w:before="120"/>
        <w:ind w:left="709"/>
        <w:rPr>
          <w:b w:val="0"/>
          <w:bCs w:val="0"/>
          <w:smallCaps w:val="0"/>
          <w:lang w:val="cs-CZ" w:eastAsia="cs-CZ"/>
        </w:rPr>
      </w:pPr>
      <w:bookmarkStart w:id="105" w:name="_DV_M106"/>
      <w:bookmarkStart w:id="106" w:name="_Ref423625318"/>
      <w:bookmarkStart w:id="107" w:name="_Ref461724747"/>
      <w:bookmarkEnd w:id="105"/>
      <w:r w:rsidRPr="00C95058">
        <w:rPr>
          <w:b w:val="0"/>
          <w:bCs w:val="0"/>
          <w:smallCaps w:val="0"/>
          <w:lang w:val="cs-CZ"/>
        </w:rPr>
        <w:t xml:space="preserve">Zhotovitel je povinen </w:t>
      </w:r>
      <w:r w:rsidR="00E61F5E" w:rsidRPr="00C95058">
        <w:rPr>
          <w:b w:val="0"/>
          <w:bCs w:val="0"/>
          <w:smallCaps w:val="0"/>
          <w:lang w:val="cs-CZ"/>
        </w:rPr>
        <w:t>zajisti</w:t>
      </w:r>
      <w:r w:rsidR="007D21D5" w:rsidRPr="00C95058">
        <w:rPr>
          <w:b w:val="0"/>
          <w:bCs w:val="0"/>
          <w:smallCaps w:val="0"/>
          <w:lang w:val="cs-CZ"/>
        </w:rPr>
        <w:t xml:space="preserve">t prostory pro konání </w:t>
      </w:r>
      <w:r w:rsidR="007B1ABF" w:rsidRPr="00C95058">
        <w:rPr>
          <w:b w:val="0"/>
          <w:bCs w:val="0"/>
          <w:smallCaps w:val="0"/>
          <w:lang w:val="cs-CZ"/>
        </w:rPr>
        <w:t>investorských kontrolních dnů</w:t>
      </w:r>
      <w:r w:rsidRPr="00C95058">
        <w:rPr>
          <w:b w:val="0"/>
          <w:bCs w:val="0"/>
          <w:smallCaps w:val="0"/>
          <w:lang w:val="cs-CZ"/>
        </w:rPr>
        <w:t xml:space="preserve">, které bude organizovat a vést </w:t>
      </w:r>
      <w:r w:rsidR="005A4396" w:rsidRPr="00C95058">
        <w:rPr>
          <w:b w:val="0"/>
          <w:bCs w:val="0"/>
          <w:smallCaps w:val="0"/>
          <w:lang w:val="cs-CZ"/>
        </w:rPr>
        <w:t>TDS</w:t>
      </w:r>
      <w:r w:rsidRPr="00C95058">
        <w:rPr>
          <w:b w:val="0"/>
          <w:bCs w:val="0"/>
          <w:smallCaps w:val="0"/>
          <w:lang w:val="cs-CZ"/>
        </w:rPr>
        <w:t xml:space="preserve"> a které se budou konat minimálně jednou měsíčně za účasti Objednatele</w:t>
      </w:r>
      <w:r w:rsidR="00741CDE" w:rsidRPr="00C95058">
        <w:rPr>
          <w:b w:val="0"/>
          <w:bCs w:val="0"/>
          <w:smallCaps w:val="0"/>
          <w:lang w:val="cs-CZ"/>
        </w:rPr>
        <w:t xml:space="preserve"> a</w:t>
      </w:r>
      <w:r w:rsidRPr="00C95058">
        <w:rPr>
          <w:b w:val="0"/>
          <w:bCs w:val="0"/>
          <w:smallCaps w:val="0"/>
          <w:lang w:val="cs-CZ"/>
        </w:rPr>
        <w:t xml:space="preserve"> dalších osob určených Objednatelem. </w:t>
      </w:r>
      <w:r w:rsidR="00741CDE" w:rsidRPr="00C95058">
        <w:rPr>
          <w:b w:val="0"/>
          <w:bCs w:val="0"/>
          <w:smallCaps w:val="0"/>
          <w:lang w:val="cs-CZ"/>
        </w:rPr>
        <w:t xml:space="preserve">Zhotovitel se bude </w:t>
      </w:r>
      <w:r w:rsidR="00883271" w:rsidRPr="00C95058">
        <w:rPr>
          <w:b w:val="0"/>
          <w:bCs w:val="0"/>
          <w:smallCaps w:val="0"/>
          <w:lang w:val="cs-CZ"/>
        </w:rPr>
        <w:t>těchto investorských kontrolních dnů účastnit pouze na výslovnou žádost Objednatele nebo TDS</w:t>
      </w:r>
      <w:r w:rsidRPr="00C95058">
        <w:rPr>
          <w:b w:val="0"/>
          <w:bCs w:val="0"/>
          <w:smallCaps w:val="0"/>
          <w:lang w:val="cs-CZ"/>
        </w:rPr>
        <w:t>.</w:t>
      </w:r>
    </w:p>
    <w:p w14:paraId="3A2E1770" w14:textId="31E7D573" w:rsidR="006978CC" w:rsidRPr="00C95058" w:rsidRDefault="0021161A">
      <w:pPr>
        <w:pStyle w:val="Nadpis2"/>
        <w:keepNext w:val="0"/>
        <w:spacing w:before="120"/>
        <w:ind w:left="709"/>
        <w:rPr>
          <w:b w:val="0"/>
          <w:bCs w:val="0"/>
          <w:smallCaps w:val="0"/>
          <w:lang w:val="cs-CZ" w:eastAsia="cs-CZ"/>
        </w:rPr>
      </w:pPr>
      <w:bookmarkStart w:id="108" w:name="_Ref17362878"/>
      <w:r w:rsidRPr="00C95058">
        <w:rPr>
          <w:b w:val="0"/>
          <w:bCs w:val="0"/>
          <w:smallCaps w:val="0"/>
          <w:lang w:val="cs-CZ" w:eastAsia="cs-CZ"/>
        </w:rPr>
        <w:lastRenderedPageBreak/>
        <w:t xml:space="preserve">Zhotovitel se zavazuje u částí Díla, které budou v průběhu postupujících prací zakryty, </w:t>
      </w:r>
      <w:r w:rsidRPr="00C95058">
        <w:rPr>
          <w:b w:val="0"/>
          <w:bCs w:val="0"/>
          <w:smallCaps w:val="0"/>
          <w:lang w:val="cs-CZ"/>
        </w:rPr>
        <w:t>nejméně tři (3) pracovní dny předem nebo v jiné dohodnuté lhůtě</w:t>
      </w:r>
      <w:r w:rsidRPr="00C95058">
        <w:rPr>
          <w:b w:val="0"/>
          <w:bCs w:val="0"/>
          <w:smallCaps w:val="0"/>
          <w:lang w:val="cs-CZ" w:eastAsia="cs-CZ"/>
        </w:rPr>
        <w:t xml:space="preserve"> Objednatele a </w:t>
      </w:r>
      <w:r w:rsidR="005A4396" w:rsidRPr="00C95058">
        <w:rPr>
          <w:b w:val="0"/>
          <w:bCs w:val="0"/>
          <w:smallCaps w:val="0"/>
          <w:lang w:val="cs-CZ"/>
        </w:rPr>
        <w:t>TDS</w:t>
      </w:r>
      <w:r w:rsidRPr="00C95058">
        <w:rPr>
          <w:b w:val="0"/>
          <w:bCs w:val="0"/>
          <w:smallCaps w:val="0"/>
          <w:lang w:val="cs-CZ" w:eastAsia="cs-CZ"/>
        </w:rPr>
        <w:t xml:space="preserve"> písemně vyzvat k provedení kontroly takových částí Díla. Pokud tak Zhotovitel neučiní, je povinen umožnit Objednateli provedení dodatečné kontroly a nést náklady s tím spojené.</w:t>
      </w:r>
      <w:bookmarkEnd w:id="106"/>
      <w:bookmarkEnd w:id="108"/>
    </w:p>
    <w:p w14:paraId="1545F1FE" w14:textId="6DFE6B8D" w:rsidR="006978CC" w:rsidRPr="00C95058" w:rsidRDefault="0021161A">
      <w:pPr>
        <w:pStyle w:val="Nadpis2"/>
        <w:keepNext w:val="0"/>
        <w:numPr>
          <w:ilvl w:val="0"/>
          <w:numId w:val="0"/>
        </w:numPr>
        <w:spacing w:before="120"/>
        <w:ind w:left="709"/>
        <w:rPr>
          <w:b w:val="0"/>
          <w:bCs w:val="0"/>
          <w:smallCaps w:val="0"/>
          <w:lang w:val="cs-CZ" w:eastAsia="cs-CZ"/>
        </w:rPr>
      </w:pPr>
      <w:r w:rsidRPr="00C95058">
        <w:rPr>
          <w:b w:val="0"/>
          <w:bCs w:val="0"/>
          <w:smallCaps w:val="0"/>
          <w:lang w:val="cs-CZ" w:eastAsia="cs-CZ"/>
        </w:rPr>
        <w:t>V případě, že se Objednatel přes výzvu Zhotovitele dle tohoto článku</w:t>
      </w:r>
      <w:r w:rsidR="00FF4D37" w:rsidRPr="00C95058">
        <w:rPr>
          <w:b w:val="0"/>
          <w:bCs w:val="0"/>
          <w:smallCaps w:val="0"/>
          <w:lang w:val="cs-CZ" w:eastAsia="cs-CZ"/>
        </w:rPr>
        <w:t xml:space="preserve"> Smlouvy</w:t>
      </w:r>
      <w:r w:rsidRPr="00C95058">
        <w:rPr>
          <w:b w:val="0"/>
          <w:bCs w:val="0"/>
          <w:smallCaps w:val="0"/>
          <w:lang w:val="cs-CZ" w:eastAsia="cs-CZ"/>
        </w:rPr>
        <w:t xml:space="preserve"> nedostaví ve stanovené lhůtě ke kontrole zakrývaných částí Díla, avšak na této kontrole bude přítomen </w:t>
      </w:r>
      <w:r w:rsidR="005A4396" w:rsidRPr="00C95058">
        <w:rPr>
          <w:b w:val="0"/>
          <w:bCs w:val="0"/>
          <w:smallCaps w:val="0"/>
          <w:lang w:val="cs-CZ"/>
        </w:rPr>
        <w:t>TDS</w:t>
      </w:r>
      <w:r w:rsidRPr="00C95058">
        <w:rPr>
          <w:b w:val="0"/>
          <w:bCs w:val="0"/>
          <w:smallCaps w:val="0"/>
          <w:lang w:val="cs-CZ" w:eastAsia="cs-CZ"/>
        </w:rPr>
        <w:t xml:space="preserve">, tyto části Stavby budou zakryty a Zhotovitel může pokračovat v provedení Stavby. Pokud nebude na kontrole zakrývaných částí přes výzvu přítomen ani Objednatel ani </w:t>
      </w:r>
      <w:r w:rsidR="005A4396" w:rsidRPr="00C95058">
        <w:rPr>
          <w:b w:val="0"/>
          <w:bCs w:val="0"/>
          <w:smallCaps w:val="0"/>
          <w:lang w:val="cs-CZ"/>
        </w:rPr>
        <w:t>TDS</w:t>
      </w:r>
      <w:r w:rsidRPr="00C95058">
        <w:rPr>
          <w:b w:val="0"/>
          <w:bCs w:val="0"/>
          <w:smallCaps w:val="0"/>
          <w:lang w:val="cs-CZ" w:eastAsia="cs-CZ"/>
        </w:rPr>
        <w:t xml:space="preserve">, je Zhotovitel oprávněn </w:t>
      </w:r>
      <w:r w:rsidR="00756C59" w:rsidRPr="00C95058">
        <w:rPr>
          <w:b w:val="0"/>
          <w:bCs w:val="0"/>
          <w:smallCaps w:val="0"/>
          <w:lang w:val="cs-CZ" w:eastAsia="cs-CZ"/>
        </w:rPr>
        <w:t>po pořízení patřičné fotodokumentace</w:t>
      </w:r>
      <w:r w:rsidR="00496440" w:rsidRPr="00C95058">
        <w:rPr>
          <w:b w:val="0"/>
          <w:bCs w:val="0"/>
          <w:smallCaps w:val="0"/>
          <w:lang w:val="cs-CZ" w:eastAsia="cs-CZ"/>
        </w:rPr>
        <w:t xml:space="preserve"> ve smyslu článku </w:t>
      </w:r>
      <w:r w:rsidR="00496440" w:rsidRPr="00C95058">
        <w:rPr>
          <w:b w:val="0"/>
          <w:bCs w:val="0"/>
          <w:smallCaps w:val="0"/>
          <w:lang w:val="cs-CZ" w:eastAsia="cs-CZ"/>
        </w:rPr>
        <w:fldChar w:fldCharType="begin"/>
      </w:r>
      <w:r w:rsidR="00496440" w:rsidRPr="00C95058">
        <w:rPr>
          <w:b w:val="0"/>
          <w:bCs w:val="0"/>
          <w:smallCaps w:val="0"/>
          <w:lang w:val="cs-CZ" w:eastAsia="cs-CZ"/>
        </w:rPr>
        <w:instrText xml:space="preserve"> REF _Ref423600813 \r \h </w:instrText>
      </w:r>
      <w:r w:rsidR="00C95058">
        <w:rPr>
          <w:b w:val="0"/>
          <w:bCs w:val="0"/>
          <w:smallCaps w:val="0"/>
          <w:lang w:val="cs-CZ" w:eastAsia="cs-CZ"/>
        </w:rPr>
        <w:instrText xml:space="preserve"> \* MERGEFORMAT </w:instrText>
      </w:r>
      <w:r w:rsidR="00496440" w:rsidRPr="00C95058">
        <w:rPr>
          <w:b w:val="0"/>
          <w:bCs w:val="0"/>
          <w:smallCaps w:val="0"/>
          <w:lang w:val="cs-CZ" w:eastAsia="cs-CZ"/>
        </w:rPr>
      </w:r>
      <w:r w:rsidR="00496440" w:rsidRPr="00C95058">
        <w:rPr>
          <w:b w:val="0"/>
          <w:bCs w:val="0"/>
          <w:smallCaps w:val="0"/>
          <w:lang w:val="cs-CZ" w:eastAsia="cs-CZ"/>
        </w:rPr>
        <w:fldChar w:fldCharType="separate"/>
      </w:r>
      <w:r w:rsidR="00F20402">
        <w:rPr>
          <w:b w:val="0"/>
          <w:bCs w:val="0"/>
          <w:smallCaps w:val="0"/>
          <w:lang w:val="cs-CZ" w:eastAsia="cs-CZ"/>
        </w:rPr>
        <w:t>3.1</w:t>
      </w:r>
      <w:r w:rsidR="00496440" w:rsidRPr="00C95058">
        <w:rPr>
          <w:b w:val="0"/>
          <w:bCs w:val="0"/>
          <w:smallCaps w:val="0"/>
          <w:lang w:val="cs-CZ" w:eastAsia="cs-CZ"/>
        </w:rPr>
        <w:fldChar w:fldCharType="end"/>
      </w:r>
      <w:r w:rsidR="00496440" w:rsidRPr="00C95058">
        <w:rPr>
          <w:b w:val="0"/>
          <w:bCs w:val="0"/>
          <w:smallCaps w:val="0"/>
          <w:lang w:val="cs-CZ" w:eastAsia="cs-CZ"/>
        </w:rPr>
        <w:t xml:space="preserve"> písm. </w:t>
      </w:r>
      <w:r w:rsidR="00496440" w:rsidRPr="00C95058">
        <w:rPr>
          <w:b w:val="0"/>
          <w:bCs w:val="0"/>
          <w:smallCaps w:val="0"/>
          <w:lang w:val="cs-CZ" w:eastAsia="cs-CZ"/>
        </w:rPr>
        <w:fldChar w:fldCharType="begin"/>
      </w:r>
      <w:r w:rsidR="00496440" w:rsidRPr="00C95058">
        <w:rPr>
          <w:b w:val="0"/>
          <w:bCs w:val="0"/>
          <w:smallCaps w:val="0"/>
          <w:lang w:val="cs-CZ" w:eastAsia="cs-CZ"/>
        </w:rPr>
        <w:instrText xml:space="preserve"> REF _Ref17275749 \r \h </w:instrText>
      </w:r>
      <w:r w:rsidR="00C95058">
        <w:rPr>
          <w:b w:val="0"/>
          <w:bCs w:val="0"/>
          <w:smallCaps w:val="0"/>
          <w:lang w:val="cs-CZ" w:eastAsia="cs-CZ"/>
        </w:rPr>
        <w:instrText xml:space="preserve"> \* MERGEFORMAT </w:instrText>
      </w:r>
      <w:r w:rsidR="00496440" w:rsidRPr="00C95058">
        <w:rPr>
          <w:b w:val="0"/>
          <w:bCs w:val="0"/>
          <w:smallCaps w:val="0"/>
          <w:lang w:val="cs-CZ" w:eastAsia="cs-CZ"/>
        </w:rPr>
      </w:r>
      <w:r w:rsidR="00496440" w:rsidRPr="00C95058">
        <w:rPr>
          <w:b w:val="0"/>
          <w:bCs w:val="0"/>
          <w:smallCaps w:val="0"/>
          <w:lang w:val="cs-CZ" w:eastAsia="cs-CZ"/>
        </w:rPr>
        <w:fldChar w:fldCharType="separate"/>
      </w:r>
      <w:r w:rsidR="00F20402">
        <w:rPr>
          <w:b w:val="0"/>
          <w:bCs w:val="0"/>
          <w:smallCaps w:val="0"/>
          <w:lang w:val="cs-CZ" w:eastAsia="cs-CZ"/>
        </w:rPr>
        <w:t>(c)</w:t>
      </w:r>
      <w:r w:rsidR="00496440" w:rsidRPr="00C95058">
        <w:rPr>
          <w:b w:val="0"/>
          <w:bCs w:val="0"/>
          <w:smallCaps w:val="0"/>
          <w:lang w:val="cs-CZ" w:eastAsia="cs-CZ"/>
        </w:rPr>
        <w:fldChar w:fldCharType="end"/>
      </w:r>
      <w:r w:rsidR="00496440" w:rsidRPr="00C95058">
        <w:rPr>
          <w:b w:val="0"/>
          <w:bCs w:val="0"/>
          <w:smallCaps w:val="0"/>
          <w:lang w:val="cs-CZ" w:eastAsia="cs-CZ"/>
        </w:rPr>
        <w:t xml:space="preserve"> bodu </w:t>
      </w:r>
      <w:r w:rsidR="00496440" w:rsidRPr="00C95058">
        <w:rPr>
          <w:b w:val="0"/>
          <w:bCs w:val="0"/>
          <w:smallCaps w:val="0"/>
          <w:lang w:val="cs-CZ" w:eastAsia="cs-CZ"/>
        </w:rPr>
        <w:fldChar w:fldCharType="begin"/>
      </w:r>
      <w:r w:rsidR="00496440" w:rsidRPr="00C95058">
        <w:rPr>
          <w:b w:val="0"/>
          <w:bCs w:val="0"/>
          <w:smallCaps w:val="0"/>
          <w:lang w:val="cs-CZ" w:eastAsia="cs-CZ"/>
        </w:rPr>
        <w:instrText xml:space="preserve"> REF _Ref75545851 \r \h </w:instrText>
      </w:r>
      <w:r w:rsidR="00C95058">
        <w:rPr>
          <w:b w:val="0"/>
          <w:bCs w:val="0"/>
          <w:smallCaps w:val="0"/>
          <w:lang w:val="cs-CZ" w:eastAsia="cs-CZ"/>
        </w:rPr>
        <w:instrText xml:space="preserve"> \* MERGEFORMAT </w:instrText>
      </w:r>
      <w:r w:rsidR="00496440" w:rsidRPr="00C95058">
        <w:rPr>
          <w:b w:val="0"/>
          <w:bCs w:val="0"/>
          <w:smallCaps w:val="0"/>
          <w:lang w:val="cs-CZ" w:eastAsia="cs-CZ"/>
        </w:rPr>
      </w:r>
      <w:r w:rsidR="00496440" w:rsidRPr="00C95058">
        <w:rPr>
          <w:b w:val="0"/>
          <w:bCs w:val="0"/>
          <w:smallCaps w:val="0"/>
          <w:lang w:val="cs-CZ" w:eastAsia="cs-CZ"/>
        </w:rPr>
        <w:fldChar w:fldCharType="separate"/>
      </w:r>
      <w:r w:rsidR="00F20402">
        <w:rPr>
          <w:b w:val="0"/>
          <w:bCs w:val="0"/>
          <w:smallCaps w:val="0"/>
          <w:lang w:val="cs-CZ" w:eastAsia="cs-CZ"/>
        </w:rPr>
        <w:t>(</w:t>
      </w:r>
      <w:proofErr w:type="spellStart"/>
      <w:r w:rsidR="00F20402">
        <w:rPr>
          <w:b w:val="0"/>
          <w:bCs w:val="0"/>
          <w:smallCaps w:val="0"/>
          <w:lang w:val="cs-CZ" w:eastAsia="cs-CZ"/>
        </w:rPr>
        <w:t>xii</w:t>
      </w:r>
      <w:proofErr w:type="spellEnd"/>
      <w:r w:rsidR="00F20402">
        <w:rPr>
          <w:b w:val="0"/>
          <w:bCs w:val="0"/>
          <w:smallCaps w:val="0"/>
          <w:lang w:val="cs-CZ" w:eastAsia="cs-CZ"/>
        </w:rPr>
        <w:t>)</w:t>
      </w:r>
      <w:r w:rsidR="00496440" w:rsidRPr="00C95058">
        <w:rPr>
          <w:b w:val="0"/>
          <w:bCs w:val="0"/>
          <w:smallCaps w:val="0"/>
          <w:lang w:val="cs-CZ" w:eastAsia="cs-CZ"/>
        </w:rPr>
        <w:fldChar w:fldCharType="end"/>
      </w:r>
      <w:r w:rsidR="00496440" w:rsidRPr="00C95058">
        <w:rPr>
          <w:b w:val="0"/>
          <w:bCs w:val="0"/>
          <w:smallCaps w:val="0"/>
          <w:lang w:val="cs-CZ" w:eastAsia="cs-CZ"/>
        </w:rPr>
        <w:t xml:space="preserve"> Smlouvy</w:t>
      </w:r>
      <w:r w:rsidR="00756C59" w:rsidRPr="00C95058">
        <w:rPr>
          <w:b w:val="0"/>
          <w:bCs w:val="0"/>
          <w:smallCaps w:val="0"/>
          <w:lang w:val="cs-CZ" w:eastAsia="cs-CZ"/>
        </w:rPr>
        <w:t xml:space="preserve"> </w:t>
      </w:r>
      <w:r w:rsidRPr="00C95058">
        <w:rPr>
          <w:b w:val="0"/>
          <w:bCs w:val="0"/>
          <w:smallCaps w:val="0"/>
          <w:lang w:val="cs-CZ" w:eastAsia="cs-CZ"/>
        </w:rPr>
        <w:t>zakrýt tyto části a pokračovat v provedení Stavby, avšak Objednatel je oprávněn požadovat dodatečné odkrytí dotyčných částí Stavby za účelem dodatečné kontroly. V takovém případě je Objednatel povinen Zhotoviteli nahradit náklady odkrytím způsobené. V případě, že bude při tomto odkrytí zjištěna vada nebo nedodělek, ponese náklady na jejich odkrytí i</w:t>
      </w:r>
      <w:r w:rsidR="009B6D5E" w:rsidRPr="00C95058">
        <w:rPr>
          <w:b w:val="0"/>
          <w:bCs w:val="0"/>
          <w:smallCaps w:val="0"/>
          <w:lang w:val="cs-CZ" w:eastAsia="cs-CZ"/>
        </w:rPr>
        <w:t> </w:t>
      </w:r>
      <w:r w:rsidRPr="00C95058">
        <w:rPr>
          <w:b w:val="0"/>
          <w:bCs w:val="0"/>
          <w:smallCaps w:val="0"/>
          <w:lang w:val="cs-CZ" w:eastAsia="cs-CZ"/>
        </w:rPr>
        <w:t>odstranění vad a nedodělků stavebních prací Zhotovitel.</w:t>
      </w:r>
    </w:p>
    <w:p w14:paraId="376149A2" w14:textId="481A950F" w:rsidR="006978CC" w:rsidRPr="00C95058" w:rsidRDefault="0021161A">
      <w:pPr>
        <w:pStyle w:val="Nadpis2"/>
        <w:keepNext w:val="0"/>
        <w:numPr>
          <w:ilvl w:val="0"/>
          <w:numId w:val="0"/>
        </w:numPr>
        <w:spacing w:before="120"/>
        <w:ind w:left="709"/>
        <w:rPr>
          <w:b w:val="0"/>
          <w:bCs w:val="0"/>
          <w:smallCaps w:val="0"/>
          <w:lang w:val="cs-CZ" w:eastAsia="cs-CZ"/>
        </w:rPr>
      </w:pPr>
      <w:r w:rsidRPr="00C95058">
        <w:rPr>
          <w:b w:val="0"/>
          <w:bCs w:val="0"/>
          <w:smallCaps w:val="0"/>
          <w:lang w:val="cs-CZ" w:eastAsia="cs-CZ"/>
        </w:rPr>
        <w:t>O kontrole zakrývaných částí Díla dle tohoto článku</w:t>
      </w:r>
      <w:r w:rsidR="00FF4D37" w:rsidRPr="00C95058">
        <w:rPr>
          <w:lang w:val="cs-CZ"/>
        </w:rPr>
        <w:t xml:space="preserve"> </w:t>
      </w:r>
      <w:r w:rsidR="00FF4D37" w:rsidRPr="00C95058">
        <w:rPr>
          <w:b w:val="0"/>
          <w:bCs w:val="0"/>
          <w:smallCaps w:val="0"/>
          <w:lang w:val="cs-CZ" w:eastAsia="cs-CZ"/>
        </w:rPr>
        <w:t>Smlouvy</w:t>
      </w:r>
      <w:r w:rsidRPr="00C95058">
        <w:rPr>
          <w:b w:val="0"/>
          <w:bCs w:val="0"/>
          <w:smallCaps w:val="0"/>
          <w:lang w:val="cs-CZ" w:eastAsia="cs-CZ"/>
        </w:rPr>
        <w:t xml:space="preserve"> se učiní záznam ve Stavebním deníku. V případě, že se Objednatel přes výzvu Zhotovitele nedostavil ke kontrole, uvede se tato skutečnost do záznamu ve Stavebním deníku místo souhlasu Objednatele.</w:t>
      </w:r>
      <w:bookmarkEnd w:id="107"/>
      <w:r w:rsidR="00756C59" w:rsidRPr="00C95058">
        <w:rPr>
          <w:b w:val="0"/>
          <w:bCs w:val="0"/>
          <w:smallCaps w:val="0"/>
          <w:lang w:val="cs-CZ" w:eastAsia="cs-CZ"/>
        </w:rPr>
        <w:t xml:space="preserve"> Zhotovitel je povinen neprodleně předat pořízenou fotodokumentaci </w:t>
      </w:r>
      <w:r w:rsidR="0001718E" w:rsidRPr="00C95058">
        <w:rPr>
          <w:b w:val="0"/>
          <w:bCs w:val="0"/>
          <w:smallCaps w:val="0"/>
          <w:lang w:val="cs-CZ" w:eastAsia="cs-CZ"/>
        </w:rPr>
        <w:t xml:space="preserve">ve smyslu článku </w:t>
      </w:r>
      <w:r w:rsidR="0001718E" w:rsidRPr="00C95058">
        <w:rPr>
          <w:b w:val="0"/>
          <w:bCs w:val="0"/>
          <w:smallCaps w:val="0"/>
          <w:lang w:val="cs-CZ" w:eastAsia="cs-CZ"/>
        </w:rPr>
        <w:fldChar w:fldCharType="begin"/>
      </w:r>
      <w:r w:rsidR="0001718E" w:rsidRPr="00C95058">
        <w:rPr>
          <w:b w:val="0"/>
          <w:bCs w:val="0"/>
          <w:smallCaps w:val="0"/>
          <w:lang w:val="cs-CZ" w:eastAsia="cs-CZ"/>
        </w:rPr>
        <w:instrText xml:space="preserve"> REF _Ref423600813 \r \h </w:instrText>
      </w:r>
      <w:r w:rsidR="00C95058">
        <w:rPr>
          <w:b w:val="0"/>
          <w:bCs w:val="0"/>
          <w:smallCaps w:val="0"/>
          <w:lang w:val="cs-CZ" w:eastAsia="cs-CZ"/>
        </w:rPr>
        <w:instrText xml:space="preserve"> \* MERGEFORMAT </w:instrText>
      </w:r>
      <w:r w:rsidR="0001718E" w:rsidRPr="00C95058">
        <w:rPr>
          <w:b w:val="0"/>
          <w:bCs w:val="0"/>
          <w:smallCaps w:val="0"/>
          <w:lang w:val="cs-CZ" w:eastAsia="cs-CZ"/>
        </w:rPr>
      </w:r>
      <w:r w:rsidR="0001718E" w:rsidRPr="00C95058">
        <w:rPr>
          <w:b w:val="0"/>
          <w:bCs w:val="0"/>
          <w:smallCaps w:val="0"/>
          <w:lang w:val="cs-CZ" w:eastAsia="cs-CZ"/>
        </w:rPr>
        <w:fldChar w:fldCharType="separate"/>
      </w:r>
      <w:r w:rsidR="00F20402">
        <w:rPr>
          <w:b w:val="0"/>
          <w:bCs w:val="0"/>
          <w:smallCaps w:val="0"/>
          <w:lang w:val="cs-CZ" w:eastAsia="cs-CZ"/>
        </w:rPr>
        <w:t>3.1</w:t>
      </w:r>
      <w:r w:rsidR="0001718E" w:rsidRPr="00C95058">
        <w:rPr>
          <w:b w:val="0"/>
          <w:bCs w:val="0"/>
          <w:smallCaps w:val="0"/>
          <w:lang w:val="cs-CZ" w:eastAsia="cs-CZ"/>
        </w:rPr>
        <w:fldChar w:fldCharType="end"/>
      </w:r>
      <w:r w:rsidR="0001718E" w:rsidRPr="00C95058">
        <w:rPr>
          <w:b w:val="0"/>
          <w:bCs w:val="0"/>
          <w:smallCaps w:val="0"/>
          <w:lang w:val="cs-CZ" w:eastAsia="cs-CZ"/>
        </w:rPr>
        <w:t xml:space="preserve"> písm. </w:t>
      </w:r>
      <w:r w:rsidR="0001718E" w:rsidRPr="00C95058">
        <w:rPr>
          <w:b w:val="0"/>
          <w:bCs w:val="0"/>
          <w:smallCaps w:val="0"/>
          <w:lang w:val="cs-CZ" w:eastAsia="cs-CZ"/>
        </w:rPr>
        <w:fldChar w:fldCharType="begin"/>
      </w:r>
      <w:r w:rsidR="0001718E" w:rsidRPr="00C95058">
        <w:rPr>
          <w:b w:val="0"/>
          <w:bCs w:val="0"/>
          <w:smallCaps w:val="0"/>
          <w:lang w:val="cs-CZ" w:eastAsia="cs-CZ"/>
        </w:rPr>
        <w:instrText xml:space="preserve"> REF _Ref17275749 \r \h </w:instrText>
      </w:r>
      <w:r w:rsidR="00C95058">
        <w:rPr>
          <w:b w:val="0"/>
          <w:bCs w:val="0"/>
          <w:smallCaps w:val="0"/>
          <w:lang w:val="cs-CZ" w:eastAsia="cs-CZ"/>
        </w:rPr>
        <w:instrText xml:space="preserve"> \* MERGEFORMAT </w:instrText>
      </w:r>
      <w:r w:rsidR="0001718E" w:rsidRPr="00C95058">
        <w:rPr>
          <w:b w:val="0"/>
          <w:bCs w:val="0"/>
          <w:smallCaps w:val="0"/>
          <w:lang w:val="cs-CZ" w:eastAsia="cs-CZ"/>
        </w:rPr>
      </w:r>
      <w:r w:rsidR="0001718E" w:rsidRPr="00C95058">
        <w:rPr>
          <w:b w:val="0"/>
          <w:bCs w:val="0"/>
          <w:smallCaps w:val="0"/>
          <w:lang w:val="cs-CZ" w:eastAsia="cs-CZ"/>
        </w:rPr>
        <w:fldChar w:fldCharType="separate"/>
      </w:r>
      <w:r w:rsidR="00F20402">
        <w:rPr>
          <w:b w:val="0"/>
          <w:bCs w:val="0"/>
          <w:smallCaps w:val="0"/>
          <w:lang w:val="cs-CZ" w:eastAsia="cs-CZ"/>
        </w:rPr>
        <w:t>(c)</w:t>
      </w:r>
      <w:r w:rsidR="0001718E" w:rsidRPr="00C95058">
        <w:rPr>
          <w:b w:val="0"/>
          <w:bCs w:val="0"/>
          <w:smallCaps w:val="0"/>
          <w:lang w:val="cs-CZ" w:eastAsia="cs-CZ"/>
        </w:rPr>
        <w:fldChar w:fldCharType="end"/>
      </w:r>
      <w:r w:rsidR="0001718E" w:rsidRPr="00C95058">
        <w:rPr>
          <w:b w:val="0"/>
          <w:bCs w:val="0"/>
          <w:smallCaps w:val="0"/>
          <w:lang w:val="cs-CZ" w:eastAsia="cs-CZ"/>
        </w:rPr>
        <w:t xml:space="preserve"> bodu </w:t>
      </w:r>
      <w:r w:rsidR="0001718E" w:rsidRPr="00C95058">
        <w:rPr>
          <w:b w:val="0"/>
          <w:bCs w:val="0"/>
          <w:smallCaps w:val="0"/>
          <w:lang w:val="cs-CZ" w:eastAsia="cs-CZ"/>
        </w:rPr>
        <w:fldChar w:fldCharType="begin"/>
      </w:r>
      <w:r w:rsidR="0001718E" w:rsidRPr="00C95058">
        <w:rPr>
          <w:b w:val="0"/>
          <w:bCs w:val="0"/>
          <w:smallCaps w:val="0"/>
          <w:lang w:val="cs-CZ" w:eastAsia="cs-CZ"/>
        </w:rPr>
        <w:instrText xml:space="preserve"> REF _Ref75545851 \r \h </w:instrText>
      </w:r>
      <w:r w:rsidR="00C95058">
        <w:rPr>
          <w:b w:val="0"/>
          <w:bCs w:val="0"/>
          <w:smallCaps w:val="0"/>
          <w:lang w:val="cs-CZ" w:eastAsia="cs-CZ"/>
        </w:rPr>
        <w:instrText xml:space="preserve"> \* MERGEFORMAT </w:instrText>
      </w:r>
      <w:r w:rsidR="0001718E" w:rsidRPr="00C95058">
        <w:rPr>
          <w:b w:val="0"/>
          <w:bCs w:val="0"/>
          <w:smallCaps w:val="0"/>
          <w:lang w:val="cs-CZ" w:eastAsia="cs-CZ"/>
        </w:rPr>
      </w:r>
      <w:r w:rsidR="0001718E" w:rsidRPr="00C95058">
        <w:rPr>
          <w:b w:val="0"/>
          <w:bCs w:val="0"/>
          <w:smallCaps w:val="0"/>
          <w:lang w:val="cs-CZ" w:eastAsia="cs-CZ"/>
        </w:rPr>
        <w:fldChar w:fldCharType="separate"/>
      </w:r>
      <w:r w:rsidR="00F20402">
        <w:rPr>
          <w:b w:val="0"/>
          <w:bCs w:val="0"/>
          <w:smallCaps w:val="0"/>
          <w:lang w:val="cs-CZ" w:eastAsia="cs-CZ"/>
        </w:rPr>
        <w:t>(</w:t>
      </w:r>
      <w:proofErr w:type="spellStart"/>
      <w:r w:rsidR="00F20402">
        <w:rPr>
          <w:b w:val="0"/>
          <w:bCs w:val="0"/>
          <w:smallCaps w:val="0"/>
          <w:lang w:val="cs-CZ" w:eastAsia="cs-CZ"/>
        </w:rPr>
        <w:t>xii</w:t>
      </w:r>
      <w:proofErr w:type="spellEnd"/>
      <w:r w:rsidR="00F20402">
        <w:rPr>
          <w:b w:val="0"/>
          <w:bCs w:val="0"/>
          <w:smallCaps w:val="0"/>
          <w:lang w:val="cs-CZ" w:eastAsia="cs-CZ"/>
        </w:rPr>
        <w:t>)</w:t>
      </w:r>
      <w:r w:rsidR="0001718E" w:rsidRPr="00C95058">
        <w:rPr>
          <w:b w:val="0"/>
          <w:bCs w:val="0"/>
          <w:smallCaps w:val="0"/>
          <w:lang w:val="cs-CZ" w:eastAsia="cs-CZ"/>
        </w:rPr>
        <w:fldChar w:fldCharType="end"/>
      </w:r>
      <w:r w:rsidR="0001718E" w:rsidRPr="00C95058">
        <w:rPr>
          <w:b w:val="0"/>
          <w:bCs w:val="0"/>
          <w:smallCaps w:val="0"/>
          <w:lang w:val="cs-CZ" w:eastAsia="cs-CZ"/>
        </w:rPr>
        <w:t xml:space="preserve"> Smlouvy </w:t>
      </w:r>
      <w:r w:rsidR="00756C59" w:rsidRPr="00C95058">
        <w:rPr>
          <w:b w:val="0"/>
          <w:bCs w:val="0"/>
          <w:smallCaps w:val="0"/>
          <w:lang w:val="cs-CZ" w:eastAsia="cs-CZ"/>
        </w:rPr>
        <w:t>Objednateli.</w:t>
      </w:r>
    </w:p>
    <w:p w14:paraId="2A5293B6" w14:textId="77777777" w:rsidR="006978CC" w:rsidRPr="00C95058" w:rsidRDefault="0021161A">
      <w:pPr>
        <w:pStyle w:val="Nadpis2"/>
        <w:keepNext w:val="0"/>
        <w:spacing w:before="120"/>
        <w:ind w:left="709"/>
        <w:rPr>
          <w:lang w:val="cs-CZ" w:eastAsia="cs-CZ"/>
        </w:rPr>
      </w:pPr>
      <w:bookmarkStart w:id="109" w:name="_Ref460314882"/>
      <w:r w:rsidRPr="00C95058">
        <w:rPr>
          <w:bCs w:val="0"/>
          <w:smallCaps w:val="0"/>
          <w:lang w:val="cs-CZ"/>
        </w:rPr>
        <w:t>Hlučné či prašné Práce</w:t>
      </w:r>
    </w:p>
    <w:p w14:paraId="3CF96803" w14:textId="1749421D"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Zhotovitel bude informovat majitele všech sousedních nemovitostí o plánovaném provádění hlučných či prašných stavebních prací, a to s dostatečným předstihem před jejich plánovaným prováděním.</w:t>
      </w:r>
      <w:bookmarkEnd w:id="109"/>
      <w:r w:rsidRPr="00C95058">
        <w:rPr>
          <w:b w:val="0"/>
          <w:bCs w:val="0"/>
          <w:smallCaps w:val="0"/>
          <w:lang w:val="cs-CZ"/>
        </w:rPr>
        <w:t xml:space="preserve"> Objednatel je oprávněn dát Zhotoviteli pokyn, aby oznámené hlučné či prašné stavební práce dle věty první tohoto odstavce provedl Zhotovitel v jiný termín či čas tak, aby takové stavební práce co nejméně obtěžovaly majitele sousedních nemovitostí a Zhotovitel je povinen takový pokyn Objednatele akceptovat.</w:t>
      </w:r>
      <w:r w:rsidR="008F53B2" w:rsidRPr="00C95058">
        <w:rPr>
          <w:b w:val="0"/>
          <w:bCs w:val="0"/>
          <w:smallCaps w:val="0"/>
          <w:lang w:val="cs-CZ"/>
        </w:rPr>
        <w:t xml:space="preserve"> Pokud bude mít </w:t>
      </w:r>
      <w:r w:rsidR="00D242AF" w:rsidRPr="00C95058">
        <w:rPr>
          <w:b w:val="0"/>
          <w:bCs w:val="0"/>
          <w:smallCaps w:val="0"/>
          <w:lang w:val="cs-CZ"/>
        </w:rPr>
        <w:t xml:space="preserve">pokyn Objednatele dopad do Harmonogramu prací, </w:t>
      </w:r>
      <w:r w:rsidR="0039236E" w:rsidRPr="00C95058">
        <w:rPr>
          <w:b w:val="0"/>
          <w:bCs w:val="0"/>
          <w:smallCaps w:val="0"/>
          <w:lang w:val="cs-CZ"/>
        </w:rPr>
        <w:t xml:space="preserve">respektive Přehledu milníků </w:t>
      </w:r>
      <w:r w:rsidR="00D242AF" w:rsidRPr="00C95058">
        <w:rPr>
          <w:b w:val="0"/>
          <w:bCs w:val="0"/>
          <w:smallCaps w:val="0"/>
          <w:lang w:val="cs-CZ"/>
        </w:rPr>
        <w:t xml:space="preserve">je Zhotovitel povinen Objednatele na tuto skutečnost </w:t>
      </w:r>
      <w:r w:rsidR="005967E4" w:rsidRPr="00C95058">
        <w:rPr>
          <w:b w:val="0"/>
          <w:bCs w:val="0"/>
          <w:smallCaps w:val="0"/>
          <w:lang w:val="cs-CZ"/>
        </w:rPr>
        <w:t xml:space="preserve">neprodleně </w:t>
      </w:r>
      <w:r w:rsidR="00D242AF" w:rsidRPr="00C95058">
        <w:rPr>
          <w:b w:val="0"/>
          <w:bCs w:val="0"/>
          <w:smallCaps w:val="0"/>
          <w:lang w:val="cs-CZ"/>
        </w:rPr>
        <w:t>upozornit</w:t>
      </w:r>
      <w:r w:rsidR="00500027" w:rsidRPr="00C95058">
        <w:rPr>
          <w:b w:val="0"/>
          <w:bCs w:val="0"/>
          <w:smallCaps w:val="0"/>
          <w:lang w:val="cs-CZ"/>
        </w:rPr>
        <w:t>, jinak nemá nárok domáhat se Změny Harmonogramu prací</w:t>
      </w:r>
      <w:r w:rsidR="0039236E" w:rsidRPr="00C95058">
        <w:rPr>
          <w:b w:val="0"/>
          <w:bCs w:val="0"/>
          <w:smallCaps w:val="0"/>
          <w:lang w:val="cs-CZ"/>
        </w:rPr>
        <w:t>, respektive Přehledu milníků</w:t>
      </w:r>
      <w:r w:rsidR="006F6688" w:rsidRPr="00C95058">
        <w:rPr>
          <w:b w:val="0"/>
          <w:bCs w:val="0"/>
          <w:smallCaps w:val="0"/>
          <w:lang w:val="cs-CZ"/>
        </w:rPr>
        <w:t xml:space="preserve">. Případné </w:t>
      </w:r>
      <w:r w:rsidR="00500027" w:rsidRPr="00C95058">
        <w:rPr>
          <w:b w:val="0"/>
          <w:bCs w:val="0"/>
          <w:smallCaps w:val="0"/>
          <w:lang w:val="cs-CZ"/>
        </w:rPr>
        <w:t>Z</w:t>
      </w:r>
      <w:r w:rsidR="006F6688" w:rsidRPr="00C95058">
        <w:rPr>
          <w:b w:val="0"/>
          <w:bCs w:val="0"/>
          <w:smallCaps w:val="0"/>
          <w:lang w:val="cs-CZ"/>
        </w:rPr>
        <w:t>měny</w:t>
      </w:r>
      <w:r w:rsidR="00500027" w:rsidRPr="00C95058">
        <w:rPr>
          <w:b w:val="0"/>
          <w:bCs w:val="0"/>
          <w:smallCaps w:val="0"/>
          <w:lang w:val="cs-CZ"/>
        </w:rPr>
        <w:t xml:space="preserve"> Harmonogramu prací</w:t>
      </w:r>
      <w:r w:rsidR="006F6688" w:rsidRPr="00C95058">
        <w:rPr>
          <w:b w:val="0"/>
          <w:bCs w:val="0"/>
          <w:smallCaps w:val="0"/>
          <w:lang w:val="cs-CZ"/>
        </w:rPr>
        <w:t xml:space="preserve"> </w:t>
      </w:r>
      <w:r w:rsidR="0039236E" w:rsidRPr="00C95058">
        <w:rPr>
          <w:b w:val="0"/>
          <w:bCs w:val="0"/>
          <w:smallCaps w:val="0"/>
          <w:lang w:val="cs-CZ"/>
        </w:rPr>
        <w:t xml:space="preserve">a Přehledu milníků </w:t>
      </w:r>
      <w:r w:rsidR="00602A38" w:rsidRPr="00C95058">
        <w:rPr>
          <w:b w:val="0"/>
          <w:bCs w:val="0"/>
          <w:smallCaps w:val="0"/>
          <w:lang w:val="cs-CZ"/>
        </w:rPr>
        <w:t xml:space="preserve">provedou Strany v souladu s článkem </w:t>
      </w:r>
      <w:r w:rsidR="00602A38" w:rsidRPr="00C95058">
        <w:rPr>
          <w:b w:val="0"/>
          <w:bCs w:val="0"/>
          <w:smallCaps w:val="0"/>
          <w:lang w:val="cs-CZ"/>
        </w:rPr>
        <w:fldChar w:fldCharType="begin"/>
      </w:r>
      <w:r w:rsidR="00602A38" w:rsidRPr="00C95058">
        <w:rPr>
          <w:b w:val="0"/>
          <w:bCs w:val="0"/>
          <w:smallCaps w:val="0"/>
          <w:lang w:val="cs-CZ"/>
        </w:rPr>
        <w:instrText xml:space="preserve"> REF _Ref92878107 \r \h </w:instrText>
      </w:r>
      <w:r w:rsidR="00C95058">
        <w:rPr>
          <w:b w:val="0"/>
          <w:bCs w:val="0"/>
          <w:smallCaps w:val="0"/>
          <w:lang w:val="cs-CZ"/>
        </w:rPr>
        <w:instrText xml:space="preserve"> \* MERGEFORMAT </w:instrText>
      </w:r>
      <w:r w:rsidR="00602A38" w:rsidRPr="00C95058">
        <w:rPr>
          <w:b w:val="0"/>
          <w:bCs w:val="0"/>
          <w:smallCaps w:val="0"/>
          <w:lang w:val="cs-CZ"/>
        </w:rPr>
      </w:r>
      <w:r w:rsidR="00602A38" w:rsidRPr="00C95058">
        <w:rPr>
          <w:b w:val="0"/>
          <w:bCs w:val="0"/>
          <w:smallCaps w:val="0"/>
          <w:lang w:val="cs-CZ"/>
        </w:rPr>
        <w:fldChar w:fldCharType="separate"/>
      </w:r>
      <w:r w:rsidR="00F20402">
        <w:rPr>
          <w:b w:val="0"/>
          <w:bCs w:val="0"/>
          <w:smallCaps w:val="0"/>
          <w:lang w:val="cs-CZ"/>
        </w:rPr>
        <w:t>9</w:t>
      </w:r>
      <w:r w:rsidR="00602A38" w:rsidRPr="00C95058">
        <w:rPr>
          <w:b w:val="0"/>
          <w:bCs w:val="0"/>
          <w:smallCaps w:val="0"/>
          <w:lang w:val="cs-CZ"/>
        </w:rPr>
        <w:fldChar w:fldCharType="end"/>
      </w:r>
      <w:r w:rsidR="00602A38" w:rsidRPr="00C95058">
        <w:rPr>
          <w:b w:val="0"/>
          <w:bCs w:val="0"/>
          <w:smallCaps w:val="0"/>
          <w:lang w:val="cs-CZ"/>
        </w:rPr>
        <w:t xml:space="preserve"> této Smlouvy.</w:t>
      </w:r>
    </w:p>
    <w:p w14:paraId="74CE39AF" w14:textId="5D4014AF" w:rsidR="00246C46" w:rsidRPr="00C95058" w:rsidRDefault="00246C46" w:rsidP="00246C46">
      <w:pPr>
        <w:pStyle w:val="Nadpis2"/>
        <w:keepNext w:val="0"/>
        <w:spacing w:before="120"/>
        <w:ind w:left="709"/>
        <w:rPr>
          <w:bCs w:val="0"/>
          <w:smallCaps w:val="0"/>
          <w:lang w:val="cs-CZ"/>
        </w:rPr>
      </w:pPr>
      <w:r w:rsidRPr="00C95058">
        <w:rPr>
          <w:bCs w:val="0"/>
          <w:smallCaps w:val="0"/>
          <w:lang w:val="cs-CZ"/>
        </w:rPr>
        <w:t>Vzorky</w:t>
      </w:r>
    </w:p>
    <w:p w14:paraId="7BDB1E05" w14:textId="6755E488" w:rsidR="00DC6AFE" w:rsidRPr="00C95058" w:rsidRDefault="00246C46" w:rsidP="00246C46">
      <w:pPr>
        <w:pStyle w:val="Nadpis2"/>
        <w:keepNext w:val="0"/>
        <w:numPr>
          <w:ilvl w:val="0"/>
          <w:numId w:val="0"/>
        </w:numPr>
        <w:spacing w:before="120"/>
        <w:ind w:left="709"/>
        <w:rPr>
          <w:b w:val="0"/>
          <w:bCs w:val="0"/>
          <w:smallCaps w:val="0"/>
          <w:lang w:val="cs-CZ"/>
        </w:rPr>
      </w:pPr>
      <w:r w:rsidRPr="00C95058">
        <w:rPr>
          <w:b w:val="0"/>
          <w:bCs w:val="0"/>
          <w:smallCaps w:val="0"/>
          <w:lang w:val="cs-CZ"/>
        </w:rPr>
        <w:t>Tam, kde jsou v</w:t>
      </w:r>
      <w:r w:rsidR="000F4C6A" w:rsidRPr="00C95058">
        <w:rPr>
          <w:b w:val="0"/>
          <w:bCs w:val="0"/>
          <w:smallCaps w:val="0"/>
          <w:lang w:val="cs-CZ"/>
        </w:rPr>
        <w:t xml:space="preserve"> Projektové dokumentaci, </w:t>
      </w:r>
      <w:r w:rsidRPr="00C95058">
        <w:rPr>
          <w:b w:val="0"/>
          <w:bCs w:val="0"/>
          <w:smallCaps w:val="0"/>
          <w:lang w:val="cs-CZ"/>
        </w:rPr>
        <w:t>Harmonogramu prací</w:t>
      </w:r>
      <w:r w:rsidR="00FB5266" w:rsidRPr="00C95058">
        <w:rPr>
          <w:b w:val="0"/>
          <w:bCs w:val="0"/>
          <w:smallCaps w:val="0"/>
          <w:lang w:val="cs-CZ"/>
        </w:rPr>
        <w:t xml:space="preserve"> a/nebo</w:t>
      </w:r>
      <w:r w:rsidR="000F4C6A" w:rsidRPr="00C95058">
        <w:rPr>
          <w:b w:val="0"/>
          <w:bCs w:val="0"/>
          <w:smallCaps w:val="0"/>
          <w:lang w:val="cs-CZ"/>
        </w:rPr>
        <w:t xml:space="preserve"> </w:t>
      </w:r>
      <w:r w:rsidR="0012457B" w:rsidRPr="00C95058">
        <w:rPr>
          <w:b w:val="0"/>
          <w:bCs w:val="0"/>
          <w:smallCaps w:val="0"/>
          <w:lang w:val="cs-CZ"/>
        </w:rPr>
        <w:t>v</w:t>
      </w:r>
      <w:r w:rsidR="000F4C6A" w:rsidRPr="00C95058">
        <w:rPr>
          <w:b w:val="0"/>
          <w:bCs w:val="0"/>
          <w:smallCaps w:val="0"/>
          <w:lang w:val="cs-CZ"/>
        </w:rPr>
        <w:t>ýkazu výměr</w:t>
      </w:r>
      <w:r w:rsidR="00D0150D" w:rsidRPr="00C95058">
        <w:rPr>
          <w:b w:val="0"/>
          <w:bCs w:val="0"/>
          <w:smallCaps w:val="0"/>
          <w:lang w:val="cs-CZ"/>
        </w:rPr>
        <w:t xml:space="preserve"> </w:t>
      </w:r>
      <w:r w:rsidR="00D0150D" w:rsidRPr="00C95058">
        <w:rPr>
          <w:b w:val="0"/>
          <w:smallCaps w:val="0"/>
          <w:lang w:val="cs-CZ"/>
        </w:rPr>
        <w:t>(soupisu prací)</w:t>
      </w:r>
      <w:r w:rsidR="00C4744E" w:rsidRPr="00C95058">
        <w:rPr>
          <w:b w:val="0"/>
          <w:bCs w:val="0"/>
          <w:smallCaps w:val="0"/>
          <w:lang w:val="cs-CZ"/>
        </w:rPr>
        <w:t xml:space="preserve"> v rámci Rozpočtu </w:t>
      </w:r>
      <w:r w:rsidRPr="00C95058">
        <w:rPr>
          <w:b w:val="0"/>
          <w:bCs w:val="0"/>
          <w:smallCaps w:val="0"/>
          <w:lang w:val="cs-CZ"/>
        </w:rPr>
        <w:t xml:space="preserve">požadovány vzorky materiálů, </w:t>
      </w:r>
      <w:r w:rsidR="000F4C6A" w:rsidRPr="00C95058">
        <w:rPr>
          <w:b w:val="0"/>
          <w:bCs w:val="0"/>
          <w:smallCaps w:val="0"/>
          <w:lang w:val="cs-CZ"/>
        </w:rPr>
        <w:t>v</w:t>
      </w:r>
      <w:r w:rsidRPr="00C95058">
        <w:rPr>
          <w:b w:val="0"/>
          <w:bCs w:val="0"/>
          <w:smallCaps w:val="0"/>
          <w:lang w:val="cs-CZ"/>
        </w:rPr>
        <w:t xml:space="preserve">ýrobků nebo prvků </w:t>
      </w:r>
      <w:r w:rsidR="000F4C6A" w:rsidRPr="00C95058">
        <w:rPr>
          <w:b w:val="0"/>
          <w:bCs w:val="0"/>
          <w:smallCaps w:val="0"/>
          <w:lang w:val="cs-CZ"/>
        </w:rPr>
        <w:t>t</w:t>
      </w:r>
      <w:r w:rsidRPr="00C95058">
        <w:rPr>
          <w:b w:val="0"/>
          <w:bCs w:val="0"/>
          <w:smallCaps w:val="0"/>
          <w:lang w:val="cs-CZ"/>
        </w:rPr>
        <w:t xml:space="preserve">echnického vybavení k ověření splnění technických nebo estetických požadavků, </w:t>
      </w:r>
      <w:proofErr w:type="gramStart"/>
      <w:r w:rsidRPr="00C95058">
        <w:rPr>
          <w:b w:val="0"/>
          <w:bCs w:val="0"/>
          <w:smallCaps w:val="0"/>
          <w:lang w:val="cs-CZ"/>
        </w:rPr>
        <w:t>předloží</w:t>
      </w:r>
      <w:proofErr w:type="gramEnd"/>
      <w:r w:rsidRPr="00C95058">
        <w:rPr>
          <w:b w:val="0"/>
          <w:bCs w:val="0"/>
          <w:smallCaps w:val="0"/>
          <w:lang w:val="cs-CZ"/>
        </w:rPr>
        <w:t xml:space="preserve"> před začátkem provádění příslušných prací, dodávek či služeb Zhotovitel odpovídající vzorky k</w:t>
      </w:r>
      <w:r w:rsidR="00F60231" w:rsidRPr="00C95058">
        <w:rPr>
          <w:b w:val="0"/>
          <w:bCs w:val="0"/>
          <w:smallCaps w:val="0"/>
          <w:lang w:val="cs-CZ"/>
        </w:rPr>
        <w:t> </w:t>
      </w:r>
      <w:r w:rsidRPr="00C95058">
        <w:rPr>
          <w:b w:val="0"/>
          <w:bCs w:val="0"/>
          <w:smallCaps w:val="0"/>
          <w:lang w:val="cs-CZ"/>
        </w:rPr>
        <w:t>odsouhlasení</w:t>
      </w:r>
      <w:r w:rsidR="00F60231" w:rsidRPr="00C95058">
        <w:rPr>
          <w:b w:val="0"/>
          <w:bCs w:val="0"/>
          <w:smallCaps w:val="0"/>
          <w:lang w:val="cs-CZ"/>
        </w:rPr>
        <w:t xml:space="preserve"> </w:t>
      </w:r>
      <w:r w:rsidR="008E3576" w:rsidRPr="00C95058">
        <w:rPr>
          <w:b w:val="0"/>
          <w:bCs w:val="0"/>
          <w:smallCaps w:val="0"/>
          <w:lang w:val="cs-CZ"/>
        </w:rPr>
        <w:t>Zástupci objednatele ve věcech technických</w:t>
      </w:r>
      <w:r w:rsidRPr="00C95058">
        <w:rPr>
          <w:b w:val="0"/>
          <w:bCs w:val="0"/>
          <w:smallCaps w:val="0"/>
          <w:lang w:val="cs-CZ"/>
        </w:rPr>
        <w:t xml:space="preserve">. </w:t>
      </w:r>
      <w:r w:rsidR="00DC6AFE" w:rsidRPr="00C95058">
        <w:rPr>
          <w:b w:val="0"/>
          <w:bCs w:val="0"/>
          <w:smallCaps w:val="0"/>
          <w:lang w:val="cs-CZ"/>
        </w:rPr>
        <w:t>Seznam materiálů, výrobků nebo prvků technického vybavení, které jsou určeny k předložení vzorků je obsažen v </w:t>
      </w:r>
      <w:r w:rsidR="00DC6AFE" w:rsidRPr="00C95058">
        <w:rPr>
          <w:smallCaps w:val="0"/>
          <w:lang w:val="cs-CZ"/>
        </w:rPr>
        <w:t>Příloze 8</w:t>
      </w:r>
      <w:r w:rsidR="00DC6AFE" w:rsidRPr="00C95058">
        <w:rPr>
          <w:b w:val="0"/>
          <w:bCs w:val="0"/>
          <w:smallCaps w:val="0"/>
          <w:lang w:val="cs-CZ"/>
        </w:rPr>
        <w:t xml:space="preserve"> této Smlouvy.</w:t>
      </w:r>
    </w:p>
    <w:p w14:paraId="32718A64" w14:textId="7551CE79" w:rsidR="00246C46" w:rsidRPr="00C95058" w:rsidRDefault="00246C46" w:rsidP="00246C46">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Vedle toho je Zhotovitel povinen na základě požadavku </w:t>
      </w:r>
      <w:r w:rsidR="008E3576" w:rsidRPr="00C95058">
        <w:rPr>
          <w:b w:val="0"/>
          <w:bCs w:val="0"/>
          <w:smallCaps w:val="0"/>
          <w:lang w:val="cs-CZ"/>
        </w:rPr>
        <w:t xml:space="preserve">Zástupce </w:t>
      </w:r>
      <w:r w:rsidR="00CC6FA0" w:rsidRPr="00C95058">
        <w:rPr>
          <w:b w:val="0"/>
          <w:bCs w:val="0"/>
          <w:smallCaps w:val="0"/>
          <w:lang w:val="cs-CZ"/>
        </w:rPr>
        <w:t>O</w:t>
      </w:r>
      <w:r w:rsidR="008E3576" w:rsidRPr="00C95058">
        <w:rPr>
          <w:b w:val="0"/>
          <w:bCs w:val="0"/>
          <w:smallCaps w:val="0"/>
          <w:lang w:val="cs-CZ"/>
        </w:rPr>
        <w:t>bjednatele ve věcech technických</w:t>
      </w:r>
      <w:r w:rsidR="008E3576" w:rsidRPr="00C95058" w:rsidDel="008E3576">
        <w:rPr>
          <w:b w:val="0"/>
          <w:bCs w:val="0"/>
          <w:smallCaps w:val="0"/>
          <w:lang w:val="cs-CZ"/>
        </w:rPr>
        <w:t xml:space="preserve"> </w:t>
      </w:r>
      <w:r w:rsidRPr="00C95058">
        <w:rPr>
          <w:b w:val="0"/>
          <w:bCs w:val="0"/>
          <w:smallCaps w:val="0"/>
          <w:lang w:val="cs-CZ"/>
        </w:rPr>
        <w:t xml:space="preserve">kdykoli v průběhu provádění Díla předložit vzorky i jiných materiálů, </w:t>
      </w:r>
      <w:r w:rsidR="00B04F1B" w:rsidRPr="00C95058">
        <w:rPr>
          <w:b w:val="0"/>
          <w:bCs w:val="0"/>
          <w:smallCaps w:val="0"/>
          <w:lang w:val="cs-CZ"/>
        </w:rPr>
        <w:t>v</w:t>
      </w:r>
      <w:r w:rsidRPr="00C95058">
        <w:rPr>
          <w:b w:val="0"/>
          <w:bCs w:val="0"/>
          <w:smallCaps w:val="0"/>
          <w:lang w:val="cs-CZ"/>
        </w:rPr>
        <w:t xml:space="preserve">ýrobků nebo prvků </w:t>
      </w:r>
      <w:r w:rsidR="00B04F1B" w:rsidRPr="00C95058">
        <w:rPr>
          <w:b w:val="0"/>
          <w:bCs w:val="0"/>
          <w:smallCaps w:val="0"/>
          <w:lang w:val="cs-CZ"/>
        </w:rPr>
        <w:t>t</w:t>
      </w:r>
      <w:r w:rsidRPr="00C95058">
        <w:rPr>
          <w:b w:val="0"/>
          <w:bCs w:val="0"/>
          <w:smallCaps w:val="0"/>
          <w:lang w:val="cs-CZ"/>
        </w:rPr>
        <w:t>echnického vybavení nad rámec toho, co je ujednáno, ukáže-li se v průběhu provádění Díla ověření takových vzorků jako vhodné a účelné</w:t>
      </w:r>
      <w:r w:rsidR="00B04F1B" w:rsidRPr="00C95058">
        <w:rPr>
          <w:b w:val="0"/>
          <w:bCs w:val="0"/>
          <w:smallCaps w:val="0"/>
          <w:lang w:val="cs-CZ"/>
        </w:rPr>
        <w:t xml:space="preserve">. O takovém požadavku bude </w:t>
      </w:r>
      <w:proofErr w:type="spellStart"/>
      <w:r w:rsidR="00B04F1B" w:rsidRPr="00C95058">
        <w:rPr>
          <w:b w:val="0"/>
          <w:bCs w:val="0"/>
          <w:smallCaps w:val="0"/>
          <w:lang w:val="cs-CZ"/>
        </w:rPr>
        <w:t>učinen</w:t>
      </w:r>
      <w:proofErr w:type="spellEnd"/>
      <w:r w:rsidR="00B04F1B" w:rsidRPr="00C95058">
        <w:rPr>
          <w:b w:val="0"/>
          <w:bCs w:val="0"/>
          <w:smallCaps w:val="0"/>
          <w:lang w:val="cs-CZ"/>
        </w:rPr>
        <w:t xml:space="preserve"> zápis ve Stavebním deníku</w:t>
      </w:r>
      <w:r w:rsidRPr="00C95058">
        <w:rPr>
          <w:b w:val="0"/>
          <w:bCs w:val="0"/>
          <w:smallCaps w:val="0"/>
          <w:lang w:val="cs-CZ"/>
        </w:rPr>
        <w:t>.</w:t>
      </w:r>
    </w:p>
    <w:p w14:paraId="48D6F518" w14:textId="3FFF45AC" w:rsidR="00246C46" w:rsidRPr="00C95058" w:rsidRDefault="00246C46" w:rsidP="00FD35B4">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Vzorky budou předloženy na Staveništi, nebude-li mezi Objednatelem a Zhotovitelem dohodnuto jinak. O jejich předložení vyrozumí Zhotovitel </w:t>
      </w:r>
      <w:r w:rsidR="008E3576" w:rsidRPr="00C95058">
        <w:rPr>
          <w:b w:val="0"/>
          <w:bCs w:val="0"/>
          <w:smallCaps w:val="0"/>
          <w:lang w:val="cs-CZ"/>
        </w:rPr>
        <w:t xml:space="preserve">Zástupce </w:t>
      </w:r>
      <w:r w:rsidR="00CC6FA0" w:rsidRPr="00C95058">
        <w:rPr>
          <w:b w:val="0"/>
          <w:bCs w:val="0"/>
          <w:smallCaps w:val="0"/>
          <w:lang w:val="cs-CZ"/>
        </w:rPr>
        <w:t>O</w:t>
      </w:r>
      <w:r w:rsidR="008E3576" w:rsidRPr="00C95058">
        <w:rPr>
          <w:b w:val="0"/>
          <w:bCs w:val="0"/>
          <w:smallCaps w:val="0"/>
          <w:lang w:val="cs-CZ"/>
        </w:rPr>
        <w:t>bjednatele ve věcech technických</w:t>
      </w:r>
      <w:r w:rsidR="00FD35B4" w:rsidRPr="00C95058">
        <w:rPr>
          <w:b w:val="0"/>
          <w:bCs w:val="0"/>
          <w:smallCaps w:val="0"/>
          <w:lang w:val="cs-CZ"/>
        </w:rPr>
        <w:t xml:space="preserve"> </w:t>
      </w:r>
      <w:r w:rsidRPr="00C95058">
        <w:rPr>
          <w:b w:val="0"/>
          <w:bCs w:val="0"/>
          <w:smallCaps w:val="0"/>
          <w:lang w:val="cs-CZ"/>
        </w:rPr>
        <w:t xml:space="preserve">alespoň </w:t>
      </w:r>
      <w:r w:rsidR="00FD35B4" w:rsidRPr="00C95058">
        <w:rPr>
          <w:b w:val="0"/>
          <w:bCs w:val="0"/>
          <w:smallCaps w:val="0"/>
          <w:lang w:val="cs-CZ"/>
        </w:rPr>
        <w:t>tři (</w:t>
      </w:r>
      <w:r w:rsidRPr="00C95058">
        <w:rPr>
          <w:b w:val="0"/>
          <w:bCs w:val="0"/>
          <w:smallCaps w:val="0"/>
          <w:lang w:val="cs-CZ"/>
        </w:rPr>
        <w:t>3</w:t>
      </w:r>
      <w:r w:rsidR="00FD35B4" w:rsidRPr="00C95058">
        <w:rPr>
          <w:b w:val="0"/>
          <w:bCs w:val="0"/>
          <w:smallCaps w:val="0"/>
          <w:lang w:val="cs-CZ"/>
        </w:rPr>
        <w:t>)</w:t>
      </w:r>
      <w:r w:rsidRPr="00C95058">
        <w:rPr>
          <w:b w:val="0"/>
          <w:bCs w:val="0"/>
          <w:smallCaps w:val="0"/>
          <w:lang w:val="cs-CZ"/>
        </w:rPr>
        <w:t xml:space="preserve"> pracovní dny předem, nebude-li mezi Objednatelem a Zhotovitelem dohodnuto jinak.</w:t>
      </w:r>
    </w:p>
    <w:p w14:paraId="79858098" w14:textId="107F755C" w:rsidR="00246C46" w:rsidRPr="00C95058" w:rsidRDefault="00246C46" w:rsidP="00FD35B4">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Zhotovitel není oprávněn materiály, </w:t>
      </w:r>
      <w:r w:rsidR="00FD35B4" w:rsidRPr="00C95058">
        <w:rPr>
          <w:b w:val="0"/>
          <w:bCs w:val="0"/>
          <w:smallCaps w:val="0"/>
          <w:lang w:val="cs-CZ"/>
        </w:rPr>
        <w:t>v</w:t>
      </w:r>
      <w:r w:rsidRPr="00C95058">
        <w:rPr>
          <w:b w:val="0"/>
          <w:bCs w:val="0"/>
          <w:smallCaps w:val="0"/>
          <w:lang w:val="cs-CZ"/>
        </w:rPr>
        <w:t xml:space="preserve">ýrobky nebo prvky </w:t>
      </w:r>
      <w:r w:rsidR="00FD35B4" w:rsidRPr="00C95058">
        <w:rPr>
          <w:b w:val="0"/>
          <w:bCs w:val="0"/>
          <w:smallCaps w:val="0"/>
          <w:lang w:val="cs-CZ"/>
        </w:rPr>
        <w:t>t</w:t>
      </w:r>
      <w:r w:rsidRPr="00C95058">
        <w:rPr>
          <w:b w:val="0"/>
          <w:bCs w:val="0"/>
          <w:smallCaps w:val="0"/>
          <w:lang w:val="cs-CZ"/>
        </w:rPr>
        <w:t xml:space="preserve">echnického vybavení zabudovat, dokud </w:t>
      </w:r>
      <w:r w:rsidR="008E3576" w:rsidRPr="00C95058">
        <w:rPr>
          <w:b w:val="0"/>
          <w:bCs w:val="0"/>
          <w:smallCaps w:val="0"/>
          <w:lang w:val="cs-CZ"/>
        </w:rPr>
        <w:t xml:space="preserve">Zástupce </w:t>
      </w:r>
      <w:r w:rsidR="00CC6FA0" w:rsidRPr="00C95058">
        <w:rPr>
          <w:b w:val="0"/>
          <w:bCs w:val="0"/>
          <w:smallCaps w:val="0"/>
          <w:lang w:val="cs-CZ"/>
        </w:rPr>
        <w:t>O</w:t>
      </w:r>
      <w:r w:rsidR="008E3576" w:rsidRPr="00C95058">
        <w:rPr>
          <w:b w:val="0"/>
          <w:bCs w:val="0"/>
          <w:smallCaps w:val="0"/>
          <w:lang w:val="cs-CZ"/>
        </w:rPr>
        <w:t>bjednatele ve věcech technických</w:t>
      </w:r>
      <w:r w:rsidR="008E3576" w:rsidRPr="00C95058" w:rsidDel="008E3576">
        <w:rPr>
          <w:b w:val="0"/>
          <w:bCs w:val="0"/>
          <w:smallCaps w:val="0"/>
          <w:lang w:val="cs-CZ"/>
        </w:rPr>
        <w:t xml:space="preserve"> </w:t>
      </w:r>
      <w:r w:rsidRPr="00C95058">
        <w:rPr>
          <w:b w:val="0"/>
          <w:bCs w:val="0"/>
          <w:smallCaps w:val="0"/>
          <w:lang w:val="cs-CZ"/>
        </w:rPr>
        <w:t>neschválí jejich příslušný vzorek</w:t>
      </w:r>
      <w:r w:rsidR="00DC6AFE" w:rsidRPr="00C95058">
        <w:rPr>
          <w:b w:val="0"/>
          <w:bCs w:val="0"/>
          <w:smallCaps w:val="0"/>
          <w:lang w:val="cs-CZ"/>
        </w:rPr>
        <w:t>, a</w:t>
      </w:r>
      <w:r w:rsidR="009B6D5E" w:rsidRPr="00C95058">
        <w:rPr>
          <w:b w:val="0"/>
          <w:bCs w:val="0"/>
          <w:smallCaps w:val="0"/>
          <w:lang w:val="cs-CZ"/>
        </w:rPr>
        <w:t> </w:t>
      </w:r>
      <w:r w:rsidR="00DC6AFE" w:rsidRPr="00C95058">
        <w:rPr>
          <w:b w:val="0"/>
          <w:bCs w:val="0"/>
          <w:smallCaps w:val="0"/>
          <w:lang w:val="cs-CZ"/>
        </w:rPr>
        <w:t>to</w:t>
      </w:r>
      <w:r w:rsidR="009B6D5E" w:rsidRPr="00C95058">
        <w:rPr>
          <w:b w:val="0"/>
          <w:bCs w:val="0"/>
          <w:smallCaps w:val="0"/>
          <w:lang w:val="cs-CZ"/>
        </w:rPr>
        <w:t> </w:t>
      </w:r>
      <w:r w:rsidR="00DC6AFE" w:rsidRPr="00C95058">
        <w:rPr>
          <w:b w:val="0"/>
          <w:bCs w:val="0"/>
          <w:smallCaps w:val="0"/>
          <w:lang w:val="cs-CZ"/>
        </w:rPr>
        <w:t xml:space="preserve">prostřednictvím protokolu, jehož vzor </w:t>
      </w:r>
      <w:proofErr w:type="gramStart"/>
      <w:r w:rsidR="00DC6AFE" w:rsidRPr="00C95058">
        <w:rPr>
          <w:b w:val="0"/>
          <w:bCs w:val="0"/>
          <w:smallCaps w:val="0"/>
          <w:lang w:val="cs-CZ"/>
        </w:rPr>
        <w:t>tvoří</w:t>
      </w:r>
      <w:proofErr w:type="gramEnd"/>
      <w:r w:rsidR="00DC6AFE" w:rsidRPr="00C95058">
        <w:rPr>
          <w:b w:val="0"/>
          <w:bCs w:val="0"/>
          <w:smallCaps w:val="0"/>
          <w:lang w:val="cs-CZ"/>
        </w:rPr>
        <w:t xml:space="preserve"> </w:t>
      </w:r>
      <w:r w:rsidR="00DC6AFE" w:rsidRPr="00C95058">
        <w:rPr>
          <w:smallCaps w:val="0"/>
          <w:lang w:val="cs-CZ"/>
        </w:rPr>
        <w:t>Přílohu 9</w:t>
      </w:r>
      <w:r w:rsidR="00DC6AFE" w:rsidRPr="00C95058">
        <w:rPr>
          <w:b w:val="0"/>
          <w:bCs w:val="0"/>
          <w:smallCaps w:val="0"/>
          <w:lang w:val="cs-CZ"/>
        </w:rPr>
        <w:t xml:space="preserve"> této Smlouvy</w:t>
      </w:r>
      <w:r w:rsidRPr="00C95058">
        <w:rPr>
          <w:b w:val="0"/>
          <w:bCs w:val="0"/>
          <w:smallCaps w:val="0"/>
          <w:lang w:val="cs-CZ"/>
        </w:rPr>
        <w:t xml:space="preserve">. Zhotovitel ponechá na vlastní odpovědnost schválené vzorky na Staveništi po dobu jejich zabudovávání do Díla pro </w:t>
      </w:r>
      <w:r w:rsidRPr="00C95058">
        <w:rPr>
          <w:b w:val="0"/>
          <w:bCs w:val="0"/>
          <w:smallCaps w:val="0"/>
          <w:lang w:val="cs-CZ"/>
        </w:rPr>
        <w:lastRenderedPageBreak/>
        <w:t xml:space="preserve">srovnání s materiály, </w:t>
      </w:r>
      <w:r w:rsidR="00FD35B4" w:rsidRPr="00C95058">
        <w:rPr>
          <w:b w:val="0"/>
          <w:bCs w:val="0"/>
          <w:smallCaps w:val="0"/>
          <w:lang w:val="cs-CZ"/>
        </w:rPr>
        <w:t>v</w:t>
      </w:r>
      <w:r w:rsidRPr="00C95058">
        <w:rPr>
          <w:b w:val="0"/>
          <w:bCs w:val="0"/>
          <w:smallCaps w:val="0"/>
          <w:lang w:val="cs-CZ"/>
        </w:rPr>
        <w:t xml:space="preserve">ýrobky či prvky </w:t>
      </w:r>
      <w:r w:rsidR="00FD35B4" w:rsidRPr="00C95058">
        <w:rPr>
          <w:b w:val="0"/>
          <w:bCs w:val="0"/>
          <w:smallCaps w:val="0"/>
          <w:lang w:val="cs-CZ"/>
        </w:rPr>
        <w:t>t</w:t>
      </w:r>
      <w:r w:rsidRPr="00C95058">
        <w:rPr>
          <w:b w:val="0"/>
          <w:bCs w:val="0"/>
          <w:smallCaps w:val="0"/>
          <w:lang w:val="cs-CZ"/>
        </w:rPr>
        <w:t>echnického vybavení zabudovávanými při provádění Díla, nebude-li mezi Objednatelem a Zhotovitelem dohodnuto jinak.</w:t>
      </w:r>
    </w:p>
    <w:p w14:paraId="688A4DB1" w14:textId="00F15E2F" w:rsidR="00FD35B4" w:rsidRPr="00C95058" w:rsidRDefault="00246C46" w:rsidP="00FD35B4">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Strany sjednávají, že zabudované materiály, </w:t>
      </w:r>
      <w:r w:rsidR="00FD35B4" w:rsidRPr="00C95058">
        <w:rPr>
          <w:b w:val="0"/>
          <w:bCs w:val="0"/>
          <w:smallCaps w:val="0"/>
          <w:lang w:val="cs-CZ"/>
        </w:rPr>
        <w:t>v</w:t>
      </w:r>
      <w:r w:rsidRPr="00C95058">
        <w:rPr>
          <w:b w:val="0"/>
          <w:bCs w:val="0"/>
          <w:smallCaps w:val="0"/>
          <w:lang w:val="cs-CZ"/>
        </w:rPr>
        <w:t xml:space="preserve">ýrobky i </w:t>
      </w:r>
      <w:r w:rsidR="00FD35B4" w:rsidRPr="00C95058">
        <w:rPr>
          <w:b w:val="0"/>
          <w:bCs w:val="0"/>
          <w:smallCaps w:val="0"/>
          <w:lang w:val="cs-CZ"/>
        </w:rPr>
        <w:t>t</w:t>
      </w:r>
      <w:r w:rsidRPr="00C95058">
        <w:rPr>
          <w:b w:val="0"/>
          <w:bCs w:val="0"/>
          <w:smallCaps w:val="0"/>
          <w:lang w:val="cs-CZ"/>
        </w:rPr>
        <w:t xml:space="preserve">echnické vybavení musí zcela odpovídat schváleným vzorkům. </w:t>
      </w:r>
      <w:r w:rsidR="00FD35B4" w:rsidRPr="00C95058">
        <w:rPr>
          <w:b w:val="0"/>
          <w:bCs w:val="0"/>
          <w:smallCaps w:val="0"/>
          <w:lang w:val="cs-CZ"/>
        </w:rPr>
        <w:t xml:space="preserve">Kontrola nebo jiná činnost </w:t>
      </w:r>
      <w:r w:rsidR="008E3576" w:rsidRPr="00C95058">
        <w:rPr>
          <w:b w:val="0"/>
          <w:bCs w:val="0"/>
          <w:smallCaps w:val="0"/>
          <w:lang w:val="cs-CZ"/>
        </w:rPr>
        <w:t xml:space="preserve">Zástupce </w:t>
      </w:r>
      <w:r w:rsidR="00CC6FA0" w:rsidRPr="00C95058">
        <w:rPr>
          <w:b w:val="0"/>
          <w:bCs w:val="0"/>
          <w:smallCaps w:val="0"/>
          <w:lang w:val="cs-CZ"/>
        </w:rPr>
        <w:t>O</w:t>
      </w:r>
      <w:r w:rsidR="008E3576" w:rsidRPr="00C95058">
        <w:rPr>
          <w:b w:val="0"/>
          <w:bCs w:val="0"/>
          <w:smallCaps w:val="0"/>
          <w:lang w:val="cs-CZ"/>
        </w:rPr>
        <w:t>bjednatele ve věcech technických</w:t>
      </w:r>
      <w:r w:rsidR="008E3576" w:rsidRPr="00C95058" w:rsidDel="008E3576">
        <w:rPr>
          <w:b w:val="0"/>
          <w:bCs w:val="0"/>
          <w:smallCaps w:val="0"/>
          <w:lang w:val="cs-CZ"/>
        </w:rPr>
        <w:t xml:space="preserve"> </w:t>
      </w:r>
      <w:r w:rsidR="00FD35B4" w:rsidRPr="00C95058">
        <w:rPr>
          <w:b w:val="0"/>
          <w:bCs w:val="0"/>
          <w:smallCaps w:val="0"/>
          <w:lang w:val="cs-CZ"/>
        </w:rPr>
        <w:t>nebude považována za schválení materiálů, výrobků nebo prvků technického vybavení, pokud to nebude písemně potvrzeno v rámci protokolu vzorkování s výslovným uvedením následujících údajů:</w:t>
      </w:r>
    </w:p>
    <w:p w14:paraId="4B0061CB" w14:textId="24FE88F5" w:rsidR="00FD35B4" w:rsidRPr="00C95058" w:rsidRDefault="00246C46" w:rsidP="00487FF3">
      <w:pPr>
        <w:pStyle w:val="Clanek11"/>
        <w:widowControl/>
        <w:numPr>
          <w:ilvl w:val="0"/>
          <w:numId w:val="41"/>
        </w:numPr>
        <w:tabs>
          <w:tab w:val="clear" w:pos="2340"/>
        </w:tabs>
        <w:ind w:left="1134" w:hanging="425"/>
        <w:rPr>
          <w:rFonts w:cs="Times New Roman"/>
        </w:rPr>
      </w:pPr>
      <w:r w:rsidRPr="00C95058">
        <w:rPr>
          <w:rFonts w:cs="Times New Roman"/>
        </w:rPr>
        <w:t>datum kontroly</w:t>
      </w:r>
      <w:r w:rsidR="006520A4" w:rsidRPr="00C95058">
        <w:rPr>
          <w:rFonts w:cs="Times New Roman"/>
        </w:rPr>
        <w:t xml:space="preserve"> vzorků;</w:t>
      </w:r>
    </w:p>
    <w:p w14:paraId="332CDFF1" w14:textId="24C40198" w:rsidR="00FD35B4" w:rsidRPr="00C95058" w:rsidRDefault="00246C46" w:rsidP="00487FF3">
      <w:pPr>
        <w:pStyle w:val="Clanek11"/>
        <w:widowControl/>
        <w:numPr>
          <w:ilvl w:val="0"/>
          <w:numId w:val="41"/>
        </w:numPr>
        <w:tabs>
          <w:tab w:val="clear" w:pos="2340"/>
        </w:tabs>
        <w:ind w:left="1134" w:hanging="425"/>
        <w:rPr>
          <w:rFonts w:cs="Times New Roman"/>
        </w:rPr>
      </w:pPr>
      <w:r w:rsidRPr="00C95058">
        <w:rPr>
          <w:rFonts w:cs="Times New Roman"/>
        </w:rPr>
        <w:t xml:space="preserve">popis kontrolovaných materiálů, </w:t>
      </w:r>
      <w:r w:rsidR="006520A4" w:rsidRPr="00C95058">
        <w:rPr>
          <w:rFonts w:cs="Times New Roman"/>
        </w:rPr>
        <w:t>v</w:t>
      </w:r>
      <w:r w:rsidRPr="00C95058">
        <w:rPr>
          <w:rFonts w:cs="Times New Roman"/>
        </w:rPr>
        <w:t xml:space="preserve">ýrobků nebo prvků </w:t>
      </w:r>
      <w:r w:rsidR="006520A4" w:rsidRPr="00C95058">
        <w:rPr>
          <w:rFonts w:cs="Times New Roman"/>
        </w:rPr>
        <w:t>t</w:t>
      </w:r>
      <w:r w:rsidRPr="00C95058">
        <w:rPr>
          <w:rFonts w:cs="Times New Roman"/>
        </w:rPr>
        <w:t>echnického vybavení</w:t>
      </w:r>
      <w:r w:rsidR="006520A4" w:rsidRPr="00C95058">
        <w:rPr>
          <w:rFonts w:cs="Times New Roman"/>
        </w:rPr>
        <w:t>;</w:t>
      </w:r>
    </w:p>
    <w:p w14:paraId="31413655" w14:textId="56D9E42C" w:rsidR="00FD35B4" w:rsidRPr="00C95058" w:rsidRDefault="00246C46" w:rsidP="00487FF3">
      <w:pPr>
        <w:pStyle w:val="Clanek11"/>
        <w:widowControl/>
        <w:numPr>
          <w:ilvl w:val="0"/>
          <w:numId w:val="41"/>
        </w:numPr>
        <w:tabs>
          <w:tab w:val="clear" w:pos="2340"/>
        </w:tabs>
        <w:ind w:left="1134" w:hanging="425"/>
        <w:rPr>
          <w:rFonts w:cs="Times New Roman"/>
        </w:rPr>
      </w:pPr>
      <w:r w:rsidRPr="00C95058">
        <w:rPr>
          <w:rFonts w:cs="Times New Roman"/>
        </w:rPr>
        <w:t>schválené vlastnosti, funkcionality, jakost či provedení</w:t>
      </w:r>
      <w:r w:rsidR="006520A4" w:rsidRPr="00C95058">
        <w:rPr>
          <w:rFonts w:cs="Times New Roman"/>
        </w:rPr>
        <w:t xml:space="preserve"> materiálů, výrobků nebo prvků technického vybavení;</w:t>
      </w:r>
    </w:p>
    <w:p w14:paraId="29D22809" w14:textId="77777777" w:rsidR="00DE4077" w:rsidRPr="00C95058" w:rsidRDefault="00246C46" w:rsidP="00487FF3">
      <w:pPr>
        <w:pStyle w:val="Clanek11"/>
        <w:widowControl/>
        <w:numPr>
          <w:ilvl w:val="0"/>
          <w:numId w:val="41"/>
        </w:numPr>
        <w:tabs>
          <w:tab w:val="clear" w:pos="2340"/>
        </w:tabs>
        <w:ind w:left="1134" w:hanging="425"/>
        <w:rPr>
          <w:rFonts w:cs="Times New Roman"/>
        </w:rPr>
      </w:pPr>
      <w:r w:rsidRPr="00C95058">
        <w:rPr>
          <w:rFonts w:cs="Times New Roman"/>
        </w:rPr>
        <w:t>rozsah a účel schválení</w:t>
      </w:r>
    </w:p>
    <w:p w14:paraId="6EB6C5C6" w14:textId="470850FA" w:rsidR="00246C46" w:rsidRPr="00C95058" w:rsidRDefault="00DE4077" w:rsidP="00487FF3">
      <w:pPr>
        <w:pStyle w:val="Clanek11"/>
        <w:widowControl/>
        <w:numPr>
          <w:ilvl w:val="0"/>
          <w:numId w:val="41"/>
        </w:numPr>
        <w:tabs>
          <w:tab w:val="clear" w:pos="2340"/>
        </w:tabs>
        <w:ind w:left="1134" w:hanging="425"/>
        <w:rPr>
          <w:rFonts w:cs="Times New Roman"/>
        </w:rPr>
      </w:pPr>
      <w:r w:rsidRPr="00C95058">
        <w:rPr>
          <w:rFonts w:cs="Times New Roman"/>
        </w:rPr>
        <w:t>identifikace osob provádějících kontrolu vzorků a jejich podpisy</w:t>
      </w:r>
      <w:r w:rsidR="00246C46" w:rsidRPr="00C95058">
        <w:rPr>
          <w:rFonts w:cs="Times New Roman"/>
        </w:rPr>
        <w:t>.</w:t>
      </w:r>
    </w:p>
    <w:p w14:paraId="47180C16" w14:textId="77777777" w:rsidR="006978CC" w:rsidRPr="00C95058" w:rsidRDefault="0021161A">
      <w:pPr>
        <w:pStyle w:val="Nadpis1"/>
        <w:keepNext w:val="0"/>
        <w:tabs>
          <w:tab w:val="clear" w:pos="709"/>
        </w:tabs>
        <w:spacing w:before="240"/>
        <w:rPr>
          <w:lang w:val="cs-CZ"/>
        </w:rPr>
      </w:pPr>
      <w:bookmarkStart w:id="110" w:name="_Ref17369634"/>
      <w:bookmarkEnd w:id="35"/>
      <w:bookmarkEnd w:id="36"/>
      <w:bookmarkEnd w:id="37"/>
      <w:bookmarkEnd w:id="38"/>
      <w:bookmarkEnd w:id="39"/>
      <w:bookmarkEnd w:id="40"/>
      <w:r w:rsidRPr="00C95058">
        <w:rPr>
          <w:lang w:val="cs-CZ"/>
        </w:rPr>
        <w:t>DOba plnění a harmonogram prací</w:t>
      </w:r>
    </w:p>
    <w:p w14:paraId="00948F66" w14:textId="1A358A46" w:rsidR="006978CC" w:rsidRPr="00C95058" w:rsidRDefault="0021161A">
      <w:pPr>
        <w:pStyle w:val="Nadpis2"/>
        <w:keepNext w:val="0"/>
        <w:spacing w:before="120"/>
        <w:ind w:left="709"/>
        <w:rPr>
          <w:b w:val="0"/>
          <w:smallCaps w:val="0"/>
          <w:lang w:val="cs-CZ"/>
        </w:rPr>
      </w:pPr>
      <w:r w:rsidRPr="00C95058">
        <w:rPr>
          <w:bCs w:val="0"/>
          <w:smallCaps w:val="0"/>
          <w:lang w:val="cs-CZ"/>
        </w:rPr>
        <w:t>Harmonogram</w:t>
      </w:r>
      <w:r w:rsidRPr="00C95058">
        <w:rPr>
          <w:smallCaps w:val="0"/>
          <w:lang w:val="cs-CZ"/>
        </w:rPr>
        <w:t xml:space="preserve"> prací</w:t>
      </w:r>
      <w:bookmarkEnd w:id="110"/>
    </w:p>
    <w:p w14:paraId="5E4DE2A4" w14:textId="2025D476"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Zhotovitel bude provádět Dílo v souladu s Harmonogramem prací, který byl Zhotovitelem předložen v rámci jeho nabídky v Zadávacím řízení</w:t>
      </w:r>
      <w:r w:rsidR="00620B08" w:rsidRPr="00C95058">
        <w:rPr>
          <w:b w:val="0"/>
          <w:bCs w:val="0"/>
          <w:smallCaps w:val="0"/>
          <w:lang w:val="cs-CZ"/>
        </w:rPr>
        <w:t xml:space="preserve">, a který </w:t>
      </w:r>
      <w:proofErr w:type="gramStart"/>
      <w:r w:rsidR="00620B08" w:rsidRPr="00C95058">
        <w:rPr>
          <w:b w:val="0"/>
          <w:bCs w:val="0"/>
          <w:smallCaps w:val="0"/>
          <w:lang w:val="cs-CZ"/>
        </w:rPr>
        <w:t>tvoří</w:t>
      </w:r>
      <w:proofErr w:type="gramEnd"/>
      <w:r w:rsidR="00620B08" w:rsidRPr="00C95058">
        <w:rPr>
          <w:b w:val="0"/>
          <w:bCs w:val="0"/>
          <w:smallCaps w:val="0"/>
          <w:lang w:val="cs-CZ"/>
        </w:rPr>
        <w:t xml:space="preserve"> </w:t>
      </w:r>
      <w:r w:rsidR="00620B08" w:rsidRPr="00C95058">
        <w:rPr>
          <w:bCs w:val="0"/>
          <w:smallCaps w:val="0"/>
          <w:lang w:val="cs-CZ"/>
        </w:rPr>
        <w:t xml:space="preserve">Přílohu 2 </w:t>
      </w:r>
      <w:r w:rsidR="00207419" w:rsidRPr="00C95058">
        <w:rPr>
          <w:b w:val="0"/>
          <w:smallCaps w:val="0"/>
          <w:lang w:val="cs-CZ"/>
        </w:rPr>
        <w:t xml:space="preserve">této </w:t>
      </w:r>
      <w:r w:rsidR="00620B08" w:rsidRPr="00C95058">
        <w:rPr>
          <w:b w:val="0"/>
          <w:smallCaps w:val="0"/>
          <w:lang w:val="cs-CZ"/>
        </w:rPr>
        <w:t>Smlouvy</w:t>
      </w:r>
      <w:r w:rsidRPr="00C95058">
        <w:rPr>
          <w:b w:val="0"/>
          <w:bCs w:val="0"/>
          <w:smallCaps w:val="0"/>
          <w:lang w:val="cs-CZ"/>
        </w:rPr>
        <w:t xml:space="preserve">. Jakákoli další změna Harmonogramu prací </w:t>
      </w:r>
      <w:r w:rsidR="006D36A7" w:rsidRPr="00C95058">
        <w:rPr>
          <w:b w:val="0"/>
          <w:bCs w:val="0"/>
          <w:smallCaps w:val="0"/>
          <w:lang w:val="cs-CZ"/>
        </w:rPr>
        <w:t xml:space="preserve">anebo Přehledu milníků </w:t>
      </w:r>
      <w:r w:rsidRPr="00C95058">
        <w:rPr>
          <w:b w:val="0"/>
          <w:bCs w:val="0"/>
          <w:smallCaps w:val="0"/>
          <w:lang w:val="cs-CZ"/>
        </w:rPr>
        <w:t>je možná jen v případech výslovně stanovených touto Smlouvou, a to formou Změny. Jakákoliv změna Harmonogramu prací musí obsahovat náležitosti požadované Objednatelem pro Harmonogram prací (tj. popis a zobrazení časového rozvrhu prací, činností</w:t>
      </w:r>
      <w:r w:rsidR="00490009" w:rsidRPr="00C95058">
        <w:rPr>
          <w:b w:val="0"/>
          <w:bCs w:val="0"/>
          <w:smallCaps w:val="0"/>
          <w:lang w:val="cs-CZ"/>
        </w:rPr>
        <w:t xml:space="preserve"> </w:t>
      </w:r>
      <w:r w:rsidRPr="00C95058">
        <w:rPr>
          <w:b w:val="0"/>
          <w:bCs w:val="0"/>
          <w:smallCaps w:val="0"/>
          <w:lang w:val="cs-CZ"/>
        </w:rPr>
        <w:t>a</w:t>
      </w:r>
      <w:r w:rsidR="009B6D5E" w:rsidRPr="00C95058">
        <w:rPr>
          <w:b w:val="0"/>
          <w:bCs w:val="0"/>
          <w:smallCaps w:val="0"/>
          <w:lang w:val="cs-CZ"/>
        </w:rPr>
        <w:t> </w:t>
      </w:r>
      <w:r w:rsidRPr="00C95058">
        <w:rPr>
          <w:b w:val="0"/>
          <w:bCs w:val="0"/>
          <w:smallCaps w:val="0"/>
          <w:lang w:val="cs-CZ"/>
        </w:rPr>
        <w:t>termínů apod.).</w:t>
      </w:r>
    </w:p>
    <w:p w14:paraId="6CFC9C52" w14:textId="4B1EEA6A" w:rsidR="006978CC" w:rsidRPr="00C95058" w:rsidRDefault="0021161A">
      <w:pPr>
        <w:pStyle w:val="Nadpis2"/>
        <w:keepNext w:val="0"/>
        <w:spacing w:before="120"/>
        <w:ind w:left="709"/>
        <w:rPr>
          <w:b w:val="0"/>
          <w:bCs w:val="0"/>
          <w:smallCaps w:val="0"/>
          <w:lang w:val="cs-CZ"/>
        </w:rPr>
      </w:pPr>
      <w:bookmarkStart w:id="111" w:name="_Ref19644114"/>
      <w:r w:rsidRPr="00C95058">
        <w:rPr>
          <w:b w:val="0"/>
          <w:bCs w:val="0"/>
          <w:smallCaps w:val="0"/>
          <w:lang w:val="cs-CZ"/>
        </w:rPr>
        <w:t>Objednatel předá Zhotoviteli Staveniště do jednoho (1) měsíce ode dne doručení výzvy Objednatele k zahájení prací ("</w:t>
      </w:r>
      <w:r w:rsidRPr="00C95058">
        <w:rPr>
          <w:bCs w:val="0"/>
          <w:smallCaps w:val="0"/>
          <w:lang w:val="cs-CZ"/>
        </w:rPr>
        <w:t>Výzva k zahájení</w:t>
      </w:r>
      <w:r w:rsidRPr="00C95058">
        <w:rPr>
          <w:b w:val="0"/>
          <w:bCs w:val="0"/>
          <w:smallCaps w:val="0"/>
          <w:lang w:val="cs-CZ"/>
        </w:rPr>
        <w:t xml:space="preserve">"), o čemž obě Strany </w:t>
      </w:r>
      <w:proofErr w:type="gramStart"/>
      <w:r w:rsidRPr="00C95058">
        <w:rPr>
          <w:b w:val="0"/>
          <w:bCs w:val="0"/>
          <w:smallCaps w:val="0"/>
          <w:lang w:val="cs-CZ"/>
        </w:rPr>
        <w:t>podepíší</w:t>
      </w:r>
      <w:proofErr w:type="gramEnd"/>
      <w:r w:rsidRPr="00C95058">
        <w:rPr>
          <w:b w:val="0"/>
          <w:bCs w:val="0"/>
          <w:smallCaps w:val="0"/>
          <w:lang w:val="cs-CZ"/>
        </w:rPr>
        <w:t xml:space="preserve"> předávací protokol a učiní zápis do Stavebního deníku ("</w:t>
      </w:r>
      <w:r w:rsidRPr="00C95058">
        <w:rPr>
          <w:bCs w:val="0"/>
          <w:smallCaps w:val="0"/>
          <w:lang w:val="cs-CZ"/>
        </w:rPr>
        <w:t>Lhůta pro převzetí Staveniště</w:t>
      </w:r>
      <w:r w:rsidR="0025302B" w:rsidRPr="00C95058">
        <w:rPr>
          <w:b w:val="0"/>
          <w:bCs w:val="0"/>
          <w:smallCaps w:val="0"/>
          <w:lang w:val="cs-CZ"/>
        </w:rPr>
        <w:t>"). Nedohodnou</w:t>
      </w:r>
      <w:r w:rsidR="0025302B" w:rsidRPr="00C95058">
        <w:rPr>
          <w:b w:val="0"/>
          <w:bCs w:val="0"/>
          <w:smallCaps w:val="0"/>
          <w:lang w:val="cs-CZ"/>
        </w:rPr>
        <w:noBreakHyphen/>
      </w:r>
      <w:r w:rsidRPr="00C95058">
        <w:rPr>
          <w:b w:val="0"/>
          <w:bCs w:val="0"/>
          <w:smallCaps w:val="0"/>
          <w:lang w:val="cs-CZ"/>
        </w:rPr>
        <w:t xml:space="preserve">li se na konkrétním datu, bude Staveniště předáno v poslední pracovní den jednoměsíční lhůty v 9:00 hodin na Staveništi. Zhotovitel se zavazuje zahájit provádění </w:t>
      </w:r>
      <w:r w:rsidR="003D3BB5" w:rsidRPr="00C95058">
        <w:rPr>
          <w:b w:val="0"/>
          <w:bCs w:val="0"/>
          <w:smallCaps w:val="0"/>
          <w:lang w:val="cs-CZ"/>
        </w:rPr>
        <w:t xml:space="preserve">Díla </w:t>
      </w:r>
      <w:r w:rsidR="00A547C1" w:rsidRPr="00C95058">
        <w:rPr>
          <w:b w:val="0"/>
          <w:bCs w:val="0"/>
          <w:smallCaps w:val="0"/>
          <w:lang w:val="cs-CZ"/>
        </w:rPr>
        <w:t>do třiceti (30) dnů od doručení Výzvy k zahájení ("</w:t>
      </w:r>
      <w:r w:rsidRPr="00C95058">
        <w:rPr>
          <w:smallCaps w:val="0"/>
          <w:lang w:val="cs-CZ"/>
        </w:rPr>
        <w:t>Den zahájení plnění</w:t>
      </w:r>
      <w:r w:rsidR="00A547C1" w:rsidRPr="00C95058">
        <w:rPr>
          <w:b w:val="0"/>
          <w:bCs w:val="0"/>
          <w:smallCaps w:val="0"/>
          <w:lang w:val="cs-CZ"/>
        </w:rPr>
        <w:t>")</w:t>
      </w:r>
      <w:r w:rsidRPr="00C95058">
        <w:rPr>
          <w:b w:val="0"/>
          <w:bCs w:val="0"/>
          <w:smallCaps w:val="0"/>
          <w:lang w:val="cs-CZ"/>
        </w:rPr>
        <w:t xml:space="preserve">. </w:t>
      </w:r>
      <w:r w:rsidR="003D3BB5" w:rsidRPr="00C95058">
        <w:rPr>
          <w:b w:val="0"/>
          <w:bCs w:val="0"/>
          <w:smallCaps w:val="0"/>
          <w:lang w:val="cs-CZ"/>
        </w:rPr>
        <w:t xml:space="preserve">Výzvu k zahájení Objednatel doručí Zhotoviteli po zajištění financování Stavby nejpozději do šesti (6) měsíců ode dne uzavření této Smlouvy, pokud se Objednatel se Zhotovitelem nedohodnou na prodloužení lhůty pro doručení Výzvy k </w:t>
      </w:r>
      <w:proofErr w:type="gramStart"/>
      <w:r w:rsidR="003D3BB5" w:rsidRPr="00C95058">
        <w:rPr>
          <w:b w:val="0"/>
          <w:bCs w:val="0"/>
          <w:smallCaps w:val="0"/>
          <w:lang w:val="cs-CZ"/>
        </w:rPr>
        <w:t>zahájení.</w:t>
      </w:r>
      <w:r w:rsidRPr="00C95058">
        <w:rPr>
          <w:b w:val="0"/>
          <w:bCs w:val="0"/>
          <w:smallCaps w:val="0"/>
          <w:lang w:val="cs-CZ"/>
        </w:rPr>
        <w:t>.</w:t>
      </w:r>
      <w:proofErr w:type="gramEnd"/>
      <w:r w:rsidRPr="00C95058">
        <w:rPr>
          <w:b w:val="0"/>
          <w:bCs w:val="0"/>
          <w:smallCaps w:val="0"/>
          <w:lang w:val="cs-CZ"/>
        </w:rPr>
        <w:t xml:space="preserve"> </w:t>
      </w:r>
      <w:proofErr w:type="gramStart"/>
      <w:r w:rsidRPr="00C95058">
        <w:rPr>
          <w:b w:val="0"/>
          <w:bCs w:val="0"/>
          <w:smallCaps w:val="0"/>
          <w:lang w:val="cs-CZ"/>
        </w:rPr>
        <w:t>Nedoručí</w:t>
      </w:r>
      <w:proofErr w:type="gramEnd"/>
      <w:r w:rsidRPr="00C95058">
        <w:rPr>
          <w:b w:val="0"/>
          <w:bCs w:val="0"/>
          <w:smallCaps w:val="0"/>
          <w:lang w:val="cs-CZ"/>
        </w:rPr>
        <w:t>-li Objednatel Zhotoviteli Výzvu k zahájení v </w:t>
      </w:r>
      <w:r w:rsidR="003D3BB5" w:rsidRPr="00C95058">
        <w:rPr>
          <w:b w:val="0"/>
          <w:bCs w:val="0"/>
          <w:smallCaps w:val="0"/>
          <w:lang w:val="cs-CZ"/>
        </w:rPr>
        <w:t xml:space="preserve">dohodnutém </w:t>
      </w:r>
      <w:r w:rsidRPr="00C95058">
        <w:rPr>
          <w:b w:val="0"/>
          <w:bCs w:val="0"/>
          <w:smallCaps w:val="0"/>
          <w:lang w:val="cs-CZ"/>
        </w:rPr>
        <w:t>termínu, je kterákoli Strana oprávněna od této Smlouvy odstoupit.</w:t>
      </w:r>
      <w:bookmarkEnd w:id="111"/>
    </w:p>
    <w:p w14:paraId="32B74760" w14:textId="2F6B69E7" w:rsidR="007B6A2F" w:rsidRPr="00C95058" w:rsidRDefault="007B6A2F" w:rsidP="007B6A2F">
      <w:pPr>
        <w:pStyle w:val="Nadpis2"/>
        <w:keepNext w:val="0"/>
        <w:spacing w:before="120"/>
        <w:ind w:left="709"/>
        <w:rPr>
          <w:b w:val="0"/>
          <w:smallCaps w:val="0"/>
          <w:lang w:val="cs-CZ"/>
        </w:rPr>
      </w:pPr>
      <w:bookmarkStart w:id="112" w:name="_Ref102670775"/>
      <w:r w:rsidRPr="00C95058">
        <w:rPr>
          <w:bCs w:val="0"/>
          <w:smallCaps w:val="0"/>
          <w:lang w:val="cs-CZ"/>
        </w:rPr>
        <w:t>Přehled milníků</w:t>
      </w:r>
      <w:bookmarkEnd w:id="112"/>
    </w:p>
    <w:p w14:paraId="50B04F12" w14:textId="108E3775" w:rsidR="00CF3630" w:rsidRDefault="007B6A2F" w:rsidP="009071D5">
      <w:pPr>
        <w:pStyle w:val="Normal2"/>
        <w:ind w:left="709"/>
        <w:rPr>
          <w:lang w:val="cs-CZ"/>
        </w:rPr>
      </w:pPr>
      <w:r w:rsidRPr="00C95058">
        <w:rPr>
          <w:lang w:val="cs-CZ"/>
        </w:rPr>
        <w:t xml:space="preserve">Zhotovitel bude provádět Dílo rovněž v souladu s přehledem </w:t>
      </w:r>
      <w:r w:rsidR="009071D5" w:rsidRPr="00C95058">
        <w:rPr>
          <w:lang w:val="cs-CZ"/>
        </w:rPr>
        <w:t>milníků (</w:t>
      </w:r>
      <w:r w:rsidR="00A547C1" w:rsidRPr="00C95058">
        <w:rPr>
          <w:lang w:val="cs-CZ"/>
        </w:rPr>
        <w:t>"</w:t>
      </w:r>
      <w:r w:rsidR="009071D5" w:rsidRPr="002C4E17">
        <w:rPr>
          <w:b/>
          <w:bCs/>
          <w:lang w:val="cs-CZ"/>
        </w:rPr>
        <w:t>Přehled milníků</w:t>
      </w:r>
      <w:r w:rsidR="00A547C1" w:rsidRPr="00C95058">
        <w:rPr>
          <w:iCs/>
          <w:lang w:val="cs-CZ"/>
        </w:rPr>
        <w:t>"</w:t>
      </w:r>
      <w:r w:rsidR="009071D5" w:rsidRPr="00C95058">
        <w:rPr>
          <w:lang w:val="cs-CZ"/>
        </w:rPr>
        <w:t>)</w:t>
      </w:r>
      <w:r w:rsidRPr="00C95058">
        <w:rPr>
          <w:lang w:val="cs-CZ"/>
        </w:rPr>
        <w:t xml:space="preserve">, který </w:t>
      </w:r>
      <w:r w:rsidR="009071D5" w:rsidRPr="00C95058">
        <w:rPr>
          <w:lang w:val="cs-CZ"/>
        </w:rPr>
        <w:t xml:space="preserve">zachycuje stěžejní plnění předmětu Díla (milníky). Termíny jednotlivých milníků se počítají v kalendářních dnech, přičemž běh lhůty počíná od předání Staveniště. </w:t>
      </w:r>
    </w:p>
    <w:tbl>
      <w:tblPr>
        <w:tblStyle w:val="Mkatabulky"/>
        <w:tblW w:w="0" w:type="auto"/>
        <w:tblInd w:w="709" w:type="dxa"/>
        <w:tblLook w:val="04A0" w:firstRow="1" w:lastRow="0" w:firstColumn="1" w:lastColumn="0" w:noHBand="0" w:noVBand="1"/>
      </w:tblPr>
      <w:tblGrid>
        <w:gridCol w:w="1696"/>
        <w:gridCol w:w="4678"/>
        <w:gridCol w:w="1977"/>
      </w:tblGrid>
      <w:tr w:rsidR="00346A32" w14:paraId="6A1D4957" w14:textId="77777777" w:rsidTr="002C4E17">
        <w:tc>
          <w:tcPr>
            <w:tcW w:w="1696" w:type="dxa"/>
            <w:shd w:val="clear" w:color="auto" w:fill="BFBFBF" w:themeFill="background1" w:themeFillShade="BF"/>
          </w:tcPr>
          <w:p w14:paraId="2228005E" w14:textId="4ABC7775" w:rsidR="003E5530" w:rsidRPr="002C4E17" w:rsidRDefault="003E5530" w:rsidP="009071D5">
            <w:pPr>
              <w:pStyle w:val="Normal2"/>
              <w:ind w:left="0"/>
              <w:rPr>
                <w:b/>
                <w:bCs/>
                <w:lang w:val="cs-CZ"/>
              </w:rPr>
            </w:pPr>
            <w:r w:rsidRPr="002C4E17">
              <w:rPr>
                <w:b/>
                <w:bCs/>
                <w:lang w:val="cs-CZ"/>
              </w:rPr>
              <w:t>Číslo milníku</w:t>
            </w:r>
          </w:p>
        </w:tc>
        <w:tc>
          <w:tcPr>
            <w:tcW w:w="4678" w:type="dxa"/>
            <w:shd w:val="clear" w:color="auto" w:fill="BFBFBF" w:themeFill="background1" w:themeFillShade="BF"/>
          </w:tcPr>
          <w:p w14:paraId="73A2E066" w14:textId="106B5A15" w:rsidR="003E5530" w:rsidRPr="002C4E17" w:rsidRDefault="003E5530" w:rsidP="009071D5">
            <w:pPr>
              <w:pStyle w:val="Normal2"/>
              <w:ind w:left="0"/>
              <w:rPr>
                <w:b/>
                <w:bCs/>
                <w:lang w:val="cs-CZ"/>
              </w:rPr>
            </w:pPr>
            <w:r w:rsidRPr="002C4E17">
              <w:rPr>
                <w:b/>
                <w:bCs/>
                <w:lang w:val="cs-CZ"/>
              </w:rPr>
              <w:t>Obsah prací</w:t>
            </w:r>
            <w:r w:rsidR="005320C0" w:rsidRPr="002C4E17">
              <w:rPr>
                <w:b/>
                <w:bCs/>
                <w:lang w:val="cs-CZ"/>
              </w:rPr>
              <w:t xml:space="preserve"> v milníku</w:t>
            </w:r>
          </w:p>
        </w:tc>
        <w:tc>
          <w:tcPr>
            <w:tcW w:w="1977" w:type="dxa"/>
            <w:shd w:val="clear" w:color="auto" w:fill="BFBFBF" w:themeFill="background1" w:themeFillShade="BF"/>
          </w:tcPr>
          <w:p w14:paraId="4A87A97B" w14:textId="3182F1B0" w:rsidR="003E5530" w:rsidRPr="002C4E17" w:rsidRDefault="00346A32" w:rsidP="002C4E17">
            <w:pPr>
              <w:pStyle w:val="Normal2"/>
              <w:ind w:left="0"/>
              <w:jc w:val="left"/>
              <w:rPr>
                <w:b/>
                <w:bCs/>
                <w:lang w:val="cs-CZ"/>
              </w:rPr>
            </w:pPr>
            <w:r w:rsidRPr="002C4E17">
              <w:rPr>
                <w:b/>
                <w:bCs/>
                <w:lang w:val="cs-CZ"/>
              </w:rPr>
              <w:t>P</w:t>
            </w:r>
            <w:r w:rsidR="003E5530" w:rsidRPr="002C4E17">
              <w:rPr>
                <w:b/>
                <w:bCs/>
                <w:lang w:val="cs-CZ"/>
              </w:rPr>
              <w:t>očet dnů od předání Staveniště</w:t>
            </w:r>
          </w:p>
        </w:tc>
      </w:tr>
      <w:tr w:rsidR="00346A32" w14:paraId="01B935AA" w14:textId="77777777" w:rsidTr="002C4E17">
        <w:tc>
          <w:tcPr>
            <w:tcW w:w="1696" w:type="dxa"/>
          </w:tcPr>
          <w:p w14:paraId="5F65291B" w14:textId="038BB287" w:rsidR="003E5530" w:rsidRDefault="005320C0" w:rsidP="009071D5">
            <w:pPr>
              <w:pStyle w:val="Normal2"/>
              <w:ind w:left="0"/>
              <w:rPr>
                <w:lang w:val="cs-CZ"/>
              </w:rPr>
            </w:pPr>
            <w:r w:rsidRPr="00C95058">
              <w:rPr>
                <w:b/>
                <w:bCs/>
                <w:lang w:val="cs-CZ"/>
              </w:rPr>
              <w:t>Milník č.1</w:t>
            </w:r>
          </w:p>
        </w:tc>
        <w:tc>
          <w:tcPr>
            <w:tcW w:w="4678" w:type="dxa"/>
          </w:tcPr>
          <w:p w14:paraId="46E6DE47" w14:textId="1F2431F2" w:rsidR="003E5530" w:rsidRDefault="005320C0" w:rsidP="002C4E17">
            <w:pPr>
              <w:pStyle w:val="Normal2"/>
              <w:ind w:left="0"/>
              <w:jc w:val="left"/>
              <w:rPr>
                <w:lang w:val="cs-CZ"/>
              </w:rPr>
            </w:pPr>
            <w:r w:rsidRPr="00C95058">
              <w:rPr>
                <w:lang w:val="cs-CZ"/>
              </w:rPr>
              <w:t xml:space="preserve">příprava staveniště, pasportizace, odvezení prvků k restaurování  </w:t>
            </w:r>
          </w:p>
        </w:tc>
        <w:tc>
          <w:tcPr>
            <w:tcW w:w="1977" w:type="dxa"/>
          </w:tcPr>
          <w:p w14:paraId="21EA3218" w14:textId="5B246BE0" w:rsidR="003E5530" w:rsidRDefault="005320C0" w:rsidP="009071D5">
            <w:pPr>
              <w:pStyle w:val="Normal2"/>
              <w:ind w:left="0"/>
              <w:rPr>
                <w:lang w:val="cs-CZ"/>
              </w:rPr>
            </w:pPr>
            <w:r w:rsidRPr="00C95058">
              <w:rPr>
                <w:b/>
                <w:bCs/>
                <w:lang w:val="cs-CZ"/>
              </w:rPr>
              <w:t>28 dnů</w:t>
            </w:r>
          </w:p>
        </w:tc>
      </w:tr>
      <w:tr w:rsidR="00346A32" w14:paraId="35948181" w14:textId="77777777" w:rsidTr="002C4E17">
        <w:tc>
          <w:tcPr>
            <w:tcW w:w="1696" w:type="dxa"/>
          </w:tcPr>
          <w:p w14:paraId="35ECF5F8" w14:textId="6D03C113" w:rsidR="003E5530" w:rsidRDefault="005320C0" w:rsidP="009071D5">
            <w:pPr>
              <w:pStyle w:val="Normal2"/>
              <w:ind w:left="0"/>
              <w:rPr>
                <w:lang w:val="cs-CZ"/>
              </w:rPr>
            </w:pPr>
            <w:r w:rsidRPr="00C95058">
              <w:rPr>
                <w:b/>
                <w:bCs/>
                <w:lang w:val="cs-CZ"/>
              </w:rPr>
              <w:t>Milník č.2</w:t>
            </w:r>
          </w:p>
        </w:tc>
        <w:tc>
          <w:tcPr>
            <w:tcW w:w="4678" w:type="dxa"/>
          </w:tcPr>
          <w:p w14:paraId="5EA4F4E6" w14:textId="3C0D6CCF" w:rsidR="003E5530" w:rsidRDefault="005320C0" w:rsidP="002C4E17">
            <w:pPr>
              <w:pStyle w:val="Normal2"/>
              <w:ind w:left="0"/>
              <w:jc w:val="left"/>
              <w:rPr>
                <w:lang w:val="cs-CZ"/>
              </w:rPr>
            </w:pPr>
            <w:r w:rsidRPr="00C95058">
              <w:rPr>
                <w:lang w:val="cs-CZ"/>
              </w:rPr>
              <w:t>bourání a výkopové práce</w:t>
            </w:r>
          </w:p>
        </w:tc>
        <w:tc>
          <w:tcPr>
            <w:tcW w:w="1977" w:type="dxa"/>
          </w:tcPr>
          <w:p w14:paraId="7953F22B" w14:textId="6BB38198" w:rsidR="003E5530" w:rsidRDefault="005320C0" w:rsidP="009071D5">
            <w:pPr>
              <w:pStyle w:val="Normal2"/>
              <w:ind w:left="0"/>
              <w:rPr>
                <w:lang w:val="cs-CZ"/>
              </w:rPr>
            </w:pPr>
            <w:r w:rsidRPr="00C95058">
              <w:rPr>
                <w:b/>
                <w:bCs/>
                <w:lang w:val="cs-CZ"/>
              </w:rPr>
              <w:t>155</w:t>
            </w:r>
            <w:r>
              <w:rPr>
                <w:b/>
                <w:bCs/>
                <w:lang w:val="cs-CZ"/>
              </w:rPr>
              <w:t xml:space="preserve"> </w:t>
            </w:r>
            <w:r w:rsidRPr="00C95058">
              <w:rPr>
                <w:b/>
                <w:bCs/>
                <w:lang w:val="cs-CZ"/>
              </w:rPr>
              <w:t>dnů</w:t>
            </w:r>
          </w:p>
        </w:tc>
      </w:tr>
      <w:tr w:rsidR="00346A32" w14:paraId="144E7F5F" w14:textId="77777777" w:rsidTr="002C4E17">
        <w:tc>
          <w:tcPr>
            <w:tcW w:w="1696" w:type="dxa"/>
          </w:tcPr>
          <w:p w14:paraId="1E7300F4" w14:textId="0F0FBE20" w:rsidR="003E5530" w:rsidRDefault="005320C0" w:rsidP="009071D5">
            <w:pPr>
              <w:pStyle w:val="Normal2"/>
              <w:ind w:left="0"/>
              <w:rPr>
                <w:lang w:val="cs-CZ"/>
              </w:rPr>
            </w:pPr>
            <w:r w:rsidRPr="00C95058">
              <w:rPr>
                <w:b/>
                <w:bCs/>
                <w:lang w:val="cs-CZ"/>
              </w:rPr>
              <w:t>Milník č.3</w:t>
            </w:r>
          </w:p>
        </w:tc>
        <w:tc>
          <w:tcPr>
            <w:tcW w:w="4678" w:type="dxa"/>
          </w:tcPr>
          <w:p w14:paraId="3CF855BA" w14:textId="4AD502C4" w:rsidR="003E5530" w:rsidRDefault="005320C0" w:rsidP="002C4E17">
            <w:pPr>
              <w:pStyle w:val="Normal2"/>
              <w:ind w:left="0"/>
              <w:jc w:val="left"/>
              <w:rPr>
                <w:lang w:val="cs-CZ"/>
              </w:rPr>
            </w:pPr>
            <w:r w:rsidRPr="005320C0">
              <w:rPr>
                <w:lang w:val="cs-CZ"/>
              </w:rPr>
              <w:t>zakládání a monolity ve dvoře 47, přípojky (ZTI a ELE přeložky), retenční nádrže</w:t>
            </w:r>
          </w:p>
        </w:tc>
        <w:tc>
          <w:tcPr>
            <w:tcW w:w="1977" w:type="dxa"/>
          </w:tcPr>
          <w:p w14:paraId="1DFD862E" w14:textId="50126CEB" w:rsidR="003E5530" w:rsidRDefault="005320C0" w:rsidP="009071D5">
            <w:pPr>
              <w:pStyle w:val="Normal2"/>
              <w:ind w:left="0"/>
              <w:rPr>
                <w:lang w:val="cs-CZ"/>
              </w:rPr>
            </w:pPr>
            <w:r w:rsidRPr="00C95058">
              <w:rPr>
                <w:b/>
                <w:bCs/>
                <w:lang w:val="cs-CZ"/>
              </w:rPr>
              <w:t>240</w:t>
            </w:r>
            <w:r>
              <w:rPr>
                <w:b/>
                <w:bCs/>
                <w:lang w:val="cs-CZ"/>
              </w:rPr>
              <w:t xml:space="preserve"> </w:t>
            </w:r>
            <w:r w:rsidRPr="00C95058">
              <w:rPr>
                <w:b/>
                <w:bCs/>
                <w:lang w:val="cs-CZ"/>
              </w:rPr>
              <w:t>dnů</w:t>
            </w:r>
          </w:p>
        </w:tc>
      </w:tr>
      <w:tr w:rsidR="00346A32" w14:paraId="5DB24DEF" w14:textId="77777777" w:rsidTr="002C4E17">
        <w:tc>
          <w:tcPr>
            <w:tcW w:w="1696" w:type="dxa"/>
          </w:tcPr>
          <w:p w14:paraId="10059FD7" w14:textId="2F5179C1" w:rsidR="003E5530" w:rsidRDefault="005320C0" w:rsidP="009071D5">
            <w:pPr>
              <w:pStyle w:val="Normal2"/>
              <w:ind w:left="0"/>
              <w:rPr>
                <w:lang w:val="cs-CZ"/>
              </w:rPr>
            </w:pPr>
            <w:r w:rsidRPr="00C95058">
              <w:rPr>
                <w:b/>
                <w:bCs/>
                <w:lang w:val="cs-CZ"/>
              </w:rPr>
              <w:t>Milník č.4</w:t>
            </w:r>
          </w:p>
        </w:tc>
        <w:tc>
          <w:tcPr>
            <w:tcW w:w="4678" w:type="dxa"/>
          </w:tcPr>
          <w:p w14:paraId="42D1B0E7" w14:textId="5A55349F" w:rsidR="003E5530" w:rsidRDefault="005320C0" w:rsidP="002C4E17">
            <w:pPr>
              <w:pStyle w:val="Normal2"/>
              <w:ind w:left="0"/>
              <w:jc w:val="left"/>
              <w:rPr>
                <w:lang w:val="cs-CZ"/>
              </w:rPr>
            </w:pPr>
            <w:r w:rsidRPr="00C95058">
              <w:rPr>
                <w:lang w:val="cs-CZ"/>
              </w:rPr>
              <w:t>nosné konstrukce</w:t>
            </w:r>
          </w:p>
        </w:tc>
        <w:tc>
          <w:tcPr>
            <w:tcW w:w="1977" w:type="dxa"/>
          </w:tcPr>
          <w:p w14:paraId="017C77CC" w14:textId="2FE4F64B" w:rsidR="003E5530" w:rsidRDefault="005320C0" w:rsidP="009071D5">
            <w:pPr>
              <w:pStyle w:val="Normal2"/>
              <w:ind w:left="0"/>
              <w:rPr>
                <w:lang w:val="cs-CZ"/>
              </w:rPr>
            </w:pPr>
            <w:r w:rsidRPr="00C95058">
              <w:rPr>
                <w:b/>
                <w:bCs/>
                <w:lang w:val="cs-CZ"/>
              </w:rPr>
              <w:t>480</w:t>
            </w:r>
            <w:r>
              <w:rPr>
                <w:b/>
                <w:bCs/>
                <w:lang w:val="cs-CZ"/>
              </w:rPr>
              <w:t xml:space="preserve"> </w:t>
            </w:r>
            <w:r w:rsidRPr="00C95058">
              <w:rPr>
                <w:b/>
                <w:bCs/>
                <w:lang w:val="cs-CZ"/>
              </w:rPr>
              <w:t>dnů</w:t>
            </w:r>
          </w:p>
        </w:tc>
      </w:tr>
      <w:tr w:rsidR="00346A32" w14:paraId="4D555CB4" w14:textId="77777777" w:rsidTr="002C4E17">
        <w:tc>
          <w:tcPr>
            <w:tcW w:w="1696" w:type="dxa"/>
          </w:tcPr>
          <w:p w14:paraId="3BB6C2CC" w14:textId="3DE51865" w:rsidR="003E5530" w:rsidRDefault="005320C0" w:rsidP="009071D5">
            <w:pPr>
              <w:pStyle w:val="Normal2"/>
              <w:ind w:left="0"/>
              <w:rPr>
                <w:lang w:val="cs-CZ"/>
              </w:rPr>
            </w:pPr>
            <w:r w:rsidRPr="00C95058">
              <w:rPr>
                <w:b/>
                <w:bCs/>
                <w:lang w:val="cs-CZ"/>
              </w:rPr>
              <w:t>Milník č.5</w:t>
            </w:r>
          </w:p>
        </w:tc>
        <w:tc>
          <w:tcPr>
            <w:tcW w:w="4678" w:type="dxa"/>
          </w:tcPr>
          <w:p w14:paraId="6D5BE948" w14:textId="3812A79D" w:rsidR="003E5530" w:rsidRDefault="005320C0" w:rsidP="002C4E17">
            <w:pPr>
              <w:pStyle w:val="Normal2"/>
              <w:ind w:left="0"/>
              <w:jc w:val="left"/>
              <w:rPr>
                <w:lang w:val="cs-CZ"/>
              </w:rPr>
            </w:pPr>
            <w:r w:rsidRPr="00C95058">
              <w:rPr>
                <w:lang w:val="cs-CZ"/>
              </w:rPr>
              <w:t xml:space="preserve">hrubé rozvody, sanace, příčky, přesun trafostanice  </w:t>
            </w:r>
          </w:p>
        </w:tc>
        <w:tc>
          <w:tcPr>
            <w:tcW w:w="1977" w:type="dxa"/>
          </w:tcPr>
          <w:p w14:paraId="7A115727" w14:textId="648A2F06" w:rsidR="003E5530" w:rsidRDefault="005320C0" w:rsidP="009071D5">
            <w:pPr>
              <w:pStyle w:val="Normal2"/>
              <w:ind w:left="0"/>
              <w:rPr>
                <w:lang w:val="cs-CZ"/>
              </w:rPr>
            </w:pPr>
            <w:r w:rsidRPr="00C95058">
              <w:rPr>
                <w:b/>
                <w:bCs/>
                <w:lang w:val="cs-CZ"/>
              </w:rPr>
              <w:t>525</w:t>
            </w:r>
            <w:r>
              <w:rPr>
                <w:b/>
                <w:bCs/>
                <w:lang w:val="cs-CZ"/>
              </w:rPr>
              <w:t xml:space="preserve"> </w:t>
            </w:r>
            <w:r w:rsidRPr="00C95058">
              <w:rPr>
                <w:b/>
                <w:bCs/>
                <w:lang w:val="cs-CZ"/>
              </w:rPr>
              <w:t>dnů</w:t>
            </w:r>
          </w:p>
        </w:tc>
      </w:tr>
      <w:tr w:rsidR="00346A32" w14:paraId="095502D1" w14:textId="77777777" w:rsidTr="002C4E17">
        <w:tc>
          <w:tcPr>
            <w:tcW w:w="1696" w:type="dxa"/>
          </w:tcPr>
          <w:p w14:paraId="4B884D80" w14:textId="65439A66" w:rsidR="003E5530" w:rsidRDefault="005320C0" w:rsidP="009071D5">
            <w:pPr>
              <w:pStyle w:val="Normal2"/>
              <w:ind w:left="0"/>
              <w:rPr>
                <w:lang w:val="cs-CZ"/>
              </w:rPr>
            </w:pPr>
            <w:r w:rsidRPr="00C95058">
              <w:rPr>
                <w:b/>
                <w:bCs/>
                <w:lang w:val="cs-CZ"/>
              </w:rPr>
              <w:lastRenderedPageBreak/>
              <w:t>Milník č.6</w:t>
            </w:r>
          </w:p>
        </w:tc>
        <w:tc>
          <w:tcPr>
            <w:tcW w:w="4678" w:type="dxa"/>
          </w:tcPr>
          <w:p w14:paraId="4711F6C6" w14:textId="37122A90" w:rsidR="003E5530" w:rsidRDefault="005320C0" w:rsidP="002C4E17">
            <w:pPr>
              <w:pStyle w:val="Normal2"/>
              <w:ind w:left="0"/>
              <w:jc w:val="left"/>
              <w:rPr>
                <w:lang w:val="cs-CZ"/>
              </w:rPr>
            </w:pPr>
            <w:r w:rsidRPr="00C95058">
              <w:rPr>
                <w:lang w:val="cs-CZ"/>
              </w:rPr>
              <w:t>zámečnické, klempířské a truhlářské výrobky, omítky, hrubé podlahy</w:t>
            </w:r>
          </w:p>
        </w:tc>
        <w:tc>
          <w:tcPr>
            <w:tcW w:w="1977" w:type="dxa"/>
          </w:tcPr>
          <w:p w14:paraId="1734EA84" w14:textId="34912955" w:rsidR="003E5530" w:rsidRDefault="005320C0" w:rsidP="009071D5">
            <w:pPr>
              <w:pStyle w:val="Normal2"/>
              <w:ind w:left="0"/>
              <w:rPr>
                <w:lang w:val="cs-CZ"/>
              </w:rPr>
            </w:pPr>
            <w:r w:rsidRPr="00C95058">
              <w:rPr>
                <w:b/>
                <w:bCs/>
                <w:lang w:val="cs-CZ"/>
              </w:rPr>
              <w:t>730dnů</w:t>
            </w:r>
          </w:p>
        </w:tc>
      </w:tr>
      <w:tr w:rsidR="00346A32" w14:paraId="22F41105" w14:textId="77777777" w:rsidTr="002C4E17">
        <w:tc>
          <w:tcPr>
            <w:tcW w:w="1696" w:type="dxa"/>
          </w:tcPr>
          <w:p w14:paraId="28400DB6" w14:textId="396384EA" w:rsidR="003E5530" w:rsidRDefault="005320C0" w:rsidP="009071D5">
            <w:pPr>
              <w:pStyle w:val="Normal2"/>
              <w:ind w:left="0"/>
              <w:rPr>
                <w:lang w:val="cs-CZ"/>
              </w:rPr>
            </w:pPr>
            <w:r w:rsidRPr="00C95058">
              <w:rPr>
                <w:b/>
                <w:bCs/>
                <w:lang w:val="cs-CZ"/>
              </w:rPr>
              <w:t>Milník č.7</w:t>
            </w:r>
          </w:p>
        </w:tc>
        <w:tc>
          <w:tcPr>
            <w:tcW w:w="4678" w:type="dxa"/>
          </w:tcPr>
          <w:p w14:paraId="3C5AC8B3" w14:textId="7C6525E4" w:rsidR="003E5530" w:rsidRDefault="005320C0" w:rsidP="002C4E17">
            <w:pPr>
              <w:pStyle w:val="Normal2"/>
              <w:ind w:left="0"/>
              <w:jc w:val="left"/>
              <w:rPr>
                <w:lang w:val="cs-CZ"/>
              </w:rPr>
            </w:pPr>
            <w:r w:rsidRPr="00C95058">
              <w:rPr>
                <w:lang w:val="cs-CZ"/>
              </w:rPr>
              <w:t>obklady, dlažby, malby, kompletace TZB (koncové elementy)</w:t>
            </w:r>
          </w:p>
        </w:tc>
        <w:tc>
          <w:tcPr>
            <w:tcW w:w="1977" w:type="dxa"/>
          </w:tcPr>
          <w:p w14:paraId="01D23CBE" w14:textId="37591E66" w:rsidR="003E5530" w:rsidRDefault="005320C0" w:rsidP="009071D5">
            <w:pPr>
              <w:pStyle w:val="Normal2"/>
              <w:ind w:left="0"/>
              <w:rPr>
                <w:lang w:val="cs-CZ"/>
              </w:rPr>
            </w:pPr>
            <w:r w:rsidRPr="00C95058">
              <w:rPr>
                <w:b/>
                <w:bCs/>
                <w:lang w:val="cs-CZ"/>
              </w:rPr>
              <w:t>790dnů</w:t>
            </w:r>
          </w:p>
        </w:tc>
      </w:tr>
      <w:tr w:rsidR="00346A32" w14:paraId="445B79A8" w14:textId="77777777" w:rsidTr="002C4E17">
        <w:tc>
          <w:tcPr>
            <w:tcW w:w="1696" w:type="dxa"/>
          </w:tcPr>
          <w:p w14:paraId="2BBAC143" w14:textId="6E97A027" w:rsidR="005320C0" w:rsidRPr="00C95058" w:rsidRDefault="005320C0" w:rsidP="009071D5">
            <w:pPr>
              <w:pStyle w:val="Normal2"/>
              <w:ind w:left="0"/>
              <w:rPr>
                <w:b/>
                <w:bCs/>
                <w:lang w:val="cs-CZ"/>
              </w:rPr>
            </w:pPr>
            <w:r w:rsidRPr="00C95058">
              <w:rPr>
                <w:b/>
                <w:bCs/>
                <w:lang w:val="cs-CZ"/>
              </w:rPr>
              <w:t>Milník č.8</w:t>
            </w:r>
          </w:p>
        </w:tc>
        <w:tc>
          <w:tcPr>
            <w:tcW w:w="4678" w:type="dxa"/>
          </w:tcPr>
          <w:p w14:paraId="3694F544" w14:textId="53047398" w:rsidR="005320C0" w:rsidRPr="00C95058" w:rsidRDefault="00346A32" w:rsidP="002C4E17">
            <w:pPr>
              <w:pStyle w:val="Normal2"/>
              <w:ind w:left="0"/>
              <w:jc w:val="left"/>
              <w:rPr>
                <w:lang w:val="cs-CZ"/>
              </w:rPr>
            </w:pPr>
            <w:r w:rsidRPr="00C95058">
              <w:rPr>
                <w:lang w:val="cs-CZ"/>
              </w:rPr>
              <w:t>restaurátorské práce, podlahové krytiny</w:t>
            </w:r>
          </w:p>
        </w:tc>
        <w:tc>
          <w:tcPr>
            <w:tcW w:w="1977" w:type="dxa"/>
          </w:tcPr>
          <w:p w14:paraId="0B9207F3" w14:textId="7F249633" w:rsidR="005320C0" w:rsidRPr="00C95058" w:rsidRDefault="00346A32" w:rsidP="009071D5">
            <w:pPr>
              <w:pStyle w:val="Normal2"/>
              <w:ind w:left="0"/>
              <w:rPr>
                <w:b/>
                <w:bCs/>
                <w:lang w:val="cs-CZ"/>
              </w:rPr>
            </w:pPr>
            <w:r w:rsidRPr="00C95058">
              <w:rPr>
                <w:b/>
                <w:bCs/>
                <w:lang w:val="cs-CZ"/>
              </w:rPr>
              <w:t>910dnů</w:t>
            </w:r>
          </w:p>
        </w:tc>
      </w:tr>
      <w:tr w:rsidR="00346A32" w14:paraId="449F2CB5" w14:textId="77777777" w:rsidTr="002C4E17">
        <w:tc>
          <w:tcPr>
            <w:tcW w:w="1696" w:type="dxa"/>
          </w:tcPr>
          <w:p w14:paraId="64866142" w14:textId="659D41AC" w:rsidR="005320C0" w:rsidRPr="00C95058" w:rsidRDefault="005320C0" w:rsidP="009071D5">
            <w:pPr>
              <w:pStyle w:val="Normal2"/>
              <w:ind w:left="0"/>
              <w:rPr>
                <w:b/>
                <w:bCs/>
                <w:lang w:val="cs-CZ"/>
              </w:rPr>
            </w:pPr>
            <w:r w:rsidRPr="00C95058">
              <w:rPr>
                <w:b/>
                <w:bCs/>
                <w:lang w:val="cs-CZ"/>
              </w:rPr>
              <w:t>Milník č.9</w:t>
            </w:r>
          </w:p>
        </w:tc>
        <w:tc>
          <w:tcPr>
            <w:tcW w:w="4678" w:type="dxa"/>
          </w:tcPr>
          <w:p w14:paraId="124E03A9" w14:textId="56328998" w:rsidR="005320C0" w:rsidRPr="00C95058" w:rsidRDefault="005320C0" w:rsidP="002C4E17">
            <w:pPr>
              <w:pStyle w:val="Normal2"/>
              <w:ind w:left="0"/>
              <w:jc w:val="left"/>
              <w:rPr>
                <w:lang w:val="cs-CZ"/>
              </w:rPr>
            </w:pPr>
            <w:r w:rsidRPr="00C95058">
              <w:rPr>
                <w:lang w:val="cs-CZ"/>
              </w:rPr>
              <w:t xml:space="preserve">interiérové dveře, interiér, sadové úpravy, úklid  </w:t>
            </w:r>
          </w:p>
        </w:tc>
        <w:tc>
          <w:tcPr>
            <w:tcW w:w="1977" w:type="dxa"/>
          </w:tcPr>
          <w:p w14:paraId="55EF2656" w14:textId="272C2F97" w:rsidR="005320C0" w:rsidRPr="00C95058" w:rsidRDefault="00346A32" w:rsidP="009071D5">
            <w:pPr>
              <w:pStyle w:val="Normal2"/>
              <w:ind w:left="0"/>
              <w:rPr>
                <w:b/>
                <w:bCs/>
                <w:lang w:val="cs-CZ"/>
              </w:rPr>
            </w:pPr>
            <w:r w:rsidRPr="00C95058">
              <w:rPr>
                <w:b/>
                <w:bCs/>
                <w:lang w:val="cs-CZ"/>
              </w:rPr>
              <w:t>1030</w:t>
            </w:r>
            <w:r>
              <w:rPr>
                <w:b/>
                <w:bCs/>
                <w:lang w:val="cs-CZ"/>
              </w:rPr>
              <w:t xml:space="preserve"> </w:t>
            </w:r>
            <w:r w:rsidRPr="00C95058">
              <w:rPr>
                <w:b/>
                <w:bCs/>
                <w:lang w:val="cs-CZ"/>
              </w:rPr>
              <w:t>dnů</w:t>
            </w:r>
          </w:p>
        </w:tc>
      </w:tr>
      <w:tr w:rsidR="00346A32" w14:paraId="56627D06" w14:textId="77777777" w:rsidTr="002C4E17">
        <w:tc>
          <w:tcPr>
            <w:tcW w:w="1696" w:type="dxa"/>
          </w:tcPr>
          <w:p w14:paraId="2916619C" w14:textId="644324EB" w:rsidR="005320C0" w:rsidRPr="00C95058" w:rsidRDefault="005320C0" w:rsidP="009071D5">
            <w:pPr>
              <w:pStyle w:val="Normal2"/>
              <w:ind w:left="0"/>
              <w:rPr>
                <w:b/>
                <w:bCs/>
                <w:lang w:val="cs-CZ"/>
              </w:rPr>
            </w:pPr>
            <w:r w:rsidRPr="00C95058">
              <w:rPr>
                <w:b/>
                <w:bCs/>
                <w:lang w:val="cs-CZ"/>
              </w:rPr>
              <w:t>Milník č.10</w:t>
            </w:r>
          </w:p>
        </w:tc>
        <w:tc>
          <w:tcPr>
            <w:tcW w:w="4678" w:type="dxa"/>
          </w:tcPr>
          <w:p w14:paraId="5AAB6FDE" w14:textId="1394AE7B" w:rsidR="005320C0" w:rsidRPr="00C95058" w:rsidRDefault="005320C0" w:rsidP="002C4E17">
            <w:pPr>
              <w:pStyle w:val="Normal2"/>
              <w:ind w:left="0"/>
              <w:jc w:val="left"/>
              <w:rPr>
                <w:lang w:val="cs-CZ"/>
              </w:rPr>
            </w:pPr>
            <w:r>
              <w:rPr>
                <w:lang w:val="cs-CZ"/>
              </w:rPr>
              <w:t xml:space="preserve">vestavěný </w:t>
            </w:r>
            <w:r w:rsidRPr="00C95058">
              <w:rPr>
                <w:lang w:val="cs-CZ"/>
              </w:rPr>
              <w:t>mobiliář, pravomocné kolaudační souhlas, respektive rozhodnutí</w:t>
            </w:r>
          </w:p>
        </w:tc>
        <w:tc>
          <w:tcPr>
            <w:tcW w:w="1977" w:type="dxa"/>
          </w:tcPr>
          <w:p w14:paraId="7DEF7B73" w14:textId="3E72E17F" w:rsidR="005320C0" w:rsidRPr="00C95058" w:rsidRDefault="00346A32" w:rsidP="009071D5">
            <w:pPr>
              <w:pStyle w:val="Normal2"/>
              <w:ind w:left="0"/>
              <w:rPr>
                <w:b/>
                <w:bCs/>
                <w:lang w:val="cs-CZ"/>
              </w:rPr>
            </w:pPr>
            <w:r w:rsidRPr="00C95058">
              <w:rPr>
                <w:b/>
                <w:bCs/>
                <w:lang w:val="cs-CZ"/>
              </w:rPr>
              <w:t>1095</w:t>
            </w:r>
            <w:r>
              <w:rPr>
                <w:b/>
                <w:bCs/>
                <w:lang w:val="cs-CZ"/>
              </w:rPr>
              <w:t xml:space="preserve"> </w:t>
            </w:r>
            <w:r w:rsidRPr="00C95058">
              <w:rPr>
                <w:b/>
                <w:bCs/>
                <w:lang w:val="cs-CZ"/>
              </w:rPr>
              <w:t>dnů</w:t>
            </w:r>
          </w:p>
        </w:tc>
      </w:tr>
      <w:tr w:rsidR="00346A32" w14:paraId="10491AE0" w14:textId="77777777" w:rsidTr="002C4E17">
        <w:tc>
          <w:tcPr>
            <w:tcW w:w="1696" w:type="dxa"/>
          </w:tcPr>
          <w:p w14:paraId="3B9F4DC5" w14:textId="5541B475" w:rsidR="005320C0" w:rsidRPr="00C95058" w:rsidRDefault="005320C0" w:rsidP="009071D5">
            <w:pPr>
              <w:pStyle w:val="Normal2"/>
              <w:ind w:left="0"/>
              <w:rPr>
                <w:b/>
                <w:bCs/>
                <w:lang w:val="cs-CZ"/>
              </w:rPr>
            </w:pPr>
            <w:r w:rsidRPr="00C95058">
              <w:rPr>
                <w:b/>
                <w:bCs/>
                <w:lang w:val="cs-CZ"/>
              </w:rPr>
              <w:t>Milník č. 11</w:t>
            </w:r>
          </w:p>
        </w:tc>
        <w:tc>
          <w:tcPr>
            <w:tcW w:w="4678" w:type="dxa"/>
          </w:tcPr>
          <w:p w14:paraId="69774419" w14:textId="23ACDDDA" w:rsidR="005320C0" w:rsidRPr="00C95058" w:rsidRDefault="005320C0" w:rsidP="002C4E17">
            <w:pPr>
              <w:pStyle w:val="Normal2"/>
              <w:ind w:left="0"/>
              <w:jc w:val="left"/>
              <w:rPr>
                <w:lang w:val="cs-CZ"/>
              </w:rPr>
            </w:pPr>
            <w:r w:rsidRPr="00C95058">
              <w:rPr>
                <w:lang w:val="cs-CZ"/>
              </w:rPr>
              <w:t>Lhůta pro předání Díla</w:t>
            </w:r>
          </w:p>
        </w:tc>
        <w:tc>
          <w:tcPr>
            <w:tcW w:w="1977" w:type="dxa"/>
          </w:tcPr>
          <w:p w14:paraId="1F7C6281" w14:textId="75903D2B" w:rsidR="005320C0" w:rsidRPr="00C95058" w:rsidRDefault="005320C0" w:rsidP="009071D5">
            <w:pPr>
              <w:pStyle w:val="Normal2"/>
              <w:ind w:left="0"/>
              <w:rPr>
                <w:b/>
                <w:bCs/>
                <w:lang w:val="cs-CZ"/>
              </w:rPr>
            </w:pPr>
            <w:r w:rsidRPr="00C95058">
              <w:rPr>
                <w:b/>
                <w:bCs/>
                <w:lang w:val="cs-CZ"/>
              </w:rPr>
              <w:t>1095 dnů</w:t>
            </w:r>
          </w:p>
        </w:tc>
      </w:tr>
      <w:tr w:rsidR="00346A32" w14:paraId="7EF795D1" w14:textId="77777777" w:rsidTr="002C4E17">
        <w:tc>
          <w:tcPr>
            <w:tcW w:w="1696" w:type="dxa"/>
          </w:tcPr>
          <w:p w14:paraId="62824EAE" w14:textId="78E5BBD8" w:rsidR="005320C0" w:rsidRPr="00C95058" w:rsidRDefault="005320C0" w:rsidP="009071D5">
            <w:pPr>
              <w:pStyle w:val="Normal2"/>
              <w:ind w:left="0"/>
              <w:rPr>
                <w:b/>
                <w:bCs/>
                <w:lang w:val="cs-CZ"/>
              </w:rPr>
            </w:pPr>
            <w:r w:rsidRPr="00C95058">
              <w:rPr>
                <w:b/>
                <w:bCs/>
                <w:lang w:val="cs-CZ"/>
              </w:rPr>
              <w:t>Milník č. 12</w:t>
            </w:r>
          </w:p>
        </w:tc>
        <w:tc>
          <w:tcPr>
            <w:tcW w:w="4678" w:type="dxa"/>
          </w:tcPr>
          <w:p w14:paraId="3C11569C" w14:textId="12378432" w:rsidR="005320C0" w:rsidRPr="00C95058" w:rsidRDefault="005320C0" w:rsidP="002C4E17">
            <w:pPr>
              <w:pStyle w:val="Normal2"/>
              <w:ind w:left="0"/>
              <w:jc w:val="left"/>
              <w:rPr>
                <w:lang w:val="cs-CZ"/>
              </w:rPr>
            </w:pPr>
            <w:r w:rsidRPr="00C95058">
              <w:rPr>
                <w:lang w:val="cs-CZ"/>
              </w:rPr>
              <w:t>Lhůta pro úplné dokončení</w:t>
            </w:r>
          </w:p>
        </w:tc>
        <w:tc>
          <w:tcPr>
            <w:tcW w:w="1977" w:type="dxa"/>
          </w:tcPr>
          <w:p w14:paraId="003470A6" w14:textId="02C91AD5" w:rsidR="005320C0" w:rsidRPr="00C95058" w:rsidRDefault="005320C0" w:rsidP="009071D5">
            <w:pPr>
              <w:pStyle w:val="Normal2"/>
              <w:ind w:left="0"/>
              <w:rPr>
                <w:b/>
                <w:bCs/>
                <w:lang w:val="cs-CZ"/>
              </w:rPr>
            </w:pPr>
            <w:r w:rsidRPr="00C95058">
              <w:rPr>
                <w:b/>
                <w:bCs/>
                <w:lang w:val="cs-CZ"/>
              </w:rPr>
              <w:t>1125 dnů</w:t>
            </w:r>
          </w:p>
        </w:tc>
      </w:tr>
    </w:tbl>
    <w:p w14:paraId="3205ECED" w14:textId="59631A97" w:rsidR="006978CC" w:rsidRPr="00C95058" w:rsidRDefault="0021161A">
      <w:pPr>
        <w:pStyle w:val="Nadpis2"/>
        <w:keepNext w:val="0"/>
        <w:spacing w:before="120"/>
        <w:ind w:left="709"/>
        <w:rPr>
          <w:b w:val="0"/>
          <w:bCs w:val="0"/>
          <w:smallCaps w:val="0"/>
          <w:lang w:val="cs-CZ"/>
        </w:rPr>
      </w:pPr>
      <w:bookmarkStart w:id="113" w:name="_Ref19549161"/>
      <w:r w:rsidRPr="00C95058">
        <w:rPr>
          <w:b w:val="0"/>
          <w:bCs w:val="0"/>
          <w:smallCaps w:val="0"/>
          <w:lang w:val="cs-CZ"/>
        </w:rPr>
        <w:t xml:space="preserve">Zhotovitel se zavazuje </w:t>
      </w:r>
      <w:r w:rsidR="001011DE" w:rsidRPr="00C95058">
        <w:rPr>
          <w:b w:val="0"/>
          <w:bCs w:val="0"/>
          <w:smallCaps w:val="0"/>
          <w:lang w:val="cs-CZ"/>
        </w:rPr>
        <w:t xml:space="preserve">provádět a </w:t>
      </w:r>
      <w:r w:rsidRPr="00C95058">
        <w:rPr>
          <w:b w:val="0"/>
          <w:bCs w:val="0"/>
          <w:smallCaps w:val="0"/>
          <w:lang w:val="cs-CZ"/>
        </w:rPr>
        <w:t xml:space="preserve">dokončit jednotlivé části </w:t>
      </w:r>
      <w:proofErr w:type="gramStart"/>
      <w:r w:rsidRPr="00C95058">
        <w:rPr>
          <w:b w:val="0"/>
          <w:bCs w:val="0"/>
          <w:smallCaps w:val="0"/>
          <w:lang w:val="cs-CZ"/>
        </w:rPr>
        <w:t xml:space="preserve">Díla </w:t>
      </w:r>
      <w:r w:rsidR="001011DE" w:rsidRPr="00C95058">
        <w:rPr>
          <w:b w:val="0"/>
          <w:bCs w:val="0"/>
          <w:smallCaps w:val="0"/>
          <w:lang w:val="cs-CZ"/>
        </w:rPr>
        <w:t> dle</w:t>
      </w:r>
      <w:proofErr w:type="gramEnd"/>
      <w:r w:rsidR="001011DE" w:rsidRPr="00C95058">
        <w:rPr>
          <w:b w:val="0"/>
          <w:bCs w:val="0"/>
          <w:smallCaps w:val="0"/>
          <w:lang w:val="cs-CZ"/>
        </w:rPr>
        <w:t xml:space="preserve"> </w:t>
      </w:r>
      <w:r w:rsidR="005504E7" w:rsidRPr="00C95058">
        <w:rPr>
          <w:b w:val="0"/>
          <w:bCs w:val="0"/>
          <w:smallCaps w:val="0"/>
          <w:lang w:val="cs-CZ"/>
        </w:rPr>
        <w:t xml:space="preserve">dílčích </w:t>
      </w:r>
      <w:r w:rsidR="001011DE" w:rsidRPr="00C95058">
        <w:rPr>
          <w:b w:val="0"/>
          <w:bCs w:val="0"/>
          <w:smallCaps w:val="0"/>
          <w:lang w:val="cs-CZ"/>
        </w:rPr>
        <w:t xml:space="preserve">milníků </w:t>
      </w:r>
      <w:r w:rsidRPr="00C95058">
        <w:rPr>
          <w:b w:val="0"/>
          <w:bCs w:val="0"/>
          <w:smallCaps w:val="0"/>
          <w:lang w:val="cs-CZ"/>
        </w:rPr>
        <w:t>stanovených v </w:t>
      </w:r>
      <w:bookmarkStart w:id="114" w:name="_Hlk76198335"/>
      <w:r w:rsidR="006D5E24" w:rsidRPr="00C95058">
        <w:rPr>
          <w:b w:val="0"/>
          <w:bCs w:val="0"/>
          <w:smallCaps w:val="0"/>
          <w:lang w:val="cs-CZ"/>
        </w:rPr>
        <w:t>Přehledu milníků</w:t>
      </w:r>
      <w:bookmarkEnd w:id="114"/>
      <w:r w:rsidR="00C47430" w:rsidRPr="00C95058">
        <w:rPr>
          <w:b w:val="0"/>
          <w:bCs w:val="0"/>
          <w:smallCaps w:val="0"/>
          <w:lang w:val="cs-CZ"/>
        </w:rPr>
        <w:t xml:space="preserve"> </w:t>
      </w:r>
      <w:r w:rsidRPr="00C95058">
        <w:rPr>
          <w:b w:val="0"/>
          <w:bCs w:val="0"/>
          <w:smallCaps w:val="0"/>
          <w:lang w:val="cs-CZ"/>
        </w:rPr>
        <w:t>tak, aby bylo celé Dílo úplně dokončeno ve Lhůtě pro úplné dokončení.</w:t>
      </w:r>
      <w:bookmarkEnd w:id="113"/>
      <w:r w:rsidRPr="00C95058">
        <w:rPr>
          <w:b w:val="0"/>
          <w:bCs w:val="0"/>
          <w:smallCaps w:val="0"/>
          <w:lang w:val="cs-CZ"/>
        </w:rPr>
        <w:t xml:space="preserve"> </w:t>
      </w:r>
    </w:p>
    <w:p w14:paraId="625EEA46" w14:textId="51E76769" w:rsidR="006978CC" w:rsidRPr="00C95058" w:rsidRDefault="0021161A">
      <w:pPr>
        <w:pStyle w:val="Nadpis2"/>
        <w:keepNext w:val="0"/>
        <w:spacing w:before="120"/>
        <w:ind w:left="709"/>
        <w:rPr>
          <w:b w:val="0"/>
          <w:bCs w:val="0"/>
          <w:smallCaps w:val="0"/>
          <w:lang w:val="cs-CZ"/>
        </w:rPr>
      </w:pPr>
      <w:r w:rsidRPr="00C95058">
        <w:rPr>
          <w:b w:val="0"/>
          <w:bCs w:val="0"/>
          <w:smallCaps w:val="0"/>
          <w:lang w:val="cs-CZ"/>
        </w:rPr>
        <w:t xml:space="preserve">Zhotovitel se zavazuje dodržet při provádění všech Prací, které jsou předmětem této Smlouvy, Lhůtu pro úplné dokončení, Lhůtu pro </w:t>
      </w:r>
      <w:r w:rsidR="001C2647" w:rsidRPr="00C95058">
        <w:rPr>
          <w:b w:val="0"/>
          <w:bCs w:val="0"/>
          <w:smallCaps w:val="0"/>
          <w:lang w:val="cs-CZ"/>
        </w:rPr>
        <w:t>předání Díla</w:t>
      </w:r>
      <w:r w:rsidRPr="00C95058">
        <w:rPr>
          <w:b w:val="0"/>
          <w:bCs w:val="0"/>
          <w:smallCaps w:val="0"/>
          <w:lang w:val="cs-CZ"/>
        </w:rPr>
        <w:t>, jakož i další dílčí milníky stanovené v </w:t>
      </w:r>
      <w:r w:rsidR="00AA3AAA" w:rsidRPr="00C95058">
        <w:rPr>
          <w:b w:val="0"/>
          <w:bCs w:val="0"/>
          <w:smallCaps w:val="0"/>
          <w:lang w:val="cs-CZ"/>
        </w:rPr>
        <w:t>Přehledu milníků</w:t>
      </w:r>
      <w:r w:rsidR="00652533" w:rsidRPr="00C95058">
        <w:rPr>
          <w:b w:val="0"/>
          <w:bCs w:val="0"/>
          <w:smallCaps w:val="0"/>
          <w:lang w:val="cs-CZ"/>
        </w:rPr>
        <w:t>.</w:t>
      </w:r>
      <w:r w:rsidRPr="00C95058">
        <w:rPr>
          <w:b w:val="0"/>
          <w:bCs w:val="0"/>
          <w:smallCaps w:val="0"/>
          <w:lang w:val="cs-CZ"/>
        </w:rPr>
        <w:t xml:space="preserve"> Dílčí milník</w:t>
      </w:r>
      <w:ins w:id="115" w:author="H&amp;P" w:date="2022-09-30T13:36:00Z">
        <w:r w:rsidR="00084C34">
          <w:rPr>
            <w:b w:val="0"/>
            <w:bCs w:val="0"/>
            <w:smallCaps w:val="0"/>
            <w:lang w:val="cs-CZ"/>
          </w:rPr>
          <w:t xml:space="preserve"> </w:t>
        </w:r>
        <w:r w:rsidR="00084C34" w:rsidRPr="00084C34">
          <w:rPr>
            <w:b w:val="0"/>
            <w:bCs w:val="0"/>
            <w:smallCaps w:val="0"/>
            <w:lang w:val="cs-CZ"/>
          </w:rPr>
          <w:t>(č. 1 až 10)</w:t>
        </w:r>
      </w:ins>
      <w:r w:rsidRPr="00C95058">
        <w:rPr>
          <w:b w:val="0"/>
          <w:bCs w:val="0"/>
          <w:smallCaps w:val="0"/>
          <w:lang w:val="cs-CZ"/>
        </w:rPr>
        <w:t xml:space="preserve"> se považuje za splněný při dokončení příslušné části Díla bez vad a nedodělků</w:t>
      </w:r>
      <w:ins w:id="116" w:author="H&amp;P" w:date="2022-09-30T13:37:00Z">
        <w:r w:rsidR="00084C34" w:rsidRPr="00084C34">
          <w:rPr>
            <w:b w:val="0"/>
            <w:bCs w:val="0"/>
            <w:smallCaps w:val="0"/>
            <w:lang w:val="cs-CZ"/>
          </w:rPr>
          <w:t>, které samy o sobě nebo ve svém souhrnu brání provádění dalších Prací. Seznam těchto vad a nedodělků, které samy o sobě nebo ve svém souhrnu nebrání provádění dalších Prací bude uveden včetně dohodnutého termínu jejich odstranění v dílčím zjišťovacím protokolu, který bude potvrzen TDS</w:t>
        </w:r>
        <w:r w:rsidR="00084C34">
          <w:rPr>
            <w:b w:val="0"/>
            <w:bCs w:val="0"/>
            <w:smallCaps w:val="0"/>
            <w:lang w:val="cs-CZ"/>
          </w:rPr>
          <w:t xml:space="preserve">. </w:t>
        </w:r>
      </w:ins>
      <w:del w:id="117" w:author="H&amp;P" w:date="2022-09-30T13:37:00Z">
        <w:r w:rsidRPr="00C95058" w:rsidDel="00084C34">
          <w:rPr>
            <w:b w:val="0"/>
            <w:bCs w:val="0"/>
            <w:smallCaps w:val="0"/>
            <w:lang w:val="cs-CZ"/>
          </w:rPr>
          <w:delText xml:space="preserve"> potvrzeném </w:delText>
        </w:r>
        <w:r w:rsidR="00655D91" w:rsidRPr="00C95058" w:rsidDel="00084C34">
          <w:rPr>
            <w:b w:val="0"/>
            <w:bCs w:val="0"/>
            <w:smallCaps w:val="0"/>
            <w:lang w:val="cs-CZ"/>
          </w:rPr>
          <w:delText>TDS</w:delText>
        </w:r>
        <w:r w:rsidR="005920D5" w:rsidRPr="00C95058" w:rsidDel="00084C34">
          <w:rPr>
            <w:b w:val="0"/>
            <w:bCs w:val="0"/>
            <w:smallCaps w:val="0"/>
            <w:lang w:val="cs-CZ"/>
          </w:rPr>
          <w:delText xml:space="preserve"> </w:delText>
        </w:r>
        <w:r w:rsidRPr="00C95058" w:rsidDel="00084C34">
          <w:rPr>
            <w:b w:val="0"/>
            <w:bCs w:val="0"/>
            <w:smallCaps w:val="0"/>
            <w:lang w:val="cs-CZ"/>
          </w:rPr>
          <w:delText>v dílčím zjišťovacím protokolu.</w:delText>
        </w:r>
      </w:del>
      <w:r w:rsidRPr="00C95058">
        <w:rPr>
          <w:b w:val="0"/>
          <w:bCs w:val="0"/>
          <w:smallCaps w:val="0"/>
          <w:lang w:val="cs-CZ"/>
        </w:rPr>
        <w:t xml:space="preserve"> </w:t>
      </w:r>
    </w:p>
    <w:p w14:paraId="6E4E64CE" w14:textId="10A3DEEA" w:rsidR="006978CC" w:rsidRPr="00C95058" w:rsidRDefault="0021161A">
      <w:pPr>
        <w:pStyle w:val="Nadpis2"/>
        <w:keepNext w:val="0"/>
        <w:spacing w:before="120"/>
        <w:ind w:left="709"/>
        <w:rPr>
          <w:b w:val="0"/>
          <w:bCs w:val="0"/>
          <w:smallCaps w:val="0"/>
          <w:lang w:val="cs-CZ"/>
        </w:rPr>
      </w:pPr>
      <w:r w:rsidRPr="00C95058">
        <w:rPr>
          <w:b w:val="0"/>
          <w:bCs w:val="0"/>
          <w:smallCaps w:val="0"/>
          <w:lang w:val="cs-CZ"/>
        </w:rPr>
        <w:t>Dílo</w:t>
      </w:r>
      <w:r w:rsidR="0058441E" w:rsidRPr="00C95058">
        <w:rPr>
          <w:b w:val="0"/>
          <w:bCs w:val="0"/>
          <w:smallCaps w:val="0"/>
          <w:lang w:val="cs-CZ"/>
        </w:rPr>
        <w:t xml:space="preserve"> musí být</w:t>
      </w:r>
      <w:r w:rsidRPr="00C95058">
        <w:rPr>
          <w:b w:val="0"/>
          <w:bCs w:val="0"/>
          <w:smallCaps w:val="0"/>
          <w:lang w:val="cs-CZ"/>
        </w:rPr>
        <w:t xml:space="preserve"> dokončeno ve stavu způsobilém k předání a převzetí Objednatelem dle článku </w:t>
      </w:r>
      <w:r w:rsidRPr="00C95058">
        <w:rPr>
          <w:b w:val="0"/>
          <w:bCs w:val="0"/>
          <w:smallCaps w:val="0"/>
          <w:lang w:val="cs-CZ"/>
        </w:rPr>
        <w:fldChar w:fldCharType="begin"/>
      </w:r>
      <w:r w:rsidRPr="00C95058">
        <w:rPr>
          <w:b w:val="0"/>
          <w:bCs w:val="0"/>
          <w:smallCaps w:val="0"/>
          <w:lang w:val="cs-CZ"/>
        </w:rPr>
        <w:instrText xml:space="preserve"> REF _Ref462260706 \r \h </w:instrText>
      </w:r>
      <w:r w:rsidR="00983D15" w:rsidRP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14.1</w:t>
      </w:r>
      <w:r w:rsidRPr="00C95058">
        <w:rPr>
          <w:b w:val="0"/>
          <w:bCs w:val="0"/>
          <w:smallCaps w:val="0"/>
          <w:lang w:val="cs-CZ"/>
        </w:rPr>
        <w:fldChar w:fldCharType="end"/>
      </w:r>
      <w:r w:rsidRPr="00C95058">
        <w:rPr>
          <w:b w:val="0"/>
          <w:bCs w:val="0"/>
          <w:smallCaps w:val="0"/>
          <w:lang w:val="cs-CZ"/>
        </w:rPr>
        <w:t xml:space="preserve"> </w:t>
      </w:r>
      <w:r w:rsidR="00740155" w:rsidRPr="00C95058">
        <w:rPr>
          <w:b w:val="0"/>
          <w:bCs w:val="0"/>
          <w:smallCaps w:val="0"/>
          <w:lang w:val="cs-CZ"/>
        </w:rPr>
        <w:t xml:space="preserve">této Smlouvy </w:t>
      </w:r>
      <w:r w:rsidRPr="00C95058">
        <w:rPr>
          <w:b w:val="0"/>
          <w:bCs w:val="0"/>
          <w:smallCaps w:val="0"/>
          <w:lang w:val="cs-CZ"/>
        </w:rPr>
        <w:t>nejpozději ve Lhůtě pro </w:t>
      </w:r>
      <w:r w:rsidR="001C2647" w:rsidRPr="00C95058">
        <w:rPr>
          <w:b w:val="0"/>
          <w:bCs w:val="0"/>
          <w:smallCaps w:val="0"/>
          <w:lang w:val="cs-CZ"/>
        </w:rPr>
        <w:t>předání Díla</w:t>
      </w:r>
      <w:r w:rsidR="001849E9" w:rsidRPr="00C95058">
        <w:rPr>
          <w:b w:val="0"/>
          <w:bCs w:val="0"/>
          <w:smallCaps w:val="0"/>
          <w:lang w:val="cs-CZ"/>
        </w:rPr>
        <w:t>. Dílo smí v této fázi vykazovat pou</w:t>
      </w:r>
      <w:r w:rsidR="00BF242C" w:rsidRPr="00C95058">
        <w:rPr>
          <w:b w:val="0"/>
          <w:bCs w:val="0"/>
          <w:smallCaps w:val="0"/>
          <w:lang w:val="cs-CZ"/>
        </w:rPr>
        <w:t>z</w:t>
      </w:r>
      <w:r w:rsidR="001849E9" w:rsidRPr="00C95058">
        <w:rPr>
          <w:b w:val="0"/>
          <w:bCs w:val="0"/>
          <w:smallCaps w:val="0"/>
          <w:lang w:val="cs-CZ"/>
        </w:rPr>
        <w:t xml:space="preserve">e ojedinělé </w:t>
      </w:r>
      <w:r w:rsidR="00607AB7" w:rsidRPr="00C95058">
        <w:rPr>
          <w:b w:val="0"/>
          <w:bCs w:val="0"/>
          <w:smallCaps w:val="0"/>
          <w:lang w:val="cs-CZ"/>
        </w:rPr>
        <w:t>a drobné vady a nedodělky, které ani ve svém sou</w:t>
      </w:r>
      <w:r w:rsidR="001F1788" w:rsidRPr="00C95058">
        <w:rPr>
          <w:b w:val="0"/>
          <w:bCs w:val="0"/>
          <w:smallCaps w:val="0"/>
          <w:lang w:val="cs-CZ"/>
        </w:rPr>
        <w:t>hrnu nebrání užívání Díla</w:t>
      </w:r>
      <w:r w:rsidRPr="00C95058">
        <w:rPr>
          <w:b w:val="0"/>
          <w:bCs w:val="0"/>
          <w:smallCaps w:val="0"/>
          <w:lang w:val="cs-CZ"/>
        </w:rPr>
        <w:t xml:space="preserve">. </w:t>
      </w:r>
    </w:p>
    <w:p w14:paraId="13174837" w14:textId="79AB7785" w:rsidR="006978CC" w:rsidRDefault="0021161A" w:rsidP="00F559EC">
      <w:pPr>
        <w:pStyle w:val="Nadpis2"/>
        <w:keepNext w:val="0"/>
        <w:numPr>
          <w:ilvl w:val="0"/>
          <w:numId w:val="0"/>
        </w:numPr>
        <w:spacing w:before="120"/>
        <w:ind w:left="709"/>
        <w:rPr>
          <w:b w:val="0"/>
          <w:bCs w:val="0"/>
          <w:smallCaps w:val="0"/>
          <w:lang w:val="cs-CZ"/>
        </w:rPr>
      </w:pPr>
      <w:r w:rsidRPr="00C95058">
        <w:rPr>
          <w:b w:val="0"/>
          <w:bCs w:val="0"/>
          <w:smallCaps w:val="0"/>
          <w:lang w:val="cs-CZ"/>
        </w:rPr>
        <w:t>Úplné dokončení Díla, včetně dokončení všech nedokončených prací, splnění podmínek uvedených v povolení zkušebního provozu nebo povolení předčasného užívání, budou-li vydány, a odstranění všech vad uvedených v </w:t>
      </w:r>
      <w:r w:rsidR="00B81718" w:rsidRPr="00C95058">
        <w:rPr>
          <w:b w:val="0"/>
          <w:bCs w:val="0"/>
          <w:smallCaps w:val="0"/>
          <w:lang w:val="cs-CZ"/>
        </w:rPr>
        <w:t xml:space="preserve">Protokolu o předání a převzetí díla </w:t>
      </w:r>
      <w:proofErr w:type="spellStart"/>
      <w:r w:rsidR="00B81718" w:rsidRPr="00C95058">
        <w:rPr>
          <w:b w:val="0"/>
          <w:bCs w:val="0"/>
          <w:smallCaps w:val="0"/>
          <w:lang w:val="cs-CZ"/>
        </w:rPr>
        <w:t>Díla</w:t>
      </w:r>
      <w:proofErr w:type="spellEnd"/>
      <w:r w:rsidRPr="00C95058">
        <w:rPr>
          <w:b w:val="0"/>
          <w:bCs w:val="0"/>
          <w:smallCaps w:val="0"/>
          <w:lang w:val="cs-CZ"/>
        </w:rPr>
        <w:t xml:space="preserve"> nebo uvedených v kolaudačním souhlasu či protokolu o závěrečné kontrolní prohlídce Stavby, musí být provedeno nejpozději ve Lhůtě pro úplné dokončení. </w:t>
      </w:r>
    </w:p>
    <w:p w14:paraId="3328B5D8" w14:textId="77777777" w:rsidR="00A00A57" w:rsidRDefault="00A00A57" w:rsidP="00A00A57">
      <w:pPr>
        <w:pStyle w:val="Nadpis2"/>
        <w:keepNext w:val="0"/>
        <w:spacing w:before="120"/>
        <w:ind w:left="709"/>
        <w:rPr>
          <w:b w:val="0"/>
          <w:smallCaps w:val="0"/>
          <w:lang w:val="cs-CZ"/>
        </w:rPr>
      </w:pPr>
      <w:bookmarkStart w:id="118" w:name="_Ref106787749"/>
      <w:r w:rsidRPr="009C32D2">
        <w:rPr>
          <w:b w:val="0"/>
          <w:smallCaps w:val="0"/>
          <w:lang w:val="cs-CZ"/>
        </w:rPr>
        <w:t>Zhotovitel</w:t>
      </w:r>
      <w:r w:rsidRPr="008539F0">
        <w:rPr>
          <w:b w:val="0"/>
          <w:smallCaps w:val="0"/>
          <w:lang w:val="cs-CZ"/>
        </w:rPr>
        <w:t xml:space="preserve"> </w:t>
      </w:r>
      <w:proofErr w:type="gramStart"/>
      <w:r w:rsidRPr="008539F0">
        <w:rPr>
          <w:b w:val="0"/>
          <w:smallCaps w:val="0"/>
          <w:lang w:val="cs-CZ"/>
        </w:rPr>
        <w:t>předloží</w:t>
      </w:r>
      <w:proofErr w:type="gramEnd"/>
      <w:r w:rsidRPr="008539F0">
        <w:rPr>
          <w:b w:val="0"/>
          <w:smallCaps w:val="0"/>
          <w:lang w:val="cs-CZ"/>
        </w:rPr>
        <w:t xml:space="preserve"> </w:t>
      </w:r>
      <w:r w:rsidRPr="009C32D2">
        <w:rPr>
          <w:b w:val="0"/>
          <w:smallCaps w:val="0"/>
          <w:lang w:val="cs-CZ"/>
        </w:rPr>
        <w:t xml:space="preserve">k odsouhlasení Objednateli a současně </w:t>
      </w:r>
      <w:r w:rsidRPr="008539F0">
        <w:rPr>
          <w:b w:val="0"/>
          <w:smallCaps w:val="0"/>
          <w:lang w:val="cs-CZ"/>
        </w:rPr>
        <w:t>TDS</w:t>
      </w:r>
      <w:r w:rsidRPr="009C32D2">
        <w:rPr>
          <w:b w:val="0"/>
          <w:smallCaps w:val="0"/>
          <w:lang w:val="cs-CZ"/>
        </w:rPr>
        <w:t xml:space="preserve"> ve lhůtě jednoho (1) měsíce od podpisu této Smlouvy </w:t>
      </w:r>
      <w:r w:rsidRPr="008539F0">
        <w:rPr>
          <w:b w:val="0"/>
          <w:smallCaps w:val="0"/>
          <w:lang w:val="cs-CZ"/>
        </w:rPr>
        <w:t xml:space="preserve">návrh </w:t>
      </w:r>
      <w:r w:rsidRPr="009C32D2">
        <w:rPr>
          <w:b w:val="0"/>
          <w:smallCaps w:val="0"/>
          <w:lang w:val="cs-CZ"/>
        </w:rPr>
        <w:t xml:space="preserve">podrobného </w:t>
      </w:r>
      <w:r>
        <w:rPr>
          <w:b w:val="0"/>
          <w:smallCaps w:val="0"/>
          <w:lang w:val="cs-CZ"/>
        </w:rPr>
        <w:t xml:space="preserve">prováděcího </w:t>
      </w:r>
      <w:proofErr w:type="spellStart"/>
      <w:r>
        <w:rPr>
          <w:b w:val="0"/>
          <w:smallCaps w:val="0"/>
          <w:lang w:val="cs-CZ"/>
        </w:rPr>
        <w:t>harmogramu</w:t>
      </w:r>
      <w:proofErr w:type="spellEnd"/>
      <w:r>
        <w:rPr>
          <w:b w:val="0"/>
          <w:smallCaps w:val="0"/>
          <w:lang w:val="cs-CZ"/>
        </w:rPr>
        <w:t xml:space="preserve">, který bude vycházet ze lhůt Harmonogramu prací a Přehledu milníků, a který bude detailně upravovat časový postup prací dle Projektové dokumentace. </w:t>
      </w:r>
      <w:r w:rsidRPr="008539F0">
        <w:rPr>
          <w:b w:val="0"/>
          <w:smallCaps w:val="0"/>
          <w:lang w:val="cs-CZ"/>
        </w:rPr>
        <w:t xml:space="preserve">Pokud Objednatel tento </w:t>
      </w:r>
      <w:r>
        <w:rPr>
          <w:b w:val="0"/>
          <w:smallCaps w:val="0"/>
          <w:lang w:val="cs-CZ"/>
        </w:rPr>
        <w:t xml:space="preserve">prováděcí </w:t>
      </w:r>
      <w:r w:rsidRPr="008539F0">
        <w:rPr>
          <w:b w:val="0"/>
          <w:smallCaps w:val="0"/>
          <w:lang w:val="cs-CZ"/>
        </w:rPr>
        <w:t>harmonogram Objednatel neschválí, je Zhotovitel povinen jej do sedmi (7) dnů přepracovat dle pokynů Objednatele a</w:t>
      </w:r>
      <w:r>
        <w:rPr>
          <w:b w:val="0"/>
          <w:smallCaps w:val="0"/>
          <w:lang w:val="cs-CZ"/>
        </w:rPr>
        <w:t>nebo</w:t>
      </w:r>
      <w:r w:rsidRPr="008539F0">
        <w:rPr>
          <w:b w:val="0"/>
          <w:smallCaps w:val="0"/>
          <w:lang w:val="cs-CZ"/>
        </w:rPr>
        <w:t xml:space="preserve"> TDS a předložit jej opět ke schválení</w:t>
      </w:r>
      <w:r w:rsidRPr="009C32D2">
        <w:rPr>
          <w:b w:val="0"/>
          <w:smallCaps w:val="0"/>
          <w:lang w:val="cs-CZ"/>
        </w:rPr>
        <w:t xml:space="preserve"> Objednateli a současně </w:t>
      </w:r>
      <w:r w:rsidRPr="008539F0">
        <w:rPr>
          <w:b w:val="0"/>
          <w:smallCaps w:val="0"/>
          <w:lang w:val="cs-CZ"/>
        </w:rPr>
        <w:t xml:space="preserve">TDS. Tímto způsobem </w:t>
      </w:r>
      <w:r>
        <w:rPr>
          <w:b w:val="0"/>
          <w:smallCaps w:val="0"/>
          <w:lang w:val="cs-CZ"/>
        </w:rPr>
        <w:t>b</w:t>
      </w:r>
      <w:r w:rsidRPr="008539F0">
        <w:rPr>
          <w:b w:val="0"/>
          <w:smallCaps w:val="0"/>
          <w:lang w:val="cs-CZ"/>
        </w:rPr>
        <w:t xml:space="preserve">udou Strany postupovat až do doby, dokud nebude </w:t>
      </w:r>
      <w:r>
        <w:rPr>
          <w:b w:val="0"/>
          <w:smallCaps w:val="0"/>
          <w:lang w:val="cs-CZ"/>
        </w:rPr>
        <w:t xml:space="preserve">prováděcí </w:t>
      </w:r>
      <w:r w:rsidRPr="009C32D2">
        <w:rPr>
          <w:b w:val="0"/>
          <w:smallCaps w:val="0"/>
          <w:lang w:val="cs-CZ"/>
        </w:rPr>
        <w:t>harmonogram schválen.</w:t>
      </w:r>
      <w:bookmarkEnd w:id="118"/>
      <w:r>
        <w:rPr>
          <w:b w:val="0"/>
          <w:smallCaps w:val="0"/>
          <w:lang w:val="cs-CZ"/>
        </w:rPr>
        <w:t xml:space="preserve"> </w:t>
      </w:r>
    </w:p>
    <w:p w14:paraId="16382C0E" w14:textId="7B5F88B2" w:rsidR="00A00A57" w:rsidRPr="002C4E17" w:rsidRDefault="00A00A57" w:rsidP="00A00A57">
      <w:pPr>
        <w:pStyle w:val="Nadpis2"/>
        <w:keepNext w:val="0"/>
        <w:numPr>
          <w:ilvl w:val="0"/>
          <w:numId w:val="0"/>
        </w:numPr>
        <w:spacing w:before="120"/>
        <w:ind w:left="709"/>
        <w:rPr>
          <w:b w:val="0"/>
          <w:smallCaps w:val="0"/>
          <w:lang w:val="cs-CZ"/>
        </w:rPr>
      </w:pPr>
      <w:r>
        <w:rPr>
          <w:b w:val="0"/>
          <w:smallCaps w:val="0"/>
          <w:lang w:val="cs-CZ"/>
        </w:rPr>
        <w:t xml:space="preserve">Případné změny prováděcího harmonogramu nebudou prováděny prostřednictvím Změn ve smyslu článku </w:t>
      </w:r>
      <w:r>
        <w:rPr>
          <w:b w:val="0"/>
          <w:smallCaps w:val="0"/>
          <w:lang w:val="cs-CZ"/>
        </w:rPr>
        <w:fldChar w:fldCharType="begin"/>
      </w:r>
      <w:r>
        <w:rPr>
          <w:b w:val="0"/>
          <w:smallCaps w:val="0"/>
          <w:lang w:val="cs-CZ"/>
        </w:rPr>
        <w:instrText xml:space="preserve"> REF _Ref19540846 \r \h </w:instrText>
      </w:r>
      <w:r>
        <w:rPr>
          <w:b w:val="0"/>
          <w:smallCaps w:val="0"/>
          <w:lang w:val="cs-CZ"/>
        </w:rPr>
      </w:r>
      <w:r>
        <w:rPr>
          <w:b w:val="0"/>
          <w:smallCaps w:val="0"/>
          <w:lang w:val="cs-CZ"/>
        </w:rPr>
        <w:fldChar w:fldCharType="separate"/>
      </w:r>
      <w:r w:rsidR="00F20402">
        <w:rPr>
          <w:b w:val="0"/>
          <w:smallCaps w:val="0"/>
          <w:lang w:val="cs-CZ"/>
        </w:rPr>
        <w:t>9</w:t>
      </w:r>
      <w:r>
        <w:rPr>
          <w:b w:val="0"/>
          <w:smallCaps w:val="0"/>
          <w:lang w:val="cs-CZ"/>
        </w:rPr>
        <w:fldChar w:fldCharType="end"/>
      </w:r>
      <w:r>
        <w:rPr>
          <w:b w:val="0"/>
          <w:smallCaps w:val="0"/>
          <w:lang w:val="cs-CZ"/>
        </w:rPr>
        <w:t xml:space="preserve"> Smlouvy a nebudou ani změnami této Smlouvy. Změny termínů uvedených v prováděcím harmonogramu budou dohodnuty mezi Stranami v písemné formě a v návaznosti na tyto změny Zhotovitel aktualizuje prováděcí harmonogram a předá jeho aktualizované znění ve lhůtě pěti (5) dnů od písemného odsouhlasení jeho změn Objednateli a současně TDS. Pro odstranění pochybností platí, že změny prováděcího harmonogramu se nemohou týkat úpravy lhůt stanovených v Harmonogramu prací a Přehledu milníků.</w:t>
      </w:r>
    </w:p>
    <w:p w14:paraId="3D55CC39" w14:textId="77777777" w:rsidR="006978CC" w:rsidRPr="00C95058" w:rsidRDefault="0021161A" w:rsidP="00A61E63">
      <w:pPr>
        <w:pStyle w:val="Nadpis2"/>
        <w:spacing w:before="120"/>
        <w:ind w:left="709"/>
        <w:rPr>
          <w:b w:val="0"/>
          <w:bCs w:val="0"/>
          <w:smallCaps w:val="0"/>
          <w:lang w:val="cs-CZ"/>
        </w:rPr>
      </w:pPr>
      <w:r w:rsidRPr="00C95058">
        <w:rPr>
          <w:bCs w:val="0"/>
          <w:smallCaps w:val="0"/>
          <w:lang w:val="cs-CZ"/>
        </w:rPr>
        <w:lastRenderedPageBreak/>
        <w:t>Přerušení provádění Díla</w:t>
      </w:r>
    </w:p>
    <w:p w14:paraId="1F888232" w14:textId="77777777"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Objednatel je v odůvodněných případech oprávněn nařídit Zhotoviteli přerušení provádění Díla např. při nesouladu provádění Díla s Projektovou dokumentací nebo z jiných důvodů, a to na období určené Objednatelem v jeho výzvě. </w:t>
      </w:r>
      <w:bookmarkStart w:id="119" w:name="_Ref17733991"/>
    </w:p>
    <w:p w14:paraId="52F789AF" w14:textId="78678DFE" w:rsidR="006978CC" w:rsidRPr="00C95058" w:rsidRDefault="0021161A">
      <w:pPr>
        <w:pStyle w:val="Nadpis2"/>
        <w:keepNext w:val="0"/>
        <w:spacing w:before="120"/>
        <w:ind w:left="709"/>
        <w:rPr>
          <w:b w:val="0"/>
          <w:bCs w:val="0"/>
          <w:smallCaps w:val="0"/>
          <w:lang w:val="cs-CZ"/>
        </w:rPr>
      </w:pPr>
      <w:bookmarkStart w:id="120" w:name="_Ref22573105"/>
      <w:r w:rsidRPr="00C95058">
        <w:rPr>
          <w:b w:val="0"/>
          <w:bCs w:val="0"/>
          <w:smallCaps w:val="0"/>
          <w:lang w:val="cs-CZ"/>
        </w:rPr>
        <w:t xml:space="preserve">Během přerušení provádění Díla je Zhotovitel povinen na vlastní náklady chránit, pečovat </w:t>
      </w:r>
      <w:r w:rsidR="005920D5" w:rsidRPr="00C95058">
        <w:rPr>
          <w:b w:val="0"/>
          <w:bCs w:val="0"/>
          <w:smallCaps w:val="0"/>
          <w:lang w:val="cs-CZ"/>
        </w:rPr>
        <w:t>a </w:t>
      </w:r>
      <w:r w:rsidRPr="00C95058">
        <w:rPr>
          <w:b w:val="0"/>
          <w:bCs w:val="0"/>
          <w:smallCaps w:val="0"/>
          <w:lang w:val="cs-CZ"/>
        </w:rPr>
        <w:t>zabezpečovat tuto část pozastaveného Díla před jakýmkoli opotřebením, ztrátou nebo poškozením.</w:t>
      </w:r>
      <w:bookmarkEnd w:id="119"/>
      <w:bookmarkEnd w:id="120"/>
      <w:r w:rsidRPr="00C95058">
        <w:rPr>
          <w:b w:val="0"/>
          <w:bCs w:val="0"/>
          <w:smallCaps w:val="0"/>
          <w:lang w:val="cs-CZ"/>
        </w:rPr>
        <w:t xml:space="preserve"> </w:t>
      </w:r>
    </w:p>
    <w:p w14:paraId="7D69F063" w14:textId="60020A0F" w:rsidR="006978CC" w:rsidRDefault="0021161A">
      <w:pPr>
        <w:pStyle w:val="Nadpis2"/>
        <w:keepNext w:val="0"/>
        <w:spacing w:before="120"/>
        <w:ind w:left="709"/>
        <w:rPr>
          <w:b w:val="0"/>
          <w:bCs w:val="0"/>
          <w:smallCaps w:val="0"/>
          <w:lang w:val="cs-CZ"/>
        </w:rPr>
      </w:pPr>
      <w:r w:rsidRPr="00C95058">
        <w:rPr>
          <w:b w:val="0"/>
          <w:bCs w:val="0"/>
          <w:smallCaps w:val="0"/>
          <w:lang w:val="cs-CZ"/>
        </w:rPr>
        <w:t xml:space="preserve">Objednatel je oprávněn nařídit přerušení provádění Díla bez oznámení důvodu, nebo také s oznámením příčiny takového přerušení. Pokud je taková příčina Objednatelem oznámena </w:t>
      </w:r>
      <w:r w:rsidR="005920D5" w:rsidRPr="00C95058">
        <w:rPr>
          <w:b w:val="0"/>
          <w:bCs w:val="0"/>
          <w:smallCaps w:val="0"/>
          <w:lang w:val="cs-CZ"/>
        </w:rPr>
        <w:t>a </w:t>
      </w:r>
      <w:r w:rsidRPr="00C95058">
        <w:rPr>
          <w:b w:val="0"/>
          <w:bCs w:val="0"/>
          <w:smallCaps w:val="0"/>
          <w:lang w:val="cs-CZ"/>
        </w:rPr>
        <w:t>jedná se o příčinu způsobenou jednáním či opomenutím Zhotovitele nebo Zhotovitel za ní jinak odpovídá dle této Smlouvy či zákona, v rozsahu, v jakém za ni odpovídá Zhotovitel, se</w:t>
      </w:r>
      <w:r w:rsidR="009B6D5E" w:rsidRPr="00C95058">
        <w:rPr>
          <w:b w:val="0"/>
          <w:bCs w:val="0"/>
          <w:smallCaps w:val="0"/>
          <w:lang w:val="cs-CZ"/>
        </w:rPr>
        <w:t> </w:t>
      </w:r>
      <w:r w:rsidRPr="00C95058">
        <w:rPr>
          <w:b w:val="0"/>
          <w:bCs w:val="0"/>
          <w:smallCaps w:val="0"/>
          <w:lang w:val="cs-CZ"/>
        </w:rPr>
        <w:t>nepoužije následující čl</w:t>
      </w:r>
      <w:r w:rsidR="00740155" w:rsidRPr="00C95058">
        <w:rPr>
          <w:b w:val="0"/>
          <w:bCs w:val="0"/>
          <w:smallCaps w:val="0"/>
          <w:lang w:val="cs-CZ"/>
        </w:rPr>
        <w:t>ánek</w:t>
      </w:r>
      <w:r w:rsidRPr="00C95058">
        <w:rPr>
          <w:b w:val="0"/>
          <w:bCs w:val="0"/>
          <w:smallCaps w:val="0"/>
          <w:lang w:val="cs-CZ"/>
        </w:rPr>
        <w:t xml:space="preserve"> </w:t>
      </w:r>
      <w:r w:rsidRPr="00C95058">
        <w:fldChar w:fldCharType="begin"/>
      </w:r>
      <w:r w:rsidRPr="00C95058">
        <w:rPr>
          <w:b w:val="0"/>
          <w:bCs w:val="0"/>
          <w:smallCaps w:val="0"/>
          <w:lang w:val="cs-CZ"/>
        </w:rPr>
        <w:instrText xml:space="preserve"> REF _Ref17733028 \r \h </w:instrText>
      </w:r>
      <w:r w:rsidR="00C95058" w:rsidRPr="00B34E3B">
        <w:rPr>
          <w:lang w:val="cs-CZ"/>
        </w:rPr>
        <w:instrText xml:space="preserve"> \* MERGEFORMAT </w:instrText>
      </w:r>
      <w:r w:rsidRPr="00C95058">
        <w:fldChar w:fldCharType="separate"/>
      </w:r>
      <w:r w:rsidR="00F20402">
        <w:rPr>
          <w:b w:val="0"/>
          <w:bCs w:val="0"/>
          <w:smallCaps w:val="0"/>
          <w:lang w:val="cs-CZ"/>
        </w:rPr>
        <w:t>13.11</w:t>
      </w:r>
      <w:r w:rsidRPr="00C95058">
        <w:fldChar w:fldCharType="end"/>
      </w:r>
      <w:r w:rsidR="00740155" w:rsidRPr="00C95058">
        <w:rPr>
          <w:lang w:val="cs-CZ"/>
        </w:rPr>
        <w:t xml:space="preserve"> </w:t>
      </w:r>
      <w:r w:rsidR="00740155" w:rsidRPr="00C95058">
        <w:rPr>
          <w:b w:val="0"/>
          <w:bCs w:val="0"/>
          <w:smallCaps w:val="0"/>
          <w:lang w:val="cs-CZ"/>
        </w:rPr>
        <w:t>této Smlouvy</w:t>
      </w:r>
      <w:r w:rsidRPr="00C95058">
        <w:rPr>
          <w:b w:val="0"/>
          <w:bCs w:val="0"/>
          <w:smallCaps w:val="0"/>
          <w:lang w:val="cs-CZ"/>
        </w:rPr>
        <w:t>.</w:t>
      </w:r>
    </w:p>
    <w:p w14:paraId="643802CB" w14:textId="77777777" w:rsidR="006978CC" w:rsidRPr="00C95058" w:rsidRDefault="0021161A">
      <w:pPr>
        <w:pStyle w:val="Nadpis2"/>
        <w:spacing w:before="120"/>
        <w:ind w:left="709"/>
        <w:rPr>
          <w:b w:val="0"/>
          <w:bCs w:val="0"/>
          <w:smallCaps w:val="0"/>
          <w:lang w:val="cs-CZ"/>
        </w:rPr>
      </w:pPr>
      <w:bookmarkStart w:id="121" w:name="_Ref17733028"/>
      <w:r w:rsidRPr="00C95058">
        <w:rPr>
          <w:bCs w:val="0"/>
          <w:smallCaps w:val="0"/>
          <w:lang w:val="cs-CZ"/>
        </w:rPr>
        <w:t>Důsledky přerušení provádění Díla</w:t>
      </w:r>
    </w:p>
    <w:p w14:paraId="53D01743" w14:textId="77777777"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Jestliže se Zhotovitel zpozdí a/nebo mu vzniknou dodatečné náklady tím, že splnil pokyny Objednatele na přerušení provádění Díla a/nebo tím, že znovu začal s Pracemi na provádění Díla, oznámí to Zhotovitel bez zbytečného odkladu Objednateli. V souvislosti s přerušením Prací vznikne Zhotoviteli tímto oznámením nárok na:</w:t>
      </w:r>
    </w:p>
    <w:p w14:paraId="7119464B" w14:textId="309164D8" w:rsidR="006978CC" w:rsidRPr="00C95058" w:rsidRDefault="0021161A" w:rsidP="00487FF3">
      <w:pPr>
        <w:pStyle w:val="Nadpis2"/>
        <w:keepNext w:val="0"/>
        <w:numPr>
          <w:ilvl w:val="0"/>
          <w:numId w:val="23"/>
        </w:numPr>
        <w:spacing w:before="120"/>
        <w:ind w:left="1134" w:hanging="425"/>
        <w:rPr>
          <w:b w:val="0"/>
          <w:bCs w:val="0"/>
          <w:smallCaps w:val="0"/>
          <w:lang w:val="cs-CZ"/>
        </w:rPr>
      </w:pPr>
      <w:r w:rsidRPr="00C95058">
        <w:rPr>
          <w:b w:val="0"/>
          <w:bCs w:val="0"/>
          <w:smallCaps w:val="0"/>
          <w:lang w:val="cs-CZ"/>
        </w:rPr>
        <w:t xml:space="preserve">prodloužení Lhůty pro úplné dokončení, Lhůty pro </w:t>
      </w:r>
      <w:r w:rsidR="00A776F1" w:rsidRPr="00C95058">
        <w:rPr>
          <w:b w:val="0"/>
          <w:bCs w:val="0"/>
          <w:smallCaps w:val="0"/>
          <w:lang w:val="cs-CZ"/>
        </w:rPr>
        <w:t>předání Díla</w:t>
      </w:r>
      <w:r w:rsidR="00287C37" w:rsidRPr="00C95058">
        <w:rPr>
          <w:b w:val="0"/>
          <w:bCs w:val="0"/>
          <w:smallCaps w:val="0"/>
          <w:lang w:val="cs-CZ"/>
        </w:rPr>
        <w:t xml:space="preserve"> </w:t>
      </w:r>
      <w:r w:rsidRPr="00C95058">
        <w:rPr>
          <w:b w:val="0"/>
          <w:bCs w:val="0"/>
          <w:smallCaps w:val="0"/>
          <w:lang w:val="cs-CZ"/>
        </w:rPr>
        <w:t xml:space="preserve">a/nebo termínu pro dokončení dílčího milníku dle </w:t>
      </w:r>
      <w:r w:rsidR="006A1E9A" w:rsidRPr="00C95058">
        <w:rPr>
          <w:b w:val="0"/>
          <w:bCs w:val="0"/>
          <w:smallCaps w:val="0"/>
          <w:lang w:val="cs-CZ"/>
        </w:rPr>
        <w:t>Přehledu milníků</w:t>
      </w:r>
      <w:r w:rsidR="00341D98" w:rsidRPr="00C95058">
        <w:rPr>
          <w:b w:val="0"/>
          <w:bCs w:val="0"/>
          <w:smallCaps w:val="0"/>
          <w:lang w:val="cs-CZ"/>
        </w:rPr>
        <w:t xml:space="preserve"> a prodloužení lhůt </w:t>
      </w:r>
      <w:r w:rsidR="00CF6702" w:rsidRPr="00C95058">
        <w:rPr>
          <w:b w:val="0"/>
          <w:bCs w:val="0"/>
          <w:smallCaps w:val="0"/>
          <w:lang w:val="cs-CZ"/>
        </w:rPr>
        <w:t xml:space="preserve">dle </w:t>
      </w:r>
      <w:r w:rsidRPr="00C95058">
        <w:rPr>
          <w:b w:val="0"/>
          <w:bCs w:val="0"/>
          <w:smallCaps w:val="0"/>
          <w:lang w:val="cs-CZ"/>
        </w:rPr>
        <w:t xml:space="preserve">Harmonogramu prací v důsledku tohoto zpoždění, pokud je nebo bude dokončení Díla opožděno, </w:t>
      </w:r>
      <w:proofErr w:type="gramStart"/>
      <w:r w:rsidRPr="00C95058">
        <w:rPr>
          <w:b w:val="0"/>
          <w:bCs w:val="0"/>
          <w:smallCaps w:val="0"/>
          <w:lang w:val="cs-CZ"/>
        </w:rPr>
        <w:t>a</w:t>
      </w:r>
      <w:r w:rsidR="009B6D5E" w:rsidRPr="00C95058">
        <w:rPr>
          <w:b w:val="0"/>
          <w:bCs w:val="0"/>
          <w:smallCaps w:val="0"/>
          <w:lang w:val="cs-CZ"/>
        </w:rPr>
        <w:t> </w:t>
      </w:r>
      <w:r w:rsidRPr="00C95058">
        <w:rPr>
          <w:b w:val="0"/>
          <w:bCs w:val="0"/>
          <w:smallCaps w:val="0"/>
          <w:lang w:val="cs-CZ"/>
        </w:rPr>
        <w:t xml:space="preserve"> to</w:t>
      </w:r>
      <w:proofErr w:type="gramEnd"/>
      <w:r w:rsidR="009B6D5E" w:rsidRPr="00C95058">
        <w:rPr>
          <w:b w:val="0"/>
          <w:bCs w:val="0"/>
          <w:smallCaps w:val="0"/>
          <w:lang w:val="cs-CZ"/>
        </w:rPr>
        <w:t> </w:t>
      </w:r>
      <w:r w:rsidRPr="00C95058">
        <w:rPr>
          <w:b w:val="0"/>
          <w:bCs w:val="0"/>
          <w:smallCaps w:val="0"/>
          <w:lang w:val="cs-CZ"/>
        </w:rPr>
        <w:t>v souladu s čl</w:t>
      </w:r>
      <w:r w:rsidR="00436771" w:rsidRPr="00C95058">
        <w:rPr>
          <w:b w:val="0"/>
          <w:bCs w:val="0"/>
          <w:smallCaps w:val="0"/>
          <w:lang w:val="cs-CZ"/>
        </w:rPr>
        <w:t xml:space="preserve">ánkem </w:t>
      </w:r>
      <w:r w:rsidRPr="00C95058">
        <w:fldChar w:fldCharType="begin"/>
      </w:r>
      <w:r w:rsidRPr="00C95058">
        <w:rPr>
          <w:b w:val="0"/>
          <w:bCs w:val="0"/>
          <w:smallCaps w:val="0"/>
          <w:lang w:val="cs-CZ"/>
        </w:rPr>
        <w:instrText xml:space="preserve"> REF _Ref17733307 \r \h  \* MERGEFORMAT </w:instrText>
      </w:r>
      <w:r w:rsidRPr="00C95058">
        <w:fldChar w:fldCharType="separate"/>
      </w:r>
      <w:r w:rsidR="00F20402">
        <w:rPr>
          <w:b w:val="0"/>
          <w:bCs w:val="0"/>
          <w:smallCaps w:val="0"/>
          <w:lang w:val="cs-CZ"/>
        </w:rPr>
        <w:t>13.14</w:t>
      </w:r>
      <w:r w:rsidRPr="00C95058">
        <w:fldChar w:fldCharType="end"/>
      </w:r>
      <w:r w:rsidR="00740155" w:rsidRPr="00C95058">
        <w:rPr>
          <w:lang w:val="cs-CZ"/>
        </w:rPr>
        <w:t xml:space="preserve"> </w:t>
      </w:r>
      <w:r w:rsidR="00740155" w:rsidRPr="00C95058">
        <w:rPr>
          <w:b w:val="0"/>
          <w:bCs w:val="0"/>
          <w:smallCaps w:val="0"/>
          <w:lang w:val="cs-CZ"/>
        </w:rPr>
        <w:t>této Smlouvy</w:t>
      </w:r>
      <w:r w:rsidRPr="00C95058">
        <w:rPr>
          <w:b w:val="0"/>
          <w:bCs w:val="0"/>
          <w:smallCaps w:val="0"/>
          <w:lang w:val="cs-CZ"/>
        </w:rPr>
        <w:t>; a</w:t>
      </w:r>
    </w:p>
    <w:p w14:paraId="71AAAD18" w14:textId="53C9B4E1" w:rsidR="006978CC" w:rsidRPr="00C95058" w:rsidRDefault="0021161A" w:rsidP="00487FF3">
      <w:pPr>
        <w:pStyle w:val="Nadpis2"/>
        <w:keepNext w:val="0"/>
        <w:numPr>
          <w:ilvl w:val="0"/>
          <w:numId w:val="23"/>
        </w:numPr>
        <w:spacing w:before="120"/>
        <w:ind w:left="1134" w:hanging="425"/>
        <w:rPr>
          <w:b w:val="0"/>
          <w:bCs w:val="0"/>
          <w:smallCaps w:val="0"/>
          <w:lang w:val="cs-CZ"/>
        </w:rPr>
      </w:pPr>
      <w:r w:rsidRPr="00C95058">
        <w:rPr>
          <w:b w:val="0"/>
          <w:bCs w:val="0"/>
          <w:smallCaps w:val="0"/>
          <w:lang w:val="cs-CZ"/>
        </w:rPr>
        <w:t>uhrazení účelně vynaložených dodatečných nákladů, které budou zahrnuty do Ceny díla.</w:t>
      </w:r>
      <w:bookmarkEnd w:id="121"/>
    </w:p>
    <w:p w14:paraId="3BBF69AE" w14:textId="02DD972A" w:rsidR="006978CC" w:rsidRPr="00C95058" w:rsidRDefault="0021161A">
      <w:pPr>
        <w:pStyle w:val="Nadpis2"/>
        <w:keepNext w:val="0"/>
        <w:spacing w:before="120"/>
        <w:ind w:left="709"/>
        <w:rPr>
          <w:b w:val="0"/>
          <w:bCs w:val="0"/>
          <w:smallCaps w:val="0"/>
          <w:lang w:val="cs-CZ"/>
        </w:rPr>
      </w:pPr>
      <w:r w:rsidRPr="00C95058">
        <w:rPr>
          <w:b w:val="0"/>
          <w:bCs w:val="0"/>
          <w:smallCaps w:val="0"/>
          <w:lang w:val="cs-CZ"/>
        </w:rPr>
        <w:t xml:space="preserve">Zhotovitel nebude mít nárok na prodloužení příslušné Lhůty pro úplné dokončení, Lhůty pro </w:t>
      </w:r>
      <w:r w:rsidR="002E0F30" w:rsidRPr="00C95058">
        <w:rPr>
          <w:b w:val="0"/>
          <w:bCs w:val="0"/>
          <w:smallCaps w:val="0"/>
          <w:lang w:val="cs-CZ"/>
        </w:rPr>
        <w:t>předání Díla</w:t>
      </w:r>
      <w:r w:rsidR="00287C37" w:rsidRPr="00C95058">
        <w:rPr>
          <w:b w:val="0"/>
          <w:bCs w:val="0"/>
          <w:smallCaps w:val="0"/>
          <w:lang w:val="cs-CZ"/>
        </w:rPr>
        <w:t xml:space="preserve"> </w:t>
      </w:r>
      <w:r w:rsidRPr="00C95058">
        <w:rPr>
          <w:b w:val="0"/>
          <w:bCs w:val="0"/>
          <w:smallCaps w:val="0"/>
          <w:lang w:val="cs-CZ"/>
        </w:rPr>
        <w:t>a/nebo termínu pro dokončení dílčího milníku</w:t>
      </w:r>
      <w:r w:rsidR="00F424F4" w:rsidRPr="00C95058">
        <w:rPr>
          <w:b w:val="0"/>
          <w:bCs w:val="0"/>
          <w:smallCaps w:val="0"/>
          <w:lang w:val="cs-CZ"/>
        </w:rPr>
        <w:t xml:space="preserve"> dle Přehledu milníků a prodloužení lhůt dle Harmonogramu prací</w:t>
      </w:r>
      <w:r w:rsidRPr="00C95058">
        <w:rPr>
          <w:b w:val="0"/>
          <w:bCs w:val="0"/>
          <w:smallCaps w:val="0"/>
          <w:lang w:val="cs-CZ"/>
        </w:rPr>
        <w:t>, ani na zaplacení vzniklých dodatečných nákladů v případě, že</w:t>
      </w:r>
      <w:r w:rsidR="009B6D5E" w:rsidRPr="00C95058">
        <w:rPr>
          <w:b w:val="0"/>
          <w:bCs w:val="0"/>
          <w:smallCaps w:val="0"/>
          <w:lang w:val="cs-CZ"/>
        </w:rPr>
        <w:t> </w:t>
      </w:r>
      <w:r w:rsidRPr="00C95058">
        <w:rPr>
          <w:b w:val="0"/>
          <w:bCs w:val="0"/>
          <w:smallCaps w:val="0"/>
          <w:lang w:val="cs-CZ"/>
        </w:rPr>
        <w:t>jeho zpoždění a/nebo dodatečné náklady vznikly z důvod</w:t>
      </w:r>
      <w:r w:rsidR="00A64BA9" w:rsidRPr="00C95058">
        <w:rPr>
          <w:b w:val="0"/>
          <w:bCs w:val="0"/>
          <w:smallCaps w:val="0"/>
          <w:lang w:val="cs-CZ"/>
        </w:rPr>
        <w:t>u</w:t>
      </w:r>
      <w:r w:rsidRPr="00C95058">
        <w:rPr>
          <w:b w:val="0"/>
          <w:bCs w:val="0"/>
          <w:smallCaps w:val="0"/>
          <w:lang w:val="cs-CZ"/>
        </w:rPr>
        <w:t xml:space="preserve"> nápravy vadné Dokumentace Zhotovitele, Práce, technologických zařízení a/nebo materiálů Zhotovitele a/nebo v případě, že</w:t>
      </w:r>
      <w:r w:rsidR="009B6D5E" w:rsidRPr="00C95058">
        <w:rPr>
          <w:b w:val="0"/>
          <w:bCs w:val="0"/>
          <w:smallCaps w:val="0"/>
          <w:lang w:val="cs-CZ"/>
        </w:rPr>
        <w:t> </w:t>
      </w:r>
      <w:r w:rsidRPr="00C95058">
        <w:rPr>
          <w:b w:val="0"/>
          <w:bCs w:val="0"/>
          <w:smallCaps w:val="0"/>
          <w:lang w:val="cs-CZ"/>
        </w:rPr>
        <w:t xml:space="preserve">Zhotovitel opominul chránit, pečovat nebo zabezpečovat pozastavenou část Díla podle článku </w:t>
      </w:r>
      <w:r w:rsidRPr="00C95058">
        <w:fldChar w:fldCharType="begin"/>
      </w:r>
      <w:r w:rsidRPr="00C95058">
        <w:rPr>
          <w:b w:val="0"/>
          <w:bCs w:val="0"/>
          <w:smallCaps w:val="0"/>
          <w:lang w:val="cs-CZ"/>
        </w:rPr>
        <w:instrText xml:space="preserve"> REF _Ref22573105 \r \h </w:instrText>
      </w:r>
      <w:r w:rsidR="00C95058" w:rsidRPr="00B34E3B">
        <w:rPr>
          <w:lang w:val="cs-CZ"/>
        </w:rPr>
        <w:instrText xml:space="preserve"> \* MERGEFORMAT </w:instrText>
      </w:r>
      <w:r w:rsidRPr="00C95058">
        <w:fldChar w:fldCharType="separate"/>
      </w:r>
      <w:r w:rsidR="00F20402">
        <w:rPr>
          <w:b w:val="0"/>
          <w:bCs w:val="0"/>
          <w:smallCaps w:val="0"/>
          <w:lang w:val="cs-CZ"/>
        </w:rPr>
        <w:t>13.9</w:t>
      </w:r>
      <w:r w:rsidRPr="00C95058">
        <w:fldChar w:fldCharType="end"/>
      </w:r>
      <w:r w:rsidR="00740155" w:rsidRPr="00C95058">
        <w:rPr>
          <w:lang w:val="cs-CZ"/>
        </w:rPr>
        <w:t xml:space="preserve"> </w:t>
      </w:r>
      <w:r w:rsidR="00740155" w:rsidRPr="00C95058">
        <w:rPr>
          <w:b w:val="0"/>
          <w:bCs w:val="0"/>
          <w:smallCaps w:val="0"/>
          <w:lang w:val="cs-CZ"/>
        </w:rPr>
        <w:t>této Smlouvy</w:t>
      </w:r>
      <w:r w:rsidRPr="00C95058">
        <w:rPr>
          <w:b w:val="0"/>
          <w:bCs w:val="0"/>
          <w:smallCaps w:val="0"/>
          <w:lang w:val="cs-CZ"/>
        </w:rPr>
        <w:t xml:space="preserve">. </w:t>
      </w:r>
    </w:p>
    <w:p w14:paraId="39460AB5" w14:textId="75ACBDA7" w:rsidR="00334E35" w:rsidRPr="00C95058" w:rsidRDefault="0021161A">
      <w:pPr>
        <w:pStyle w:val="Nadpis2"/>
        <w:keepNext w:val="0"/>
        <w:spacing w:before="120"/>
        <w:ind w:left="709"/>
        <w:rPr>
          <w:b w:val="0"/>
          <w:bCs w:val="0"/>
          <w:smallCaps w:val="0"/>
          <w:lang w:val="cs-CZ"/>
        </w:rPr>
      </w:pPr>
      <w:r w:rsidRPr="00C95058">
        <w:rPr>
          <w:b w:val="0"/>
          <w:bCs w:val="0"/>
          <w:smallCaps w:val="0"/>
          <w:lang w:val="cs-CZ"/>
        </w:rPr>
        <w:t xml:space="preserve">Poté, co Objednatel vydá pokyn k pokračování v provádění Díla, zkontroluje Zhotovitel společně s Objednatelem, příp. </w:t>
      </w:r>
      <w:r w:rsidR="00655D91" w:rsidRPr="00C95058">
        <w:rPr>
          <w:b w:val="0"/>
          <w:bCs w:val="0"/>
          <w:smallCaps w:val="0"/>
          <w:lang w:val="cs-CZ"/>
        </w:rPr>
        <w:t>TDS</w:t>
      </w:r>
      <w:r w:rsidRPr="00C95058">
        <w:rPr>
          <w:b w:val="0"/>
          <w:bCs w:val="0"/>
          <w:smallCaps w:val="0"/>
          <w:lang w:val="cs-CZ"/>
        </w:rPr>
        <w:t xml:space="preserve">, zhotovované Dílo a veškerá technologická zařízení </w:t>
      </w:r>
      <w:r w:rsidR="005920D5" w:rsidRPr="00C95058">
        <w:rPr>
          <w:b w:val="0"/>
          <w:bCs w:val="0"/>
          <w:smallCaps w:val="0"/>
          <w:lang w:val="cs-CZ"/>
        </w:rPr>
        <w:t>a </w:t>
      </w:r>
      <w:r w:rsidRPr="00C95058">
        <w:rPr>
          <w:b w:val="0"/>
          <w:bCs w:val="0"/>
          <w:smallCaps w:val="0"/>
          <w:lang w:val="cs-CZ"/>
        </w:rPr>
        <w:t>materiály, jichž se týkalo přerušení provádění Díla. Zhotovitel napraví veškerá poškození nebo vady či ztráty na Díle nebo souvisejících zařízeních či materiálech, k nimž došlo během přerušení provádění Díla.</w:t>
      </w:r>
    </w:p>
    <w:p w14:paraId="4F159B11" w14:textId="77777777" w:rsidR="006978CC" w:rsidRPr="00C95058" w:rsidRDefault="0021161A">
      <w:pPr>
        <w:pStyle w:val="Nadpis2"/>
        <w:keepNext w:val="0"/>
        <w:spacing w:before="120"/>
        <w:ind w:left="709"/>
        <w:rPr>
          <w:b w:val="0"/>
          <w:bCs w:val="0"/>
          <w:smallCaps w:val="0"/>
          <w:lang w:val="cs-CZ"/>
        </w:rPr>
      </w:pPr>
      <w:bookmarkStart w:id="122" w:name="_Ref17733307"/>
      <w:r w:rsidRPr="00C95058">
        <w:rPr>
          <w:bCs w:val="0"/>
          <w:smallCaps w:val="0"/>
          <w:lang w:val="cs-CZ"/>
        </w:rPr>
        <w:t xml:space="preserve">Prodloužení lhůt </w:t>
      </w:r>
    </w:p>
    <w:p w14:paraId="0AEAC8CD" w14:textId="72147211"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Zhotovitel má právo na prodloužení Lhůty pro úplné dokončení, Lhůty pro </w:t>
      </w:r>
      <w:r w:rsidR="002E0F30" w:rsidRPr="00C95058">
        <w:rPr>
          <w:b w:val="0"/>
          <w:bCs w:val="0"/>
          <w:smallCaps w:val="0"/>
          <w:lang w:val="cs-CZ"/>
        </w:rPr>
        <w:t>předání Díla</w:t>
      </w:r>
      <w:r w:rsidRPr="00C95058">
        <w:rPr>
          <w:b w:val="0"/>
          <w:bCs w:val="0"/>
          <w:smallCaps w:val="0"/>
          <w:lang w:val="cs-CZ"/>
        </w:rPr>
        <w:t xml:space="preserve"> a/nebo termínu pro dokončení dílčího milníku dle </w:t>
      </w:r>
      <w:r w:rsidR="00537E8A" w:rsidRPr="00C95058">
        <w:rPr>
          <w:b w:val="0"/>
          <w:bCs w:val="0"/>
          <w:smallCaps w:val="0"/>
          <w:lang w:val="cs-CZ"/>
        </w:rPr>
        <w:t xml:space="preserve">Přehledu milníků a prodloužení lhůt dle </w:t>
      </w:r>
      <w:r w:rsidRPr="00C95058">
        <w:rPr>
          <w:b w:val="0"/>
          <w:bCs w:val="0"/>
          <w:smallCaps w:val="0"/>
          <w:lang w:val="cs-CZ"/>
        </w:rPr>
        <w:t>Harmonogramu prací, jestliže a v takovém rozsahu, v jakém je dokončení Díla pro účely čl</w:t>
      </w:r>
      <w:r w:rsidR="00436771" w:rsidRPr="00C95058">
        <w:rPr>
          <w:b w:val="0"/>
          <w:bCs w:val="0"/>
          <w:smallCaps w:val="0"/>
          <w:lang w:val="cs-CZ"/>
        </w:rPr>
        <w:t xml:space="preserve">ánku </w:t>
      </w:r>
      <w:r w:rsidRPr="00C95058">
        <w:fldChar w:fldCharType="begin"/>
      </w:r>
      <w:r w:rsidRPr="00C95058">
        <w:rPr>
          <w:b w:val="0"/>
          <w:bCs w:val="0"/>
          <w:smallCaps w:val="0"/>
          <w:lang w:val="cs-CZ"/>
        </w:rPr>
        <w:instrText xml:space="preserve"> REF _Ref461793243 \r \h </w:instrText>
      </w:r>
      <w:r w:rsidR="00C95058" w:rsidRPr="00DA1B2D">
        <w:rPr>
          <w:lang w:val="cs-CZ"/>
        </w:rPr>
        <w:instrText xml:space="preserve"> \* MERGEFORMAT </w:instrText>
      </w:r>
      <w:r w:rsidRPr="00C95058">
        <w:fldChar w:fldCharType="separate"/>
      </w:r>
      <w:r w:rsidR="00F20402">
        <w:rPr>
          <w:b w:val="0"/>
          <w:bCs w:val="0"/>
          <w:smallCaps w:val="0"/>
          <w:lang w:val="cs-CZ"/>
        </w:rPr>
        <w:t>14</w:t>
      </w:r>
      <w:r w:rsidRPr="00C95058">
        <w:fldChar w:fldCharType="end"/>
      </w:r>
      <w:r w:rsidRPr="00C95058">
        <w:rPr>
          <w:b w:val="0"/>
          <w:bCs w:val="0"/>
          <w:smallCaps w:val="0"/>
          <w:lang w:val="cs-CZ"/>
        </w:rPr>
        <w:t xml:space="preserve"> </w:t>
      </w:r>
      <w:r w:rsidR="00740155" w:rsidRPr="00C95058">
        <w:rPr>
          <w:b w:val="0"/>
          <w:bCs w:val="0"/>
          <w:smallCaps w:val="0"/>
          <w:lang w:val="cs-CZ"/>
        </w:rPr>
        <w:t xml:space="preserve">této Smlouvy </w:t>
      </w:r>
      <w:r w:rsidRPr="00C95058">
        <w:rPr>
          <w:b w:val="0"/>
          <w:bCs w:val="0"/>
          <w:smallCaps w:val="0"/>
          <w:lang w:val="cs-CZ"/>
        </w:rPr>
        <w:t>(Předání a převzetí Díla) zpožděno v důsledku některé z následujících příčin:</w:t>
      </w:r>
    </w:p>
    <w:p w14:paraId="6C2609FB" w14:textId="035688EE" w:rsidR="006978CC" w:rsidRPr="00C95058" w:rsidRDefault="0021161A" w:rsidP="00487FF3">
      <w:pPr>
        <w:pStyle w:val="Normal2"/>
        <w:numPr>
          <w:ilvl w:val="0"/>
          <w:numId w:val="24"/>
        </w:numPr>
        <w:ind w:left="1276" w:hanging="567"/>
        <w:rPr>
          <w:lang w:val="cs-CZ"/>
        </w:rPr>
      </w:pPr>
      <w:r w:rsidRPr="00C95058">
        <w:rPr>
          <w:lang w:val="cs-CZ"/>
        </w:rPr>
        <w:t>zpoždění, překážka nebo nemožnost plnění způsobená porušením povinností dle této Smlouvy Objednatelem a/nebo pracovníky Objednatele</w:t>
      </w:r>
      <w:r w:rsidR="00A10D66" w:rsidRPr="00C95058">
        <w:rPr>
          <w:lang w:val="cs-CZ"/>
        </w:rPr>
        <w:t>, případně TDS</w:t>
      </w:r>
      <w:r w:rsidRPr="00C95058">
        <w:rPr>
          <w:lang w:val="cs-CZ"/>
        </w:rPr>
        <w:t>;</w:t>
      </w:r>
    </w:p>
    <w:p w14:paraId="0A59D427" w14:textId="1568E49F" w:rsidR="006978CC" w:rsidRPr="00C95058" w:rsidRDefault="0021161A" w:rsidP="00487FF3">
      <w:pPr>
        <w:pStyle w:val="Normal2"/>
        <w:numPr>
          <w:ilvl w:val="0"/>
          <w:numId w:val="24"/>
        </w:numPr>
        <w:ind w:left="1276" w:hanging="567"/>
        <w:rPr>
          <w:lang w:val="cs-CZ"/>
        </w:rPr>
      </w:pPr>
      <w:r w:rsidRPr="00C95058">
        <w:rPr>
          <w:lang w:val="cs-CZ"/>
        </w:rPr>
        <w:t xml:space="preserve">zpoždění opravňující k prodloužení Lhůty pro úplné dokončení, Lhůty pro </w:t>
      </w:r>
      <w:r w:rsidR="002E0F30" w:rsidRPr="00C95058">
        <w:rPr>
          <w:lang w:val="cs-CZ"/>
        </w:rPr>
        <w:t>předání Díla</w:t>
      </w:r>
      <w:r w:rsidR="00287C37" w:rsidRPr="00C95058">
        <w:rPr>
          <w:lang w:val="cs-CZ"/>
        </w:rPr>
        <w:t xml:space="preserve"> </w:t>
      </w:r>
      <w:r w:rsidRPr="00C95058">
        <w:rPr>
          <w:lang w:val="cs-CZ"/>
        </w:rPr>
        <w:t xml:space="preserve">a/nebo termínu pro dokončení dílčího milníku dle </w:t>
      </w:r>
      <w:r w:rsidR="00386948" w:rsidRPr="00C95058">
        <w:rPr>
          <w:lang w:val="cs-CZ"/>
        </w:rPr>
        <w:t xml:space="preserve">Přehledu milníků a prodloužení lhůt dle </w:t>
      </w:r>
      <w:r w:rsidRPr="00C95058">
        <w:rPr>
          <w:lang w:val="cs-CZ"/>
        </w:rPr>
        <w:t>Harmonogramu prací, pokud je tak výslovně stanoveno v jakémkoliv článku této Smlouvy.</w:t>
      </w:r>
    </w:p>
    <w:p w14:paraId="332C9A49" w14:textId="741777B5" w:rsidR="006978CC" w:rsidRPr="00C95058" w:rsidRDefault="0021161A">
      <w:pPr>
        <w:pStyle w:val="Normal2"/>
        <w:ind w:left="709"/>
        <w:rPr>
          <w:lang w:val="cs-CZ"/>
        </w:rPr>
      </w:pPr>
      <w:r w:rsidRPr="00C95058">
        <w:rPr>
          <w:lang w:val="cs-CZ"/>
        </w:rPr>
        <w:t xml:space="preserve">Jestliže se Zhotovitel domnívá, že má nárok na prodloužení příslušné Lhůty pro úplné dokončení, Lhůty pro </w:t>
      </w:r>
      <w:r w:rsidR="002E0F30" w:rsidRPr="00C95058">
        <w:rPr>
          <w:lang w:val="cs-CZ"/>
        </w:rPr>
        <w:t>předání Díla</w:t>
      </w:r>
      <w:r w:rsidR="00287C37" w:rsidRPr="00C95058">
        <w:rPr>
          <w:lang w:val="cs-CZ"/>
        </w:rPr>
        <w:t xml:space="preserve"> </w:t>
      </w:r>
      <w:r w:rsidRPr="00C95058">
        <w:rPr>
          <w:lang w:val="cs-CZ"/>
        </w:rPr>
        <w:t xml:space="preserve">a/nebo termínu pro dokončení dílčího milníku dle </w:t>
      </w:r>
      <w:r w:rsidR="001D4A1E" w:rsidRPr="00C95058">
        <w:rPr>
          <w:lang w:val="cs-CZ"/>
        </w:rPr>
        <w:t xml:space="preserve">Přehledu </w:t>
      </w:r>
      <w:r w:rsidR="001D4A1E" w:rsidRPr="00C95058">
        <w:rPr>
          <w:lang w:val="cs-CZ"/>
        </w:rPr>
        <w:lastRenderedPageBreak/>
        <w:t xml:space="preserve">milníků a prodloužení lhůt dle </w:t>
      </w:r>
      <w:r w:rsidRPr="00C95058">
        <w:rPr>
          <w:lang w:val="cs-CZ"/>
        </w:rPr>
        <w:t>Harmonogramu prací, oznámí to bez zbytečného odkladu Objednateli.</w:t>
      </w:r>
    </w:p>
    <w:p w14:paraId="5127AC40" w14:textId="31304057" w:rsidR="006978CC" w:rsidRPr="00C95058" w:rsidRDefault="0021161A">
      <w:pPr>
        <w:pStyle w:val="Nadpis2"/>
        <w:keepNext w:val="0"/>
        <w:spacing w:before="120"/>
        <w:ind w:left="709"/>
        <w:rPr>
          <w:b w:val="0"/>
          <w:caps/>
          <w:smallCaps w:val="0"/>
          <w:kern w:val="28"/>
          <w:lang w:val="cs-CZ"/>
        </w:rPr>
      </w:pPr>
      <w:r w:rsidRPr="00C95058">
        <w:rPr>
          <w:b w:val="0"/>
          <w:smallCaps w:val="0"/>
          <w:lang w:val="cs-CZ"/>
        </w:rPr>
        <w:t>Strany berou na vědomí, že poskytovatel dotace na stavbu Díla j</w:t>
      </w:r>
      <w:r w:rsidR="002A69BB" w:rsidRPr="00C95058">
        <w:rPr>
          <w:b w:val="0"/>
          <w:smallCaps w:val="0"/>
          <w:lang w:val="cs-CZ"/>
        </w:rPr>
        <w:t>e</w:t>
      </w:r>
      <w:r w:rsidRPr="00C95058">
        <w:rPr>
          <w:b w:val="0"/>
          <w:smallCaps w:val="0"/>
          <w:lang w:val="cs-CZ"/>
        </w:rPr>
        <w:t xml:space="preserve"> oprávněn jednostranně zasahovat do Harmonogramu prací</w:t>
      </w:r>
      <w:r w:rsidR="009C714D" w:rsidRPr="00C95058">
        <w:rPr>
          <w:b w:val="0"/>
          <w:smallCaps w:val="0"/>
          <w:lang w:val="cs-CZ"/>
        </w:rPr>
        <w:t xml:space="preserve"> a Přehledu milníků</w:t>
      </w:r>
      <w:r w:rsidRPr="00C95058">
        <w:rPr>
          <w:b w:val="0"/>
          <w:smallCaps w:val="0"/>
          <w:lang w:val="cs-CZ"/>
        </w:rPr>
        <w:t xml:space="preserve">, požadovat jeho úpravy, jakož i úpravy ve způsobech </w:t>
      </w:r>
      <w:r w:rsidR="005920D5" w:rsidRPr="00C95058">
        <w:rPr>
          <w:b w:val="0"/>
          <w:smallCaps w:val="0"/>
          <w:lang w:val="cs-CZ"/>
        </w:rPr>
        <w:t>a </w:t>
      </w:r>
      <w:r w:rsidRPr="00C95058">
        <w:rPr>
          <w:b w:val="0"/>
          <w:smallCaps w:val="0"/>
          <w:lang w:val="cs-CZ"/>
        </w:rPr>
        <w:t>termínech proplácení Ceny díla.</w:t>
      </w:r>
      <w:r w:rsidR="001C48B2" w:rsidRPr="00C95058">
        <w:rPr>
          <w:b w:val="0"/>
          <w:smallCaps w:val="0"/>
          <w:lang w:val="cs-CZ"/>
        </w:rPr>
        <w:t xml:space="preserve"> Obecné podmínky </w:t>
      </w:r>
      <w:r w:rsidR="0039595B" w:rsidRPr="00C95058">
        <w:rPr>
          <w:b w:val="0"/>
          <w:smallCaps w:val="0"/>
          <w:lang w:val="cs-CZ"/>
        </w:rPr>
        <w:t xml:space="preserve">dotace </w:t>
      </w:r>
      <w:proofErr w:type="gramStart"/>
      <w:r w:rsidR="0039595B" w:rsidRPr="00C95058">
        <w:rPr>
          <w:b w:val="0"/>
          <w:smallCaps w:val="0"/>
          <w:lang w:val="cs-CZ"/>
        </w:rPr>
        <w:t>tvoří</w:t>
      </w:r>
      <w:proofErr w:type="gramEnd"/>
      <w:r w:rsidR="0039595B" w:rsidRPr="00C95058">
        <w:rPr>
          <w:b w:val="0"/>
          <w:smallCaps w:val="0"/>
          <w:lang w:val="cs-CZ"/>
        </w:rPr>
        <w:t xml:space="preserve"> </w:t>
      </w:r>
      <w:r w:rsidR="0039595B" w:rsidRPr="00C95058">
        <w:rPr>
          <w:bCs w:val="0"/>
          <w:smallCaps w:val="0"/>
          <w:lang w:val="cs-CZ"/>
        </w:rPr>
        <w:t>Přílohu 11</w:t>
      </w:r>
      <w:r w:rsidR="0039595B" w:rsidRPr="00C95058">
        <w:rPr>
          <w:b w:val="0"/>
          <w:smallCaps w:val="0"/>
          <w:lang w:val="cs-CZ"/>
        </w:rPr>
        <w:t xml:space="preserve"> této Smlouvy.</w:t>
      </w:r>
    </w:p>
    <w:p w14:paraId="7A07E2E5" w14:textId="77777777" w:rsidR="006978CC" w:rsidRPr="00C95058" w:rsidRDefault="0021161A">
      <w:pPr>
        <w:pStyle w:val="Nadpis1"/>
        <w:tabs>
          <w:tab w:val="clear" w:pos="709"/>
        </w:tabs>
        <w:spacing w:before="240"/>
        <w:rPr>
          <w:lang w:val="cs-CZ"/>
        </w:rPr>
      </w:pPr>
      <w:bookmarkStart w:id="123" w:name="_Ref461793243"/>
      <w:bookmarkStart w:id="124" w:name="_Ref391032653"/>
      <w:bookmarkEnd w:id="122"/>
      <w:r w:rsidRPr="00C95058">
        <w:rPr>
          <w:lang w:val="cs-CZ"/>
        </w:rPr>
        <w:t>PŘEDÁNÍ A PŘEVZETÍ DÍLA</w:t>
      </w:r>
      <w:bookmarkEnd w:id="123"/>
    </w:p>
    <w:p w14:paraId="1B986E9E" w14:textId="77777777" w:rsidR="006978CC" w:rsidRPr="00C95058" w:rsidRDefault="0021161A">
      <w:pPr>
        <w:pStyle w:val="Nadpis2"/>
        <w:keepNext w:val="0"/>
        <w:spacing w:before="120"/>
        <w:ind w:left="709"/>
        <w:rPr>
          <w:b w:val="0"/>
          <w:bCs w:val="0"/>
          <w:smallCaps w:val="0"/>
          <w:lang w:val="cs-CZ"/>
        </w:rPr>
      </w:pPr>
      <w:bookmarkStart w:id="125" w:name="_Ref22573587"/>
      <w:bookmarkStart w:id="126" w:name="_Ref462260706"/>
      <w:r w:rsidRPr="00C95058">
        <w:rPr>
          <w:bCs w:val="0"/>
          <w:smallCaps w:val="0"/>
          <w:lang w:val="cs-CZ"/>
        </w:rPr>
        <w:t>Způsobilost Díla k převzetí</w:t>
      </w:r>
      <w:bookmarkEnd w:id="125"/>
    </w:p>
    <w:p w14:paraId="41D86DF4" w14:textId="0CCE78F8" w:rsidR="006978CC" w:rsidRPr="00C95058" w:rsidRDefault="00BB0BCE">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Místem předání a převzetí Díla je místo, kde bylo Dílo provedeno. Objednatel je oprávněn přizvat k předání a převzetí Díla kromě TDS i jiné osoby, jejichž účast pokládá za nezbytnou. </w:t>
      </w:r>
      <w:r w:rsidR="0021161A" w:rsidRPr="00C95058">
        <w:rPr>
          <w:b w:val="0"/>
          <w:bCs w:val="0"/>
          <w:smallCaps w:val="0"/>
          <w:lang w:val="cs-CZ"/>
        </w:rPr>
        <w:t>Dílo je způsobilé k převzetí a bude převzato Objednatelem za předpokladu splnění všech níže uvedených podmínek</w:t>
      </w:r>
      <w:bookmarkStart w:id="127" w:name="_Ref17741904"/>
      <w:bookmarkStart w:id="128" w:name="_Ref17760657"/>
      <w:r w:rsidR="0021161A" w:rsidRPr="00C95058">
        <w:rPr>
          <w:b w:val="0"/>
          <w:bCs w:val="0"/>
          <w:smallCaps w:val="0"/>
          <w:lang w:val="cs-CZ"/>
        </w:rPr>
        <w:t>:</w:t>
      </w:r>
      <w:bookmarkEnd w:id="126"/>
      <w:bookmarkEnd w:id="127"/>
      <w:bookmarkEnd w:id="128"/>
    </w:p>
    <w:p w14:paraId="26FEF937" w14:textId="77777777" w:rsidR="006978CC" w:rsidRPr="00C95058" w:rsidRDefault="0021161A">
      <w:pPr>
        <w:pStyle w:val="Claneka"/>
        <w:keepNext w:val="0"/>
        <w:widowControl/>
        <w:numPr>
          <w:ilvl w:val="2"/>
          <w:numId w:val="10"/>
        </w:numPr>
        <w:rPr>
          <w:szCs w:val="22"/>
        </w:rPr>
      </w:pPr>
      <w:r w:rsidRPr="00C95058">
        <w:rPr>
          <w:szCs w:val="22"/>
        </w:rPr>
        <w:t xml:space="preserve">Zhotovitel řádně provedl a dokončil Dílo bez vad a nedodělků bránících řádnému užívání Díla dle této Smlouvy; </w:t>
      </w:r>
      <w:r w:rsidRPr="00C95058">
        <w:rPr>
          <w:bCs/>
          <w:szCs w:val="22"/>
        </w:rPr>
        <w:t>Dílo (stavební objekt), které vykazuje takové vady a nedokončené Práce, které samy o sobě či ve spojení s jinými brání řádnému, plynulému a bezpečnému užívání Díla ke stanovenému účelu, popř. způsobují jeho rychlejší opotřebení, tedy není způsobilé k převzetí (pro vyloučení pochybností se Strany dohodly, že určení, zda část Díla vykazuje vady a nedokončené Práce, které brání užívání příslušné části Díla či nikoliv, závisí zcela na uvážení Objednatele);</w:t>
      </w:r>
    </w:p>
    <w:p w14:paraId="1EAB8913" w14:textId="57623330" w:rsidR="006978CC" w:rsidRPr="00C95058" w:rsidRDefault="0021161A">
      <w:pPr>
        <w:pStyle w:val="Claneka"/>
        <w:keepNext w:val="0"/>
        <w:widowControl/>
        <w:numPr>
          <w:ilvl w:val="2"/>
          <w:numId w:val="10"/>
        </w:numPr>
        <w:rPr>
          <w:b/>
          <w:szCs w:val="22"/>
        </w:rPr>
      </w:pPr>
      <w:bookmarkStart w:id="129" w:name="_Ref17741914"/>
      <w:r w:rsidRPr="00C95058">
        <w:rPr>
          <w:szCs w:val="22"/>
        </w:rPr>
        <w:t xml:space="preserve">Zhotovitel řádně zpracoval kompletní Dokumentaci Zhotovitele, zejména dokumenty podle článku </w:t>
      </w:r>
      <w:r w:rsidRPr="00C95058">
        <w:rPr>
          <w:szCs w:val="22"/>
        </w:rPr>
        <w:fldChar w:fldCharType="begin"/>
      </w:r>
      <w:r w:rsidRPr="00C95058">
        <w:rPr>
          <w:szCs w:val="22"/>
        </w:rPr>
        <w:instrText xml:space="preserve"> REF _Ref17276264 \r \h </w:instrText>
      </w:r>
      <w:r w:rsidR="00C95058">
        <w:rPr>
          <w:szCs w:val="22"/>
        </w:rPr>
        <w:instrText xml:space="preserve"> \* MERGEFORMAT </w:instrText>
      </w:r>
      <w:r w:rsidRPr="00C95058">
        <w:rPr>
          <w:szCs w:val="22"/>
        </w:rPr>
      </w:r>
      <w:r w:rsidRPr="00C95058">
        <w:rPr>
          <w:szCs w:val="22"/>
        </w:rPr>
        <w:fldChar w:fldCharType="separate"/>
      </w:r>
      <w:r w:rsidR="00F20402">
        <w:rPr>
          <w:szCs w:val="22"/>
        </w:rPr>
        <w:t>3.1</w:t>
      </w:r>
      <w:r w:rsidRPr="00C95058">
        <w:rPr>
          <w:szCs w:val="22"/>
        </w:rPr>
        <w:fldChar w:fldCharType="end"/>
      </w:r>
      <w:r w:rsidRPr="00C95058">
        <w:rPr>
          <w:szCs w:val="22"/>
        </w:rPr>
        <w:t xml:space="preserve"> písm. </w:t>
      </w:r>
      <w:r w:rsidRPr="00C95058">
        <w:rPr>
          <w:szCs w:val="22"/>
        </w:rPr>
        <w:fldChar w:fldCharType="begin"/>
      </w:r>
      <w:r w:rsidRPr="00C95058">
        <w:rPr>
          <w:szCs w:val="22"/>
        </w:rPr>
        <w:instrText xml:space="preserve"> REF _Ref17275749 \r \h </w:instrText>
      </w:r>
      <w:r w:rsidR="00C95058">
        <w:rPr>
          <w:szCs w:val="22"/>
        </w:rPr>
        <w:instrText xml:space="preserve"> \* MERGEFORMAT </w:instrText>
      </w:r>
      <w:r w:rsidRPr="00C95058">
        <w:rPr>
          <w:szCs w:val="22"/>
        </w:rPr>
      </w:r>
      <w:r w:rsidRPr="00C95058">
        <w:rPr>
          <w:szCs w:val="22"/>
        </w:rPr>
        <w:fldChar w:fldCharType="separate"/>
      </w:r>
      <w:r w:rsidR="00F20402">
        <w:rPr>
          <w:szCs w:val="22"/>
        </w:rPr>
        <w:t>(c)</w:t>
      </w:r>
      <w:r w:rsidRPr="00C95058">
        <w:rPr>
          <w:szCs w:val="22"/>
        </w:rPr>
        <w:fldChar w:fldCharType="end"/>
      </w:r>
      <w:r w:rsidR="00740155" w:rsidRPr="00C95058">
        <w:rPr>
          <w:szCs w:val="22"/>
        </w:rPr>
        <w:t xml:space="preserve"> </w:t>
      </w:r>
      <w:r w:rsidR="00740155" w:rsidRPr="00C95058">
        <w:t>této Smlouvy</w:t>
      </w:r>
      <w:r w:rsidRPr="00C95058">
        <w:rPr>
          <w:szCs w:val="22"/>
        </w:rPr>
        <w:t>, a tuto předal Objednateli</w:t>
      </w:r>
      <w:r w:rsidR="00204EB1" w:rsidRPr="00C95058">
        <w:rPr>
          <w:szCs w:val="22"/>
        </w:rPr>
        <w:t xml:space="preserve"> včetně fotodokumentace</w:t>
      </w:r>
      <w:r w:rsidR="00566D1D" w:rsidRPr="00C95058">
        <w:rPr>
          <w:szCs w:val="22"/>
        </w:rPr>
        <w:t xml:space="preserve"> a dokladů o likvidaci odpadů</w:t>
      </w:r>
      <w:r w:rsidRPr="00C95058">
        <w:rPr>
          <w:szCs w:val="22"/>
        </w:rPr>
        <w:t xml:space="preserve"> nejpozději deset (10) pracovních dnů před sjednaným termínem předání a převzetí Díla;</w:t>
      </w:r>
      <w:bookmarkEnd w:id="129"/>
    </w:p>
    <w:p w14:paraId="35B66C6E" w14:textId="1349DBE7" w:rsidR="006978CC" w:rsidRPr="00C95058" w:rsidRDefault="0021161A">
      <w:pPr>
        <w:pStyle w:val="Claneka"/>
        <w:keepNext w:val="0"/>
        <w:widowControl/>
        <w:numPr>
          <w:ilvl w:val="2"/>
          <w:numId w:val="10"/>
        </w:numPr>
        <w:rPr>
          <w:b/>
          <w:szCs w:val="22"/>
        </w:rPr>
      </w:pPr>
      <w:r w:rsidRPr="00C95058">
        <w:rPr>
          <w:szCs w:val="22"/>
        </w:rPr>
        <w:t xml:space="preserve">Zhotovitel předal Objednateli Bankovní záruku za záruky dle článku </w:t>
      </w:r>
      <w:r w:rsidRPr="00C95058">
        <w:rPr>
          <w:szCs w:val="22"/>
        </w:rPr>
        <w:fldChar w:fldCharType="begin"/>
      </w:r>
      <w:r w:rsidRPr="00C95058">
        <w:rPr>
          <w:szCs w:val="22"/>
        </w:rPr>
        <w:instrText xml:space="preserve"> REF _Ref19550541 \r \h </w:instrText>
      </w:r>
      <w:r w:rsidR="00C95058">
        <w:rPr>
          <w:szCs w:val="22"/>
        </w:rPr>
        <w:instrText xml:space="preserve"> \* MERGEFORMAT </w:instrText>
      </w:r>
      <w:r w:rsidRPr="00C95058">
        <w:rPr>
          <w:szCs w:val="22"/>
        </w:rPr>
      </w:r>
      <w:r w:rsidRPr="00C95058">
        <w:rPr>
          <w:szCs w:val="22"/>
        </w:rPr>
        <w:fldChar w:fldCharType="separate"/>
      </w:r>
      <w:r w:rsidR="00F20402">
        <w:rPr>
          <w:szCs w:val="22"/>
        </w:rPr>
        <w:t>16.2</w:t>
      </w:r>
      <w:r w:rsidRPr="00C95058">
        <w:rPr>
          <w:szCs w:val="22"/>
        </w:rPr>
        <w:fldChar w:fldCharType="end"/>
      </w:r>
      <w:r w:rsidR="00740155" w:rsidRPr="00C95058">
        <w:rPr>
          <w:szCs w:val="22"/>
        </w:rPr>
        <w:t xml:space="preserve"> </w:t>
      </w:r>
      <w:r w:rsidR="00740155" w:rsidRPr="00C95058">
        <w:t>této Smlouvy</w:t>
      </w:r>
      <w:r w:rsidRPr="00C95058">
        <w:rPr>
          <w:szCs w:val="22"/>
        </w:rPr>
        <w:t>;</w:t>
      </w:r>
    </w:p>
    <w:p w14:paraId="326A793A" w14:textId="77777777" w:rsidR="006978CC" w:rsidRPr="00C95058" w:rsidRDefault="0021161A">
      <w:pPr>
        <w:pStyle w:val="Claneka"/>
        <w:keepNext w:val="0"/>
        <w:widowControl/>
        <w:numPr>
          <w:ilvl w:val="2"/>
          <w:numId w:val="10"/>
        </w:numPr>
        <w:rPr>
          <w:b/>
          <w:szCs w:val="22"/>
        </w:rPr>
      </w:pPr>
      <w:r w:rsidRPr="00C95058">
        <w:rPr>
          <w:szCs w:val="22"/>
        </w:rPr>
        <w:t>Zhotovitel provedl zkoušky vyžadované touto Smlouvou, Právními předpisy, Povoleními a Projektovou dokumentací včetně komplexního vyzkoušení Díla a včetně vystavení dokladů o provedení těchto zkoušek a doložení atestů výrobků použitých při zhotovování Díla včetně prohlášení o shodě;</w:t>
      </w:r>
    </w:p>
    <w:p w14:paraId="39B96190" w14:textId="3EA084C5" w:rsidR="006978CC" w:rsidRPr="00C95058" w:rsidRDefault="0021161A">
      <w:pPr>
        <w:pStyle w:val="Claneka"/>
        <w:keepNext w:val="0"/>
        <w:widowControl/>
        <w:numPr>
          <w:ilvl w:val="2"/>
          <w:numId w:val="10"/>
        </w:numPr>
        <w:rPr>
          <w:b/>
          <w:szCs w:val="22"/>
        </w:rPr>
      </w:pPr>
      <w:r w:rsidRPr="00C95058">
        <w:rPr>
          <w:szCs w:val="22"/>
        </w:rPr>
        <w:t xml:space="preserve">Zhotovitel úspěšně provedl </w:t>
      </w:r>
      <w:r w:rsidR="00FC44BF" w:rsidRPr="00C95058">
        <w:rPr>
          <w:bCs/>
          <w:szCs w:val="22"/>
        </w:rPr>
        <w:t>příslušný test</w:t>
      </w:r>
      <w:r w:rsidRPr="00C95058">
        <w:rPr>
          <w:bCs/>
          <w:szCs w:val="22"/>
        </w:rPr>
        <w:t>, jehož účelem je ověř</w:t>
      </w:r>
      <w:r w:rsidR="00FC44BF" w:rsidRPr="00C95058">
        <w:rPr>
          <w:bCs/>
          <w:szCs w:val="22"/>
        </w:rPr>
        <w:t>ení</w:t>
      </w:r>
      <w:r w:rsidRPr="00C95058">
        <w:rPr>
          <w:bCs/>
          <w:szCs w:val="22"/>
        </w:rPr>
        <w:t xml:space="preserve"> energetick</w:t>
      </w:r>
      <w:r w:rsidR="00FC44BF" w:rsidRPr="00C95058">
        <w:rPr>
          <w:bCs/>
          <w:szCs w:val="22"/>
        </w:rPr>
        <w:t>é</w:t>
      </w:r>
      <w:r w:rsidRPr="00C95058">
        <w:rPr>
          <w:bCs/>
          <w:szCs w:val="22"/>
        </w:rPr>
        <w:t xml:space="preserve"> náročnost</w:t>
      </w:r>
      <w:r w:rsidR="00FC44BF" w:rsidRPr="00C95058">
        <w:rPr>
          <w:bCs/>
          <w:szCs w:val="22"/>
        </w:rPr>
        <w:t>i</w:t>
      </w:r>
      <w:r w:rsidRPr="00C95058">
        <w:rPr>
          <w:bCs/>
          <w:szCs w:val="22"/>
        </w:rPr>
        <w:t xml:space="preserve"> Stavby</w:t>
      </w:r>
      <w:r w:rsidR="00D7766D" w:rsidRPr="00C95058">
        <w:rPr>
          <w:bCs/>
          <w:szCs w:val="22"/>
        </w:rPr>
        <w:t xml:space="preserve"> </w:t>
      </w:r>
      <w:r w:rsidR="0083291A" w:rsidRPr="00C95058">
        <w:rPr>
          <w:bCs/>
          <w:szCs w:val="22"/>
        </w:rPr>
        <w:t>a současně zajistil vystavení Průkazu energetické náročnosti budovy</w:t>
      </w:r>
      <w:r w:rsidR="00C550E2" w:rsidRPr="00C95058">
        <w:rPr>
          <w:bCs/>
          <w:szCs w:val="22"/>
        </w:rPr>
        <w:t>.</w:t>
      </w:r>
    </w:p>
    <w:p w14:paraId="225A7A19" w14:textId="1DB8FD9E" w:rsidR="006978CC" w:rsidRPr="00C95058" w:rsidRDefault="00F51E29">
      <w:pPr>
        <w:pStyle w:val="Nadpis2"/>
        <w:keepNext w:val="0"/>
        <w:spacing w:before="120"/>
        <w:ind w:left="709"/>
        <w:rPr>
          <w:b w:val="0"/>
          <w:bCs w:val="0"/>
          <w:smallCaps w:val="0"/>
          <w:lang w:val="cs-CZ"/>
        </w:rPr>
      </w:pPr>
      <w:r w:rsidRPr="00C95058">
        <w:rPr>
          <w:bCs w:val="0"/>
          <w:smallCaps w:val="0"/>
          <w:lang w:val="cs-CZ"/>
        </w:rPr>
        <w:t>Zkoušky funkčnosti</w:t>
      </w:r>
    </w:p>
    <w:p w14:paraId="040AE109" w14:textId="6EB02AF5"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Předání Díla budou dle instrukcí Objednatele předcházet technické prohlídky za účasti Zhotovitele, Objednatele a dalších </w:t>
      </w:r>
      <w:r w:rsidR="002D059B" w:rsidRPr="00C95058">
        <w:rPr>
          <w:b w:val="0"/>
          <w:bCs w:val="0"/>
          <w:smallCaps w:val="0"/>
          <w:lang w:val="cs-CZ"/>
        </w:rPr>
        <w:t xml:space="preserve">Objednatelem určených </w:t>
      </w:r>
      <w:r w:rsidRPr="00C95058">
        <w:rPr>
          <w:b w:val="0"/>
          <w:bCs w:val="0"/>
          <w:smallCaps w:val="0"/>
          <w:lang w:val="cs-CZ"/>
        </w:rPr>
        <w:t xml:space="preserve">osob (zejména </w:t>
      </w:r>
      <w:r w:rsidR="00AD1B10" w:rsidRPr="00C95058">
        <w:rPr>
          <w:b w:val="0"/>
          <w:bCs w:val="0"/>
          <w:smallCaps w:val="0"/>
          <w:lang w:val="cs-CZ"/>
        </w:rPr>
        <w:t>TDS</w:t>
      </w:r>
      <w:r w:rsidR="005920D5" w:rsidRPr="00C95058">
        <w:rPr>
          <w:b w:val="0"/>
          <w:bCs w:val="0"/>
          <w:smallCaps w:val="0"/>
          <w:lang w:val="cs-CZ"/>
        </w:rPr>
        <w:t>,</w:t>
      </w:r>
      <w:r w:rsidRPr="00C95058">
        <w:rPr>
          <w:b w:val="0"/>
          <w:bCs w:val="0"/>
          <w:smallCaps w:val="0"/>
          <w:lang w:val="cs-CZ"/>
        </w:rPr>
        <w:t xml:space="preserve"> případně také autorský dozor projektanta), které Objednatel přizve;</w:t>
      </w:r>
      <w:r w:rsidRPr="00C95058">
        <w:rPr>
          <w:lang w:val="cs-CZ"/>
        </w:rPr>
        <w:t xml:space="preserve"> </w:t>
      </w:r>
      <w:r w:rsidRPr="00C95058">
        <w:rPr>
          <w:b w:val="0"/>
          <w:bCs w:val="0"/>
          <w:smallCaps w:val="0"/>
          <w:lang w:val="cs-CZ"/>
        </w:rPr>
        <w:t xml:space="preserve">součástí technické prohlídky bude provedení komplexního vyzkoušení Díla podle Projektové dokumentace, přičemž přesné podmínky jeho provedení zpracuje Zhotovitel a předá je </w:t>
      </w:r>
      <w:r w:rsidR="00AD1B10" w:rsidRPr="00C95058">
        <w:rPr>
          <w:b w:val="0"/>
          <w:bCs w:val="0"/>
          <w:smallCaps w:val="0"/>
          <w:lang w:val="cs-CZ"/>
        </w:rPr>
        <w:t>TDS</w:t>
      </w:r>
      <w:r w:rsidRPr="00C95058">
        <w:rPr>
          <w:b w:val="0"/>
          <w:bCs w:val="0"/>
          <w:smallCaps w:val="0"/>
          <w:lang w:val="cs-CZ"/>
        </w:rPr>
        <w:t xml:space="preserve">, který bude provádět kontrolu jejich provedení. </w:t>
      </w:r>
      <w:bookmarkStart w:id="130" w:name="_Ref461794789"/>
      <w:r w:rsidR="00AD1B10" w:rsidRPr="00C95058">
        <w:rPr>
          <w:b w:val="0"/>
          <w:bCs w:val="0"/>
          <w:smallCaps w:val="0"/>
          <w:lang w:val="cs-CZ"/>
        </w:rPr>
        <w:t>TDS</w:t>
      </w:r>
      <w:r w:rsidRPr="00C95058">
        <w:rPr>
          <w:b w:val="0"/>
          <w:bCs w:val="0"/>
          <w:smallCaps w:val="0"/>
          <w:lang w:val="cs-CZ"/>
        </w:rPr>
        <w:t xml:space="preserve"> pořizuje z takových prohlídek zápisy.</w:t>
      </w:r>
    </w:p>
    <w:p w14:paraId="3067C27A" w14:textId="06BF6551" w:rsidR="006978CC" w:rsidRPr="00C95058" w:rsidRDefault="0021161A">
      <w:pPr>
        <w:pStyle w:val="Nadpis2"/>
        <w:keepNext w:val="0"/>
        <w:spacing w:before="120"/>
        <w:ind w:left="709"/>
        <w:rPr>
          <w:b w:val="0"/>
          <w:bCs w:val="0"/>
          <w:smallCaps w:val="0"/>
          <w:lang w:val="cs-CZ"/>
        </w:rPr>
      </w:pPr>
      <w:r w:rsidRPr="00C95058">
        <w:rPr>
          <w:b w:val="0"/>
          <w:bCs w:val="0"/>
          <w:smallCaps w:val="0"/>
          <w:lang w:val="cs-CZ"/>
        </w:rPr>
        <w:t>Zhotovitel oznámí Objednateli dokončení provádění Díla nejméně třicet (30) dnů před předpokládaným dnem dokončení a zašle spolu s tímto oznámením návrh termínů provedení technických prohlídek podle jeho jednotlivých technických částí, včetně provedení zkoušek všech prvků a zařízení tvořících předmět plnění Díla</w:t>
      </w:r>
      <w:r w:rsidR="0083291A" w:rsidRPr="00C95058">
        <w:rPr>
          <w:b w:val="0"/>
          <w:bCs w:val="0"/>
          <w:smallCaps w:val="0"/>
          <w:lang w:val="cs-CZ"/>
        </w:rPr>
        <w:t>, přičemž návrh termínů provedení zkoušek musí odpovídat klimatickým podmínkám tak, aby potřebné testy a zkoušky bylo možné provést</w:t>
      </w:r>
      <w:r w:rsidR="00F611F2" w:rsidRPr="00C95058">
        <w:rPr>
          <w:b w:val="0"/>
          <w:bCs w:val="0"/>
          <w:smallCaps w:val="0"/>
          <w:lang w:val="cs-CZ"/>
        </w:rPr>
        <w:t xml:space="preserve"> a dosáhnout relevantních výsledků</w:t>
      </w:r>
      <w:r w:rsidRPr="00C95058">
        <w:rPr>
          <w:b w:val="0"/>
          <w:bCs w:val="0"/>
          <w:smallCaps w:val="0"/>
          <w:lang w:val="cs-CZ"/>
        </w:rPr>
        <w:t>. Provedení technických prohlídek a zkoušek organizuje Objednatel</w:t>
      </w:r>
      <w:r w:rsidR="00F611F2" w:rsidRPr="00C95058">
        <w:rPr>
          <w:b w:val="0"/>
          <w:bCs w:val="0"/>
          <w:smallCaps w:val="0"/>
          <w:lang w:val="cs-CZ"/>
        </w:rPr>
        <w:t xml:space="preserve"> prostřednictvím TDS</w:t>
      </w:r>
      <w:r w:rsidRPr="00C95058">
        <w:rPr>
          <w:b w:val="0"/>
          <w:bCs w:val="0"/>
          <w:smallCaps w:val="0"/>
          <w:lang w:val="cs-CZ"/>
        </w:rPr>
        <w:t>.</w:t>
      </w:r>
    </w:p>
    <w:p w14:paraId="179CA29B" w14:textId="138542C7" w:rsidR="006978CC" w:rsidRPr="00C95058" w:rsidRDefault="0021161A">
      <w:pPr>
        <w:pStyle w:val="Nadpis2"/>
        <w:keepNext w:val="0"/>
        <w:spacing w:before="120"/>
        <w:ind w:left="709"/>
        <w:rPr>
          <w:b w:val="0"/>
          <w:bCs w:val="0"/>
          <w:smallCaps w:val="0"/>
          <w:lang w:val="cs-CZ"/>
        </w:rPr>
      </w:pPr>
      <w:r w:rsidRPr="00C95058">
        <w:rPr>
          <w:b w:val="0"/>
          <w:bCs w:val="0"/>
          <w:smallCaps w:val="0"/>
          <w:lang w:val="cs-CZ"/>
        </w:rPr>
        <w:t xml:space="preserve">Atesty výrobků a materiálů postupně zabudovaných, které mohou ovlivnit celkovou kvalitu stavby, budou ze strany Zhotovitele předkládány </w:t>
      </w:r>
      <w:r w:rsidR="005457B7" w:rsidRPr="00C95058">
        <w:rPr>
          <w:b w:val="0"/>
          <w:bCs w:val="0"/>
          <w:smallCaps w:val="0"/>
          <w:lang w:val="cs-CZ"/>
        </w:rPr>
        <w:t xml:space="preserve">Zástupci </w:t>
      </w:r>
      <w:r w:rsidRPr="00C95058">
        <w:rPr>
          <w:b w:val="0"/>
          <w:bCs w:val="0"/>
          <w:smallCaps w:val="0"/>
          <w:lang w:val="cs-CZ"/>
        </w:rPr>
        <w:t>Objednatele (</w:t>
      </w:r>
      <w:r w:rsidR="009F3E32" w:rsidRPr="00C95058">
        <w:rPr>
          <w:b w:val="0"/>
          <w:bCs w:val="0"/>
          <w:smallCaps w:val="0"/>
          <w:lang w:val="cs-CZ"/>
        </w:rPr>
        <w:t>TDS</w:t>
      </w:r>
      <w:r w:rsidRPr="00C95058">
        <w:rPr>
          <w:b w:val="0"/>
          <w:bCs w:val="0"/>
          <w:smallCaps w:val="0"/>
          <w:lang w:val="cs-CZ"/>
        </w:rPr>
        <w:t>) k nahlédnutí vždy ke dni zakrytí částí Díla dle čl</w:t>
      </w:r>
      <w:r w:rsidR="00436771" w:rsidRPr="00C95058">
        <w:rPr>
          <w:b w:val="0"/>
          <w:bCs w:val="0"/>
          <w:smallCaps w:val="0"/>
          <w:lang w:val="cs-CZ"/>
        </w:rPr>
        <w:t xml:space="preserve">ánku </w:t>
      </w:r>
      <w:r w:rsidRPr="00C95058">
        <w:rPr>
          <w:b w:val="0"/>
          <w:bCs w:val="0"/>
          <w:smallCaps w:val="0"/>
          <w:lang w:val="cs-CZ"/>
        </w:rPr>
        <w:fldChar w:fldCharType="begin"/>
      </w:r>
      <w:r w:rsidRPr="00C95058">
        <w:rPr>
          <w:b w:val="0"/>
          <w:bCs w:val="0"/>
          <w:smallCaps w:val="0"/>
          <w:lang w:val="cs-CZ"/>
        </w:rPr>
        <w:instrText xml:space="preserve"> REF _Ref17362878 \r \h </w:instrText>
      </w:r>
      <w:r w:rsidR="007B1ABF" w:rsidRP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12.9</w:t>
      </w:r>
      <w:r w:rsidRPr="00C95058">
        <w:rPr>
          <w:b w:val="0"/>
          <w:bCs w:val="0"/>
          <w:smallCaps w:val="0"/>
          <w:lang w:val="cs-CZ"/>
        </w:rPr>
        <w:fldChar w:fldCharType="end"/>
      </w:r>
      <w:r w:rsidRPr="00C95058">
        <w:rPr>
          <w:b w:val="0"/>
          <w:bCs w:val="0"/>
          <w:smallCaps w:val="0"/>
          <w:lang w:val="cs-CZ"/>
        </w:rPr>
        <w:t xml:space="preserve"> a násl. Smlouvy a rovněž předány jako součást Dokumentace Zhotovitele ke dni provedení technických prohlídek dle tohoto článku</w:t>
      </w:r>
      <w:r w:rsidR="00D37C92" w:rsidRPr="00C95058">
        <w:rPr>
          <w:b w:val="0"/>
          <w:bCs w:val="0"/>
          <w:smallCaps w:val="0"/>
          <w:lang w:val="cs-CZ"/>
        </w:rPr>
        <w:t xml:space="preserve"> Smlouvy</w:t>
      </w:r>
      <w:r w:rsidRPr="00C95058">
        <w:rPr>
          <w:b w:val="0"/>
          <w:bCs w:val="0"/>
          <w:smallCaps w:val="0"/>
          <w:lang w:val="cs-CZ"/>
        </w:rPr>
        <w:t>.</w:t>
      </w:r>
    </w:p>
    <w:p w14:paraId="6F16D771" w14:textId="77777777" w:rsidR="006978CC" w:rsidRPr="00C95058" w:rsidRDefault="0021161A">
      <w:pPr>
        <w:pStyle w:val="Nadpis2"/>
        <w:keepNext w:val="0"/>
        <w:spacing w:before="120"/>
        <w:ind w:left="709"/>
        <w:rPr>
          <w:b w:val="0"/>
          <w:bCs w:val="0"/>
          <w:smallCaps w:val="0"/>
          <w:lang w:val="cs-CZ"/>
        </w:rPr>
      </w:pPr>
      <w:r w:rsidRPr="00C95058">
        <w:rPr>
          <w:b w:val="0"/>
          <w:bCs w:val="0"/>
          <w:smallCaps w:val="0"/>
          <w:lang w:val="cs-CZ"/>
        </w:rPr>
        <w:lastRenderedPageBreak/>
        <w:t>Objednatel je oprávněn vydat pokyn k opakování technických prohlídek a zkoušek části Díla, pokud byly v průběhu předchozí technické prohlídky nebo zkoušky Díla zjištěny ze strany Objednatele nedostatky v provádění Díla nebo Dílo v jakékoliv části neodpovídá Smlouvě.</w:t>
      </w:r>
    </w:p>
    <w:p w14:paraId="5A5400A9" w14:textId="77777777" w:rsidR="006978CC" w:rsidRPr="00C95058" w:rsidRDefault="0021161A">
      <w:pPr>
        <w:pStyle w:val="Nadpis2"/>
        <w:keepNext w:val="0"/>
        <w:spacing w:before="120"/>
        <w:ind w:left="709"/>
        <w:rPr>
          <w:b w:val="0"/>
          <w:bCs w:val="0"/>
          <w:smallCaps w:val="0"/>
          <w:lang w:val="cs-CZ"/>
        </w:rPr>
      </w:pPr>
      <w:r w:rsidRPr="00C95058">
        <w:rPr>
          <w:b w:val="0"/>
          <w:bCs w:val="0"/>
          <w:smallCaps w:val="0"/>
          <w:lang w:val="cs-CZ"/>
        </w:rPr>
        <w:t>Poté, co Zhotovitel oznámí Objednateli, že vada Díla byla odstraněna, je Objednatel oprávněn požadovat opakování příslušné technické prohlídky a také zkoušek Díla, které případně s neúspěšnou technickou prohlídkou přímo souvisejí nebo na ni navazují.</w:t>
      </w:r>
    </w:p>
    <w:p w14:paraId="63AA41E9" w14:textId="3EE32126" w:rsidR="006978CC" w:rsidRPr="00C95058" w:rsidRDefault="0021161A">
      <w:pPr>
        <w:pStyle w:val="Nadpis2"/>
        <w:keepNext w:val="0"/>
        <w:spacing w:before="120"/>
        <w:ind w:left="709"/>
        <w:rPr>
          <w:b w:val="0"/>
          <w:bCs w:val="0"/>
          <w:smallCaps w:val="0"/>
          <w:lang w:val="cs-CZ"/>
        </w:rPr>
      </w:pPr>
      <w:bookmarkStart w:id="131" w:name="_Ref17374152"/>
      <w:bookmarkStart w:id="132" w:name="_Ref22573977"/>
      <w:r w:rsidRPr="00C95058">
        <w:rPr>
          <w:b w:val="0"/>
          <w:bCs w:val="0"/>
          <w:smallCaps w:val="0"/>
          <w:lang w:val="cs-CZ"/>
        </w:rPr>
        <w:t xml:space="preserve">Po provedené technické prohlídce a splnění dalších podmínek dle článku </w:t>
      </w:r>
      <w:r w:rsidRPr="00C95058">
        <w:rPr>
          <w:b w:val="0"/>
          <w:bCs w:val="0"/>
          <w:smallCaps w:val="0"/>
          <w:lang w:val="cs-CZ"/>
        </w:rPr>
        <w:fldChar w:fldCharType="begin"/>
      </w:r>
      <w:r w:rsidRPr="00C95058">
        <w:rPr>
          <w:b w:val="0"/>
          <w:bCs w:val="0"/>
          <w:smallCaps w:val="0"/>
          <w:lang w:val="cs-CZ"/>
        </w:rPr>
        <w:instrText xml:space="preserve"> REF _Ref22573587 \r \h </w:instrText>
      </w:r>
      <w:r w:rsidR="007B1ABF" w:rsidRP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14.1</w:t>
      </w:r>
      <w:r w:rsidRPr="00C95058">
        <w:rPr>
          <w:b w:val="0"/>
          <w:bCs w:val="0"/>
          <w:smallCaps w:val="0"/>
          <w:lang w:val="cs-CZ"/>
        </w:rPr>
        <w:fldChar w:fldCharType="end"/>
      </w:r>
      <w:r w:rsidR="00740155" w:rsidRPr="00C95058">
        <w:rPr>
          <w:b w:val="0"/>
          <w:bCs w:val="0"/>
          <w:smallCaps w:val="0"/>
          <w:lang w:val="cs-CZ"/>
        </w:rPr>
        <w:t xml:space="preserve"> této Smlouvy</w:t>
      </w:r>
      <w:r w:rsidRPr="00C95058">
        <w:rPr>
          <w:b w:val="0"/>
          <w:bCs w:val="0"/>
          <w:smallCaps w:val="0"/>
          <w:lang w:val="cs-CZ"/>
        </w:rPr>
        <w:t xml:space="preserve"> Objednatel na základě výzvy Zhotovitele k převzetí Díla:</w:t>
      </w:r>
      <w:bookmarkEnd w:id="130"/>
      <w:bookmarkEnd w:id="131"/>
      <w:bookmarkEnd w:id="132"/>
    </w:p>
    <w:p w14:paraId="15AF84C7" w14:textId="435853B0" w:rsidR="006978CC" w:rsidRPr="00C95058" w:rsidRDefault="0021161A">
      <w:pPr>
        <w:pStyle w:val="Textkomente"/>
        <w:tabs>
          <w:tab w:val="num" w:pos="-2268"/>
        </w:tabs>
        <w:ind w:left="1134"/>
        <w:jc w:val="both"/>
        <w:rPr>
          <w:sz w:val="22"/>
          <w:szCs w:val="22"/>
          <w:lang w:val="cs-CZ"/>
        </w:rPr>
      </w:pPr>
      <w:bookmarkStart w:id="133" w:name="_Ref22574263"/>
      <w:r w:rsidRPr="00C95058">
        <w:rPr>
          <w:sz w:val="22"/>
          <w:szCs w:val="22"/>
          <w:lang w:val="cs-CZ"/>
        </w:rPr>
        <w:t xml:space="preserve">vydá Zhotoviteli </w:t>
      </w:r>
      <w:r w:rsidR="006B1695" w:rsidRPr="00C95058">
        <w:rPr>
          <w:sz w:val="22"/>
          <w:szCs w:val="22"/>
          <w:lang w:val="cs-CZ"/>
        </w:rPr>
        <w:t xml:space="preserve">Protokol o předání a převzetí díla </w:t>
      </w:r>
      <w:proofErr w:type="spellStart"/>
      <w:r w:rsidR="006B1695" w:rsidRPr="00C95058">
        <w:rPr>
          <w:sz w:val="22"/>
          <w:szCs w:val="22"/>
          <w:lang w:val="cs-CZ"/>
        </w:rPr>
        <w:t>Díla</w:t>
      </w:r>
      <w:proofErr w:type="spellEnd"/>
      <w:r w:rsidR="006B1695" w:rsidRPr="00C95058" w:rsidDel="006B1695">
        <w:rPr>
          <w:sz w:val="22"/>
          <w:szCs w:val="22"/>
          <w:lang w:val="cs-CZ"/>
        </w:rPr>
        <w:t xml:space="preserve"> </w:t>
      </w:r>
      <w:r w:rsidRPr="00C95058">
        <w:rPr>
          <w:sz w:val="22"/>
          <w:szCs w:val="22"/>
          <w:lang w:val="cs-CZ"/>
        </w:rPr>
        <w:t xml:space="preserve">s uvedením data, kdy byly splněny podmínky dle článku </w:t>
      </w:r>
      <w:r w:rsidRPr="00C95058">
        <w:rPr>
          <w:sz w:val="22"/>
          <w:szCs w:val="22"/>
          <w:lang w:val="cs-CZ"/>
        </w:rPr>
        <w:fldChar w:fldCharType="begin"/>
      </w:r>
      <w:r w:rsidRPr="00C95058">
        <w:rPr>
          <w:sz w:val="22"/>
          <w:szCs w:val="22"/>
          <w:lang w:val="cs-CZ"/>
        </w:rPr>
        <w:instrText xml:space="preserve"> REF _Ref22573587 \r \h </w:instrText>
      </w:r>
      <w:r w:rsidR="007B1ABF" w:rsidRPr="00C95058">
        <w:rPr>
          <w:sz w:val="22"/>
          <w:szCs w:val="22"/>
          <w:lang w:val="cs-CZ"/>
        </w:rPr>
        <w:instrText xml:space="preserve"> \* MERGEFORMAT </w:instrText>
      </w:r>
      <w:r w:rsidRPr="00C95058">
        <w:rPr>
          <w:sz w:val="22"/>
          <w:szCs w:val="22"/>
          <w:lang w:val="cs-CZ"/>
        </w:rPr>
      </w:r>
      <w:r w:rsidRPr="00C95058">
        <w:rPr>
          <w:sz w:val="22"/>
          <w:szCs w:val="22"/>
          <w:lang w:val="cs-CZ"/>
        </w:rPr>
        <w:fldChar w:fldCharType="separate"/>
      </w:r>
      <w:r w:rsidR="00F20402">
        <w:rPr>
          <w:sz w:val="22"/>
          <w:szCs w:val="22"/>
          <w:lang w:val="cs-CZ"/>
        </w:rPr>
        <w:t>14.1</w:t>
      </w:r>
      <w:r w:rsidRPr="00C95058">
        <w:rPr>
          <w:sz w:val="22"/>
          <w:szCs w:val="22"/>
          <w:lang w:val="cs-CZ"/>
        </w:rPr>
        <w:fldChar w:fldCharType="end"/>
      </w:r>
      <w:r w:rsidR="00740155" w:rsidRPr="00C95058">
        <w:rPr>
          <w:sz w:val="22"/>
          <w:szCs w:val="22"/>
          <w:lang w:val="cs-CZ"/>
        </w:rPr>
        <w:t xml:space="preserve"> této Smlouvy</w:t>
      </w:r>
      <w:r w:rsidRPr="00C95058">
        <w:rPr>
          <w:sz w:val="22"/>
          <w:szCs w:val="22"/>
          <w:lang w:val="cs-CZ"/>
        </w:rPr>
        <w:t>; nebo</w:t>
      </w:r>
      <w:bookmarkEnd w:id="133"/>
    </w:p>
    <w:p w14:paraId="098586CF" w14:textId="7493B113" w:rsidR="006978CC" w:rsidRPr="00C95058" w:rsidRDefault="0021161A">
      <w:pPr>
        <w:pStyle w:val="Textkomente"/>
        <w:tabs>
          <w:tab w:val="clear" w:pos="1136"/>
          <w:tab w:val="num" w:pos="-2268"/>
        </w:tabs>
        <w:ind w:left="1134"/>
        <w:jc w:val="both"/>
        <w:rPr>
          <w:b/>
          <w:bCs/>
          <w:smallCaps/>
          <w:sz w:val="22"/>
          <w:szCs w:val="22"/>
          <w:lang w:val="cs-CZ"/>
        </w:rPr>
      </w:pPr>
      <w:bookmarkStart w:id="134" w:name="_Ref22837342"/>
      <w:r w:rsidRPr="00C95058">
        <w:rPr>
          <w:sz w:val="22"/>
          <w:szCs w:val="22"/>
          <w:lang w:val="cs-CZ"/>
        </w:rPr>
        <w:t xml:space="preserve">odmítne vydání </w:t>
      </w:r>
      <w:r w:rsidR="006B1695" w:rsidRPr="00C95058">
        <w:rPr>
          <w:sz w:val="22"/>
          <w:szCs w:val="22"/>
          <w:lang w:val="cs-CZ"/>
        </w:rPr>
        <w:t xml:space="preserve">Protokolu o předání a převzetí díla </w:t>
      </w:r>
      <w:proofErr w:type="spellStart"/>
      <w:r w:rsidR="006B1695" w:rsidRPr="00C95058">
        <w:rPr>
          <w:sz w:val="22"/>
          <w:szCs w:val="22"/>
          <w:lang w:val="cs-CZ"/>
        </w:rPr>
        <w:t>Díla</w:t>
      </w:r>
      <w:proofErr w:type="spellEnd"/>
      <w:r w:rsidR="006B1695" w:rsidRPr="00C95058" w:rsidDel="006B1695">
        <w:rPr>
          <w:sz w:val="22"/>
          <w:szCs w:val="22"/>
          <w:lang w:val="cs-CZ"/>
        </w:rPr>
        <w:t xml:space="preserve"> </w:t>
      </w:r>
      <w:r w:rsidRPr="00C95058">
        <w:rPr>
          <w:sz w:val="22"/>
          <w:szCs w:val="22"/>
          <w:lang w:val="cs-CZ"/>
        </w:rPr>
        <w:t xml:space="preserve">s udáním důvodů a uvedením vad bránících řádnému užívání a/nebo převzetí Díla, jež má Zhotovitel odstranit, aby bylo možné vydat </w:t>
      </w:r>
      <w:r w:rsidR="006B1695" w:rsidRPr="00C95058">
        <w:rPr>
          <w:sz w:val="22"/>
          <w:szCs w:val="22"/>
          <w:lang w:val="cs-CZ"/>
        </w:rPr>
        <w:t xml:space="preserve">Protokol o předání a převzetí díla </w:t>
      </w:r>
      <w:proofErr w:type="spellStart"/>
      <w:r w:rsidR="006B1695" w:rsidRPr="00C95058">
        <w:rPr>
          <w:sz w:val="22"/>
          <w:szCs w:val="22"/>
          <w:lang w:val="cs-CZ"/>
        </w:rPr>
        <w:t>Díla</w:t>
      </w:r>
      <w:proofErr w:type="spellEnd"/>
      <w:r w:rsidR="006B1695" w:rsidRPr="00C95058" w:rsidDel="006B1695">
        <w:rPr>
          <w:sz w:val="22"/>
          <w:szCs w:val="22"/>
          <w:lang w:val="cs-CZ"/>
        </w:rPr>
        <w:t xml:space="preserve"> </w:t>
      </w:r>
      <w:r w:rsidRPr="00C95058">
        <w:rPr>
          <w:sz w:val="22"/>
          <w:szCs w:val="22"/>
          <w:lang w:val="cs-CZ"/>
        </w:rPr>
        <w:t xml:space="preserve">dle písm. (a) nebo (c). Zhotovitel poté tyto vady odstraní ve lhůtě stanovené jednostranně Objednatelem, která nesmí být kratší než deset (10) dnů a Zhotovitel dalším oznámením podle tohoto článku </w:t>
      </w:r>
      <w:r w:rsidR="00D37C92" w:rsidRPr="00C95058">
        <w:rPr>
          <w:sz w:val="22"/>
          <w:szCs w:val="22"/>
          <w:lang w:val="cs-CZ"/>
        </w:rPr>
        <w:t xml:space="preserve">Smlouvy </w:t>
      </w:r>
      <w:r w:rsidRPr="00C95058">
        <w:rPr>
          <w:sz w:val="22"/>
          <w:szCs w:val="22"/>
          <w:lang w:val="cs-CZ"/>
        </w:rPr>
        <w:t xml:space="preserve">vyzve Objednatele k opakování prohlídky </w:t>
      </w:r>
      <w:r w:rsidR="005920D5" w:rsidRPr="00C95058">
        <w:rPr>
          <w:sz w:val="22"/>
          <w:szCs w:val="22"/>
          <w:lang w:val="cs-CZ"/>
        </w:rPr>
        <w:t>a </w:t>
      </w:r>
      <w:r w:rsidRPr="00C95058">
        <w:rPr>
          <w:sz w:val="22"/>
          <w:szCs w:val="22"/>
          <w:lang w:val="cs-CZ"/>
        </w:rPr>
        <w:t xml:space="preserve">vydání </w:t>
      </w:r>
      <w:r w:rsidR="006B1695" w:rsidRPr="00C95058">
        <w:rPr>
          <w:sz w:val="22"/>
          <w:szCs w:val="22"/>
          <w:lang w:val="cs-CZ"/>
        </w:rPr>
        <w:t xml:space="preserve">Protokolu o předání a převzetí díla </w:t>
      </w:r>
      <w:proofErr w:type="spellStart"/>
      <w:r w:rsidR="006B1695" w:rsidRPr="00C95058">
        <w:rPr>
          <w:sz w:val="22"/>
          <w:szCs w:val="22"/>
          <w:lang w:val="cs-CZ"/>
        </w:rPr>
        <w:t>Díla</w:t>
      </w:r>
      <w:proofErr w:type="spellEnd"/>
      <w:r w:rsidRPr="00C95058">
        <w:rPr>
          <w:sz w:val="22"/>
          <w:szCs w:val="22"/>
          <w:lang w:val="cs-CZ"/>
        </w:rPr>
        <w:t xml:space="preserve">, přičemž zde uvedený postup se užije i opakovaně, dokud Objednatel nevydá Zhotoviteli </w:t>
      </w:r>
      <w:r w:rsidR="003903FA" w:rsidRPr="00C95058">
        <w:rPr>
          <w:sz w:val="22"/>
          <w:szCs w:val="22"/>
          <w:lang w:val="cs-CZ"/>
        </w:rPr>
        <w:t xml:space="preserve">Protokol o předání a převzetí díla </w:t>
      </w:r>
      <w:proofErr w:type="spellStart"/>
      <w:r w:rsidR="003903FA" w:rsidRPr="00C95058">
        <w:rPr>
          <w:sz w:val="22"/>
          <w:szCs w:val="22"/>
          <w:lang w:val="cs-CZ"/>
        </w:rPr>
        <w:t>Díla</w:t>
      </w:r>
      <w:proofErr w:type="spellEnd"/>
      <w:r w:rsidRPr="00C95058">
        <w:rPr>
          <w:sz w:val="22"/>
          <w:szCs w:val="22"/>
          <w:lang w:val="cs-CZ"/>
        </w:rPr>
        <w:t xml:space="preserve"> dle písm. (a) nebo (c); nebo</w:t>
      </w:r>
      <w:bookmarkEnd w:id="134"/>
    </w:p>
    <w:p w14:paraId="629175BC" w14:textId="60FD1924" w:rsidR="006978CC" w:rsidRPr="00C95058" w:rsidRDefault="0021161A">
      <w:pPr>
        <w:pStyle w:val="Textkomente"/>
        <w:tabs>
          <w:tab w:val="clear" w:pos="1136"/>
          <w:tab w:val="num" w:pos="-2268"/>
        </w:tabs>
        <w:ind w:left="1134"/>
        <w:jc w:val="both"/>
        <w:rPr>
          <w:sz w:val="22"/>
          <w:szCs w:val="22"/>
          <w:lang w:val="cs-CZ"/>
        </w:rPr>
      </w:pPr>
      <w:r w:rsidRPr="00C95058">
        <w:rPr>
          <w:sz w:val="22"/>
          <w:szCs w:val="22"/>
          <w:lang w:val="cs-CZ"/>
        </w:rPr>
        <w:t xml:space="preserve">vydá Zhotoviteli </w:t>
      </w:r>
      <w:r w:rsidR="003903FA" w:rsidRPr="00C95058">
        <w:rPr>
          <w:sz w:val="22"/>
          <w:szCs w:val="22"/>
          <w:lang w:val="cs-CZ"/>
        </w:rPr>
        <w:t xml:space="preserve">Protokol o předání a převzetí díla </w:t>
      </w:r>
      <w:proofErr w:type="spellStart"/>
      <w:r w:rsidR="003903FA" w:rsidRPr="00C95058">
        <w:rPr>
          <w:sz w:val="22"/>
          <w:szCs w:val="22"/>
          <w:lang w:val="cs-CZ"/>
        </w:rPr>
        <w:t>Díla</w:t>
      </w:r>
      <w:proofErr w:type="spellEnd"/>
      <w:r w:rsidRPr="00C95058">
        <w:rPr>
          <w:sz w:val="22"/>
          <w:szCs w:val="22"/>
          <w:lang w:val="cs-CZ"/>
        </w:rPr>
        <w:t xml:space="preserve"> s uvedením soupisu vad a nedodělků nebránících řádnému užívání s popisem, jak se projevují, a s uvedením přiměřené lhůty pro jejich odstranění Zhotovitelem, která nesmí být kratší než deset (10) dnů. </w:t>
      </w:r>
    </w:p>
    <w:p w14:paraId="015E9287" w14:textId="77777777" w:rsidR="006978CC" w:rsidRPr="00C95058" w:rsidRDefault="0021161A">
      <w:pPr>
        <w:pStyle w:val="Nadpis2"/>
        <w:keepNext w:val="0"/>
        <w:spacing w:before="120"/>
        <w:ind w:left="709"/>
        <w:rPr>
          <w:b w:val="0"/>
          <w:bCs w:val="0"/>
          <w:smallCaps w:val="0"/>
          <w:lang w:val="cs-CZ"/>
        </w:rPr>
      </w:pPr>
      <w:r w:rsidRPr="00C95058">
        <w:rPr>
          <w:bCs w:val="0"/>
          <w:smallCaps w:val="0"/>
          <w:lang w:val="cs-CZ"/>
        </w:rPr>
        <w:t>Kolaudační souhlas</w:t>
      </w:r>
    </w:p>
    <w:p w14:paraId="242807BB" w14:textId="6096C013"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Zhotovitel je povinen </w:t>
      </w:r>
      <w:r w:rsidR="003B14AB" w:rsidRPr="00C95058">
        <w:rPr>
          <w:b w:val="0"/>
          <w:bCs w:val="0"/>
          <w:smallCaps w:val="0"/>
          <w:lang w:val="cs-CZ"/>
        </w:rPr>
        <w:t>zajistit</w:t>
      </w:r>
      <w:r w:rsidR="00C8491A" w:rsidRPr="00C95058">
        <w:rPr>
          <w:b w:val="0"/>
          <w:bCs w:val="0"/>
          <w:smallCaps w:val="0"/>
          <w:lang w:val="cs-CZ"/>
        </w:rPr>
        <w:t xml:space="preserve"> pro</w:t>
      </w:r>
      <w:r w:rsidR="003B14AB" w:rsidRPr="00C95058">
        <w:rPr>
          <w:b w:val="0"/>
          <w:bCs w:val="0"/>
          <w:smallCaps w:val="0"/>
          <w:lang w:val="cs-CZ"/>
        </w:rPr>
        <w:t xml:space="preserve"> </w:t>
      </w:r>
      <w:r w:rsidR="00C8491A" w:rsidRPr="00C95058">
        <w:rPr>
          <w:b w:val="0"/>
          <w:bCs w:val="0"/>
          <w:smallCaps w:val="0"/>
          <w:lang w:val="cs-CZ"/>
        </w:rPr>
        <w:t xml:space="preserve">Objednatele </w:t>
      </w:r>
      <w:r w:rsidR="001C04E8" w:rsidRPr="00C95058">
        <w:rPr>
          <w:b w:val="0"/>
          <w:bCs w:val="0"/>
          <w:smallCaps w:val="0"/>
          <w:lang w:val="cs-CZ"/>
        </w:rPr>
        <w:t xml:space="preserve">pravomocný </w:t>
      </w:r>
      <w:r w:rsidR="005501B3" w:rsidRPr="00C95058">
        <w:rPr>
          <w:b w:val="0"/>
          <w:bCs w:val="0"/>
          <w:smallCaps w:val="0"/>
          <w:lang w:val="cs-CZ"/>
        </w:rPr>
        <w:t>k</w:t>
      </w:r>
      <w:r w:rsidR="00132674" w:rsidRPr="00C95058">
        <w:rPr>
          <w:b w:val="0"/>
          <w:bCs w:val="0"/>
          <w:smallCaps w:val="0"/>
          <w:lang w:val="cs-CZ"/>
        </w:rPr>
        <w:t>olaudační souhlas, respektive</w:t>
      </w:r>
      <w:r w:rsidR="00C5338B" w:rsidRPr="00C95058">
        <w:rPr>
          <w:b w:val="0"/>
          <w:bCs w:val="0"/>
          <w:smallCaps w:val="0"/>
          <w:lang w:val="cs-CZ"/>
        </w:rPr>
        <w:t xml:space="preserve"> </w:t>
      </w:r>
      <w:r w:rsidR="001C04E8" w:rsidRPr="00C95058">
        <w:rPr>
          <w:b w:val="0"/>
          <w:bCs w:val="0"/>
          <w:smallCaps w:val="0"/>
          <w:lang w:val="cs-CZ"/>
        </w:rPr>
        <w:t xml:space="preserve">pravomocné </w:t>
      </w:r>
      <w:r w:rsidR="005501B3" w:rsidRPr="00C95058">
        <w:rPr>
          <w:b w:val="0"/>
          <w:bCs w:val="0"/>
          <w:smallCaps w:val="0"/>
          <w:lang w:val="cs-CZ"/>
        </w:rPr>
        <w:t>k</w:t>
      </w:r>
      <w:r w:rsidR="00132674" w:rsidRPr="00C95058">
        <w:rPr>
          <w:b w:val="0"/>
          <w:bCs w:val="0"/>
          <w:smallCaps w:val="0"/>
          <w:lang w:val="cs-CZ"/>
        </w:rPr>
        <w:t>olaudační rozhodnutí</w:t>
      </w:r>
      <w:r w:rsidR="0063467A" w:rsidRPr="00C95058">
        <w:rPr>
          <w:b w:val="0"/>
          <w:bCs w:val="0"/>
          <w:smallCaps w:val="0"/>
          <w:lang w:val="cs-CZ"/>
        </w:rPr>
        <w:t xml:space="preserve"> k užívání Stavby</w:t>
      </w:r>
      <w:r w:rsidR="00466DAD" w:rsidRPr="00C95058">
        <w:rPr>
          <w:b w:val="0"/>
          <w:bCs w:val="0"/>
          <w:smallCaps w:val="0"/>
          <w:lang w:val="cs-CZ"/>
        </w:rPr>
        <w:t>, a to před převzetím Díla</w:t>
      </w:r>
      <w:r w:rsidRPr="00C95058">
        <w:rPr>
          <w:b w:val="0"/>
          <w:bCs w:val="0"/>
          <w:smallCaps w:val="0"/>
          <w:lang w:val="cs-CZ"/>
        </w:rPr>
        <w:t>.</w:t>
      </w:r>
      <w:r w:rsidR="00466DAD" w:rsidRPr="00C95058">
        <w:rPr>
          <w:b w:val="0"/>
          <w:bCs w:val="0"/>
          <w:smallCaps w:val="0"/>
          <w:lang w:val="cs-CZ"/>
        </w:rPr>
        <w:t xml:space="preserve"> Objednatel není povinen </w:t>
      </w:r>
      <w:r w:rsidR="00CD5877" w:rsidRPr="00C95058">
        <w:rPr>
          <w:b w:val="0"/>
          <w:bCs w:val="0"/>
          <w:smallCaps w:val="0"/>
          <w:lang w:val="cs-CZ"/>
        </w:rPr>
        <w:t>Dílo převzít</w:t>
      </w:r>
      <w:r w:rsidR="00A92ED8" w:rsidRPr="00C95058">
        <w:rPr>
          <w:b w:val="0"/>
          <w:bCs w:val="0"/>
          <w:smallCaps w:val="0"/>
          <w:lang w:val="cs-CZ"/>
        </w:rPr>
        <w:t xml:space="preserve">, pokud </w:t>
      </w:r>
      <w:r w:rsidR="005501B3" w:rsidRPr="00C95058">
        <w:rPr>
          <w:b w:val="0"/>
          <w:bCs w:val="0"/>
          <w:smallCaps w:val="0"/>
          <w:lang w:val="cs-CZ"/>
        </w:rPr>
        <w:t>k</w:t>
      </w:r>
      <w:r w:rsidR="00A92ED8" w:rsidRPr="00C95058">
        <w:rPr>
          <w:b w:val="0"/>
          <w:bCs w:val="0"/>
          <w:smallCaps w:val="0"/>
          <w:lang w:val="cs-CZ"/>
        </w:rPr>
        <w:t xml:space="preserve">olaudační souhlas, respektive </w:t>
      </w:r>
      <w:r w:rsidR="005501B3" w:rsidRPr="00C95058">
        <w:rPr>
          <w:b w:val="0"/>
          <w:bCs w:val="0"/>
          <w:smallCaps w:val="0"/>
          <w:lang w:val="cs-CZ"/>
        </w:rPr>
        <w:t>k</w:t>
      </w:r>
      <w:r w:rsidR="00A92ED8" w:rsidRPr="00C95058">
        <w:rPr>
          <w:b w:val="0"/>
          <w:bCs w:val="0"/>
          <w:smallCaps w:val="0"/>
          <w:lang w:val="cs-CZ"/>
        </w:rPr>
        <w:t>olaudační rozhodnutí k užívání Stavby nenabyl</w:t>
      </w:r>
      <w:r w:rsidR="0058306A" w:rsidRPr="00C95058">
        <w:rPr>
          <w:b w:val="0"/>
          <w:bCs w:val="0"/>
          <w:smallCaps w:val="0"/>
          <w:lang w:val="cs-CZ"/>
        </w:rPr>
        <w:t>y</w:t>
      </w:r>
      <w:r w:rsidR="00A92ED8" w:rsidRPr="00C95058">
        <w:rPr>
          <w:b w:val="0"/>
          <w:bCs w:val="0"/>
          <w:smallCaps w:val="0"/>
          <w:lang w:val="cs-CZ"/>
        </w:rPr>
        <w:t xml:space="preserve"> </w:t>
      </w:r>
      <w:r w:rsidR="005E1381" w:rsidRPr="00C95058">
        <w:rPr>
          <w:b w:val="0"/>
          <w:bCs w:val="0"/>
          <w:smallCaps w:val="0"/>
          <w:lang w:val="cs-CZ"/>
        </w:rPr>
        <w:t xml:space="preserve">k okamžiku předání Díla </w:t>
      </w:r>
      <w:r w:rsidR="00A92ED8" w:rsidRPr="00C95058">
        <w:rPr>
          <w:b w:val="0"/>
          <w:bCs w:val="0"/>
          <w:smallCaps w:val="0"/>
          <w:lang w:val="cs-CZ"/>
        </w:rPr>
        <w:t>právní moci.</w:t>
      </w:r>
    </w:p>
    <w:p w14:paraId="2EBD5DBD" w14:textId="77777777" w:rsidR="006978CC" w:rsidRPr="00C95058" w:rsidRDefault="0021161A">
      <w:pPr>
        <w:pStyle w:val="Nadpis2"/>
        <w:keepNext w:val="0"/>
        <w:spacing w:before="120"/>
        <w:ind w:left="709"/>
        <w:rPr>
          <w:b w:val="0"/>
          <w:bCs w:val="0"/>
          <w:smallCaps w:val="0"/>
          <w:lang w:val="cs-CZ"/>
        </w:rPr>
      </w:pPr>
      <w:bookmarkStart w:id="135" w:name="_Ref22629078"/>
      <w:r w:rsidRPr="00C95058">
        <w:rPr>
          <w:bCs w:val="0"/>
          <w:smallCaps w:val="0"/>
          <w:lang w:val="cs-CZ"/>
        </w:rPr>
        <w:t>Předčasné užívání Díla a zkušební provoz</w:t>
      </w:r>
      <w:bookmarkEnd w:id="135"/>
    </w:p>
    <w:p w14:paraId="65D6FC67" w14:textId="68BA6200" w:rsidR="006978CC" w:rsidRPr="00C95058" w:rsidRDefault="0021161A">
      <w:pPr>
        <w:pStyle w:val="Nadpis2"/>
        <w:keepNext w:val="0"/>
        <w:spacing w:before="120"/>
        <w:ind w:left="709"/>
        <w:rPr>
          <w:b w:val="0"/>
          <w:bCs w:val="0"/>
          <w:smallCaps w:val="0"/>
          <w:lang w:val="cs-CZ"/>
        </w:rPr>
      </w:pPr>
      <w:bookmarkStart w:id="136" w:name="_Ref105583852"/>
      <w:r w:rsidRPr="00C95058">
        <w:rPr>
          <w:b w:val="0"/>
          <w:bCs w:val="0"/>
          <w:smallCaps w:val="0"/>
          <w:lang w:val="cs-CZ"/>
        </w:rPr>
        <w:t xml:space="preserve">Dílo bude úplně dokončeno splněním podmínek uvedených v článku </w:t>
      </w:r>
      <w:r w:rsidR="005920D5" w:rsidRPr="00C95058">
        <w:rPr>
          <w:b w:val="0"/>
          <w:bCs w:val="0"/>
          <w:smallCaps w:val="0"/>
          <w:lang w:val="cs-CZ"/>
        </w:rPr>
        <w:fldChar w:fldCharType="begin"/>
      </w:r>
      <w:r w:rsidR="005920D5" w:rsidRPr="00C95058">
        <w:rPr>
          <w:b w:val="0"/>
          <w:bCs w:val="0"/>
          <w:smallCaps w:val="0"/>
          <w:lang w:val="cs-CZ"/>
        </w:rPr>
        <w:instrText xml:space="preserve"> REF _Ref22573587 \r \h </w:instrText>
      </w:r>
      <w:r w:rsidR="00C95058">
        <w:rPr>
          <w:b w:val="0"/>
          <w:bCs w:val="0"/>
          <w:smallCaps w:val="0"/>
          <w:lang w:val="cs-CZ"/>
        </w:rPr>
        <w:instrText xml:space="preserve"> \* MERGEFORMAT </w:instrText>
      </w:r>
      <w:r w:rsidR="005920D5" w:rsidRPr="00C95058">
        <w:rPr>
          <w:b w:val="0"/>
          <w:bCs w:val="0"/>
          <w:smallCaps w:val="0"/>
          <w:lang w:val="cs-CZ"/>
        </w:rPr>
      </w:r>
      <w:r w:rsidR="005920D5" w:rsidRPr="00C95058">
        <w:rPr>
          <w:b w:val="0"/>
          <w:bCs w:val="0"/>
          <w:smallCaps w:val="0"/>
          <w:lang w:val="cs-CZ"/>
        </w:rPr>
        <w:fldChar w:fldCharType="separate"/>
      </w:r>
      <w:r w:rsidR="00F20402">
        <w:rPr>
          <w:b w:val="0"/>
          <w:bCs w:val="0"/>
          <w:smallCaps w:val="0"/>
          <w:lang w:val="cs-CZ"/>
        </w:rPr>
        <w:t>14.1</w:t>
      </w:r>
      <w:r w:rsidR="005920D5" w:rsidRPr="00C95058">
        <w:rPr>
          <w:b w:val="0"/>
          <w:bCs w:val="0"/>
          <w:smallCaps w:val="0"/>
          <w:lang w:val="cs-CZ"/>
        </w:rPr>
        <w:fldChar w:fldCharType="end"/>
      </w:r>
      <w:r w:rsidR="00E035C3" w:rsidRPr="00C95058">
        <w:rPr>
          <w:b w:val="0"/>
          <w:bCs w:val="0"/>
          <w:smallCaps w:val="0"/>
          <w:lang w:val="cs-CZ"/>
        </w:rPr>
        <w:t xml:space="preserve"> </w:t>
      </w:r>
      <w:r w:rsidRPr="00C95058">
        <w:rPr>
          <w:b w:val="0"/>
          <w:bCs w:val="0"/>
          <w:smallCaps w:val="0"/>
          <w:lang w:val="cs-CZ"/>
        </w:rPr>
        <w:t>této Smlouvy</w:t>
      </w:r>
      <w:r w:rsidR="00F611F2" w:rsidRPr="00C95058">
        <w:rPr>
          <w:b w:val="0"/>
          <w:bCs w:val="0"/>
          <w:smallCaps w:val="0"/>
          <w:lang w:val="cs-CZ"/>
        </w:rPr>
        <w:t xml:space="preserve"> </w:t>
      </w:r>
      <w:r w:rsidR="005920D5" w:rsidRPr="00C95058">
        <w:rPr>
          <w:b w:val="0"/>
          <w:bCs w:val="0"/>
          <w:smallCaps w:val="0"/>
          <w:lang w:val="cs-CZ"/>
        </w:rPr>
        <w:t>a </w:t>
      </w:r>
      <w:r w:rsidRPr="00C95058">
        <w:rPr>
          <w:b w:val="0"/>
          <w:bCs w:val="0"/>
          <w:smallCaps w:val="0"/>
          <w:lang w:val="cs-CZ"/>
        </w:rPr>
        <w:t>odstraněním veškerých vad a nedodělků identifikovaných v </w:t>
      </w:r>
      <w:r w:rsidR="002E3A8E" w:rsidRPr="00C95058">
        <w:rPr>
          <w:b w:val="0"/>
          <w:bCs w:val="0"/>
          <w:smallCaps w:val="0"/>
          <w:lang w:val="cs-CZ"/>
        </w:rPr>
        <w:t xml:space="preserve">Protokolu o předání a převzetí díla </w:t>
      </w:r>
      <w:proofErr w:type="spellStart"/>
      <w:r w:rsidR="002E3A8E" w:rsidRPr="00C95058">
        <w:rPr>
          <w:b w:val="0"/>
          <w:bCs w:val="0"/>
          <w:smallCaps w:val="0"/>
          <w:lang w:val="cs-CZ"/>
        </w:rPr>
        <w:t>Díla</w:t>
      </w:r>
      <w:proofErr w:type="spellEnd"/>
      <w:r w:rsidR="002E3A8E" w:rsidRPr="00C95058" w:rsidDel="002E3A8E">
        <w:rPr>
          <w:b w:val="0"/>
          <w:bCs w:val="0"/>
          <w:smallCaps w:val="0"/>
          <w:lang w:val="cs-CZ"/>
        </w:rPr>
        <w:t xml:space="preserve"> </w:t>
      </w:r>
      <w:r w:rsidRPr="00C95058">
        <w:rPr>
          <w:b w:val="0"/>
          <w:bCs w:val="0"/>
          <w:smallCaps w:val="0"/>
          <w:lang w:val="cs-CZ"/>
        </w:rPr>
        <w:t>nebo jeho části, kolaudačním souhlasu, případně v rámci zkušebního provozu či předčasného užívání Stavby či její části. Po úplném dokončení Díla vystaví Objednatel Zhotoviteli Protokol o úplném dokončení Díla s uvedením dne, kdy bylo Dílo úplně dokončeno.</w:t>
      </w:r>
      <w:bookmarkEnd w:id="136"/>
    </w:p>
    <w:p w14:paraId="039DD94F" w14:textId="77777777" w:rsidR="006978CC" w:rsidRPr="00C95058" w:rsidRDefault="0021161A">
      <w:pPr>
        <w:pStyle w:val="Nadpis2"/>
        <w:keepNext w:val="0"/>
        <w:spacing w:before="120"/>
        <w:ind w:left="709"/>
        <w:rPr>
          <w:b w:val="0"/>
          <w:bCs w:val="0"/>
          <w:smallCaps w:val="0"/>
          <w:lang w:val="cs-CZ"/>
        </w:rPr>
      </w:pPr>
      <w:r w:rsidRPr="00C95058">
        <w:rPr>
          <w:bCs w:val="0"/>
          <w:smallCaps w:val="0"/>
          <w:lang w:val="cs-CZ"/>
        </w:rPr>
        <w:t>Evidence dokladů</w:t>
      </w:r>
    </w:p>
    <w:p w14:paraId="59A64FAA" w14:textId="03FE9E3D"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Zhotovitel je povinen po úplném dokončení Díla v Záruční době vést veškerou dokumentaci, evidenci a uchovávat doklady, které souvisejí s Dílem a Smlouvou, včetně evidence všech Objednatelem vytýkaných vad Díla a způsobu jejich odstranění. Po skončení poslední Záruční doby dle článku </w:t>
      </w:r>
      <w:r w:rsidRPr="00C95058">
        <w:rPr>
          <w:b w:val="0"/>
          <w:bCs w:val="0"/>
          <w:smallCaps w:val="0"/>
          <w:lang w:val="cs-CZ"/>
        </w:rPr>
        <w:fldChar w:fldCharType="begin"/>
      </w:r>
      <w:r w:rsidRPr="00C95058">
        <w:rPr>
          <w:b w:val="0"/>
          <w:bCs w:val="0"/>
          <w:smallCaps w:val="0"/>
          <w:lang w:val="cs-CZ"/>
        </w:rPr>
        <w:instrText xml:space="preserve"> REF _Ref22631098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17.2</w:t>
      </w:r>
      <w:r w:rsidRPr="00C95058">
        <w:rPr>
          <w:b w:val="0"/>
          <w:bCs w:val="0"/>
          <w:smallCaps w:val="0"/>
          <w:lang w:val="cs-CZ"/>
        </w:rPr>
        <w:fldChar w:fldCharType="end"/>
      </w:r>
      <w:r w:rsidR="00740155" w:rsidRPr="00C95058">
        <w:rPr>
          <w:b w:val="0"/>
          <w:bCs w:val="0"/>
          <w:smallCaps w:val="0"/>
          <w:lang w:val="cs-CZ"/>
        </w:rPr>
        <w:t xml:space="preserve"> této Smlouvy</w:t>
      </w:r>
      <w:r w:rsidRPr="00C95058">
        <w:rPr>
          <w:b w:val="0"/>
          <w:bCs w:val="0"/>
          <w:smallCaps w:val="0"/>
          <w:lang w:val="cs-CZ"/>
        </w:rPr>
        <w:t xml:space="preserve"> a odstranění záručních vad Díla předá Zhotovitel tyto dokumenty Objednateli.</w:t>
      </w:r>
    </w:p>
    <w:p w14:paraId="5C4B0DCA" w14:textId="77777777" w:rsidR="006978CC" w:rsidRPr="00C95058" w:rsidRDefault="0021161A" w:rsidP="00706079">
      <w:pPr>
        <w:pStyle w:val="Nadpis2"/>
        <w:spacing w:before="120"/>
        <w:ind w:left="709"/>
        <w:rPr>
          <w:b w:val="0"/>
          <w:bCs w:val="0"/>
          <w:smallCaps w:val="0"/>
          <w:lang w:val="cs-CZ"/>
        </w:rPr>
      </w:pPr>
      <w:bookmarkStart w:id="137" w:name="_Ref22836235"/>
      <w:r w:rsidRPr="00C95058">
        <w:rPr>
          <w:bCs w:val="0"/>
          <w:smallCaps w:val="0"/>
          <w:lang w:val="cs-CZ"/>
        </w:rPr>
        <w:t>Nebezpečí škody na Díle</w:t>
      </w:r>
      <w:bookmarkEnd w:id="137"/>
    </w:p>
    <w:p w14:paraId="465CE0D7" w14:textId="514E97BB"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Zhotovitel nese nebezpečí škody na materiálech a Díle ode Dne zahájení plnění do vystavení </w:t>
      </w:r>
      <w:r w:rsidR="00732B80" w:rsidRPr="00C95058">
        <w:rPr>
          <w:b w:val="0"/>
          <w:bCs w:val="0"/>
          <w:smallCaps w:val="0"/>
          <w:lang w:val="cs-CZ"/>
        </w:rPr>
        <w:t xml:space="preserve">Protokolu o předání a převzetí díla </w:t>
      </w:r>
      <w:proofErr w:type="spellStart"/>
      <w:r w:rsidR="00732B80" w:rsidRPr="00C95058">
        <w:rPr>
          <w:b w:val="0"/>
          <w:bCs w:val="0"/>
          <w:smallCaps w:val="0"/>
          <w:lang w:val="cs-CZ"/>
        </w:rPr>
        <w:t>Díla</w:t>
      </w:r>
      <w:proofErr w:type="spellEnd"/>
      <w:r w:rsidRPr="00C95058">
        <w:rPr>
          <w:b w:val="0"/>
          <w:bCs w:val="0"/>
          <w:smallCaps w:val="0"/>
          <w:lang w:val="cs-CZ"/>
        </w:rPr>
        <w:t xml:space="preserve"> dle článku </w:t>
      </w:r>
      <w:r w:rsidRPr="00C95058">
        <w:rPr>
          <w:b w:val="0"/>
          <w:bCs w:val="0"/>
          <w:smallCaps w:val="0"/>
          <w:lang w:val="cs-CZ"/>
        </w:rPr>
        <w:fldChar w:fldCharType="begin"/>
      </w:r>
      <w:r w:rsidRPr="00C95058">
        <w:rPr>
          <w:b w:val="0"/>
          <w:bCs w:val="0"/>
          <w:smallCaps w:val="0"/>
          <w:lang w:val="cs-CZ"/>
        </w:rPr>
        <w:instrText xml:space="preserve"> REF _Ref22573977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14.7</w:t>
      </w:r>
      <w:r w:rsidRPr="00C95058">
        <w:rPr>
          <w:b w:val="0"/>
          <w:bCs w:val="0"/>
          <w:smallCaps w:val="0"/>
          <w:lang w:val="cs-CZ"/>
        </w:rPr>
        <w:fldChar w:fldCharType="end"/>
      </w:r>
      <w:r w:rsidRPr="00C95058">
        <w:rPr>
          <w:b w:val="0"/>
          <w:bCs w:val="0"/>
          <w:smallCaps w:val="0"/>
          <w:lang w:val="cs-CZ"/>
        </w:rPr>
        <w:t xml:space="preserve"> písm. </w:t>
      </w:r>
      <w:r w:rsidRPr="00C95058">
        <w:rPr>
          <w:b w:val="0"/>
          <w:bCs w:val="0"/>
          <w:smallCaps w:val="0"/>
          <w:lang w:val="cs-CZ"/>
        </w:rPr>
        <w:fldChar w:fldCharType="begin"/>
      </w:r>
      <w:r w:rsidRPr="00C95058">
        <w:rPr>
          <w:b w:val="0"/>
          <w:bCs w:val="0"/>
          <w:smallCaps w:val="0"/>
          <w:lang w:val="cs-CZ"/>
        </w:rPr>
        <w:instrText xml:space="preserve"> REF _Ref22574263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(a)</w:t>
      </w:r>
      <w:r w:rsidRPr="00C95058">
        <w:rPr>
          <w:b w:val="0"/>
          <w:bCs w:val="0"/>
          <w:smallCaps w:val="0"/>
          <w:lang w:val="cs-CZ"/>
        </w:rPr>
        <w:fldChar w:fldCharType="end"/>
      </w:r>
      <w:r w:rsidR="00740155" w:rsidRPr="00C95058">
        <w:rPr>
          <w:b w:val="0"/>
          <w:bCs w:val="0"/>
          <w:smallCaps w:val="0"/>
          <w:lang w:val="cs-CZ"/>
        </w:rPr>
        <w:t xml:space="preserve"> této Smlouvy</w:t>
      </w:r>
      <w:r w:rsidRPr="00C95058">
        <w:rPr>
          <w:b w:val="0"/>
          <w:bCs w:val="0"/>
          <w:smallCaps w:val="0"/>
          <w:lang w:val="cs-CZ"/>
        </w:rPr>
        <w:t>. Zhotovitel rovněž nese nebezpečí škody na věcech předaných mu Objednatelem k provedení Díla.</w:t>
      </w:r>
    </w:p>
    <w:p w14:paraId="742A6581" w14:textId="3B204D2A" w:rsidR="006978CC" w:rsidRPr="00C95058" w:rsidRDefault="008F663C">
      <w:pPr>
        <w:pStyle w:val="Nadpis2"/>
        <w:keepNext w:val="0"/>
        <w:tabs>
          <w:tab w:val="clear" w:pos="851"/>
        </w:tabs>
        <w:spacing w:before="120"/>
        <w:ind w:left="709"/>
        <w:rPr>
          <w:b w:val="0"/>
          <w:bCs w:val="0"/>
          <w:smallCaps w:val="0"/>
          <w:lang w:val="cs-CZ"/>
        </w:rPr>
      </w:pPr>
      <w:bookmarkStart w:id="138" w:name="_Ref22572588"/>
      <w:bookmarkStart w:id="139" w:name="_Ref17767936"/>
      <w:r w:rsidRPr="00C95058">
        <w:rPr>
          <w:bCs w:val="0"/>
          <w:smallCaps w:val="0"/>
          <w:lang w:val="cs-CZ"/>
        </w:rPr>
        <w:t xml:space="preserve">Součinnost </w:t>
      </w:r>
      <w:r w:rsidR="004732EE" w:rsidRPr="00C95058">
        <w:rPr>
          <w:bCs w:val="0"/>
          <w:smallCaps w:val="0"/>
          <w:lang w:val="cs-CZ"/>
        </w:rPr>
        <w:t>Zhotovitele</w:t>
      </w:r>
    </w:p>
    <w:bookmarkEnd w:id="138"/>
    <w:bookmarkEnd w:id="139"/>
    <w:p w14:paraId="1D2D0409" w14:textId="7C5FEA13" w:rsidR="006978CC" w:rsidRPr="00C95058" w:rsidRDefault="000F4B16">
      <w:pPr>
        <w:pStyle w:val="Nadpis2"/>
        <w:keepNext w:val="0"/>
        <w:numPr>
          <w:ilvl w:val="0"/>
          <w:numId w:val="0"/>
        </w:numPr>
        <w:spacing w:before="120"/>
        <w:ind w:left="709"/>
        <w:rPr>
          <w:b w:val="0"/>
          <w:bCs w:val="0"/>
          <w:smallCaps w:val="0"/>
          <w:lang w:val="cs-CZ"/>
        </w:rPr>
      </w:pPr>
      <w:r w:rsidRPr="00C95058">
        <w:rPr>
          <w:b w:val="0"/>
          <w:bCs w:val="0"/>
          <w:smallCaps w:val="0"/>
          <w:lang w:val="cs-CZ"/>
        </w:rPr>
        <w:t>Zhotovitel je povinen posky</w:t>
      </w:r>
      <w:r w:rsidR="00BF54D0" w:rsidRPr="00C95058">
        <w:rPr>
          <w:b w:val="0"/>
          <w:bCs w:val="0"/>
          <w:smallCaps w:val="0"/>
          <w:lang w:val="cs-CZ"/>
        </w:rPr>
        <w:t>tovat</w:t>
      </w:r>
      <w:r w:rsidR="00EF4BD0" w:rsidRPr="00C95058">
        <w:rPr>
          <w:b w:val="0"/>
          <w:bCs w:val="0"/>
          <w:smallCaps w:val="0"/>
          <w:lang w:val="cs-CZ"/>
        </w:rPr>
        <w:t xml:space="preserve"> Objednateli </w:t>
      </w:r>
      <w:r w:rsidR="00217BE2" w:rsidRPr="00C95058">
        <w:rPr>
          <w:b w:val="0"/>
          <w:bCs w:val="0"/>
          <w:smallCaps w:val="0"/>
          <w:lang w:val="cs-CZ"/>
        </w:rPr>
        <w:t xml:space="preserve">na jeho písemnou žádost </w:t>
      </w:r>
      <w:r w:rsidR="00BF54D0" w:rsidRPr="00C95058">
        <w:rPr>
          <w:b w:val="0"/>
          <w:bCs w:val="0"/>
          <w:smallCaps w:val="0"/>
          <w:lang w:val="cs-CZ"/>
        </w:rPr>
        <w:t xml:space="preserve">součinnost </w:t>
      </w:r>
      <w:r w:rsidR="00EF4BD0" w:rsidRPr="00C95058">
        <w:rPr>
          <w:b w:val="0"/>
          <w:bCs w:val="0"/>
          <w:smallCaps w:val="0"/>
          <w:lang w:val="cs-CZ"/>
        </w:rPr>
        <w:t>při</w:t>
      </w:r>
      <w:r w:rsidR="00C977AC" w:rsidRPr="00C95058">
        <w:rPr>
          <w:b w:val="0"/>
          <w:bCs w:val="0"/>
          <w:smallCaps w:val="0"/>
          <w:lang w:val="cs-CZ"/>
        </w:rPr>
        <w:t xml:space="preserve"> dodáv</w:t>
      </w:r>
      <w:r w:rsidR="00EF4BD0" w:rsidRPr="00C95058">
        <w:rPr>
          <w:b w:val="0"/>
          <w:bCs w:val="0"/>
          <w:smallCaps w:val="0"/>
          <w:lang w:val="cs-CZ"/>
        </w:rPr>
        <w:t xml:space="preserve">kách </w:t>
      </w:r>
      <w:r w:rsidR="00C977AC" w:rsidRPr="00C95058">
        <w:rPr>
          <w:b w:val="0"/>
          <w:bCs w:val="0"/>
          <w:smallCaps w:val="0"/>
          <w:lang w:val="cs-CZ"/>
        </w:rPr>
        <w:t>a</w:t>
      </w:r>
      <w:r w:rsidR="009F0AB5" w:rsidRPr="00C95058">
        <w:rPr>
          <w:b w:val="0"/>
          <w:bCs w:val="0"/>
          <w:smallCaps w:val="0"/>
          <w:lang w:val="cs-CZ"/>
        </w:rPr>
        <w:t>nebo</w:t>
      </w:r>
      <w:r w:rsidR="00C977AC" w:rsidRPr="00C95058">
        <w:rPr>
          <w:b w:val="0"/>
          <w:bCs w:val="0"/>
          <w:smallCaps w:val="0"/>
          <w:lang w:val="cs-CZ"/>
        </w:rPr>
        <w:t xml:space="preserve"> realiz</w:t>
      </w:r>
      <w:r w:rsidR="00EF4BD0" w:rsidRPr="00C95058">
        <w:rPr>
          <w:b w:val="0"/>
          <w:bCs w:val="0"/>
          <w:smallCaps w:val="0"/>
          <w:lang w:val="cs-CZ"/>
        </w:rPr>
        <w:t>aci</w:t>
      </w:r>
      <w:r w:rsidR="00C977AC" w:rsidRPr="00C95058">
        <w:rPr>
          <w:b w:val="0"/>
          <w:bCs w:val="0"/>
          <w:smallCaps w:val="0"/>
          <w:lang w:val="cs-CZ"/>
        </w:rPr>
        <w:t xml:space="preserve"> v</w:t>
      </w:r>
      <w:r w:rsidR="009F0AB5" w:rsidRPr="00C95058">
        <w:rPr>
          <w:b w:val="0"/>
          <w:bCs w:val="0"/>
          <w:smallCaps w:val="0"/>
          <w:lang w:val="cs-CZ"/>
        </w:rPr>
        <w:t>nitřní</w:t>
      </w:r>
      <w:r w:rsidR="00EF4BD0" w:rsidRPr="00C95058">
        <w:rPr>
          <w:b w:val="0"/>
          <w:bCs w:val="0"/>
          <w:smallCaps w:val="0"/>
          <w:lang w:val="cs-CZ"/>
        </w:rPr>
        <w:t>ho</w:t>
      </w:r>
      <w:r w:rsidR="009F0AB5" w:rsidRPr="00C95058">
        <w:rPr>
          <w:b w:val="0"/>
          <w:bCs w:val="0"/>
          <w:smallCaps w:val="0"/>
          <w:lang w:val="cs-CZ"/>
        </w:rPr>
        <w:t xml:space="preserve"> vybavení Stavby</w:t>
      </w:r>
      <w:r w:rsidR="00026A48" w:rsidRPr="00C95058">
        <w:rPr>
          <w:b w:val="0"/>
          <w:bCs w:val="0"/>
          <w:smallCaps w:val="0"/>
          <w:lang w:val="cs-CZ"/>
        </w:rPr>
        <w:t xml:space="preserve">. Zhotovitel je v takovém případě povinen umožnit </w:t>
      </w:r>
      <w:r w:rsidR="00AA780B" w:rsidRPr="00C95058">
        <w:rPr>
          <w:b w:val="0"/>
          <w:bCs w:val="0"/>
          <w:smallCaps w:val="0"/>
          <w:lang w:val="cs-CZ"/>
        </w:rPr>
        <w:t xml:space="preserve">osobám zajišťujícím </w:t>
      </w:r>
      <w:r w:rsidR="003B31B6" w:rsidRPr="00C95058">
        <w:rPr>
          <w:b w:val="0"/>
          <w:bCs w:val="0"/>
          <w:smallCaps w:val="0"/>
          <w:lang w:val="cs-CZ"/>
        </w:rPr>
        <w:t xml:space="preserve">tyto dodávky, respektive realizaci vnitřního vybavení Stavby </w:t>
      </w:r>
      <w:r w:rsidR="003B31B6" w:rsidRPr="00C95058">
        <w:rPr>
          <w:b w:val="0"/>
          <w:bCs w:val="0"/>
          <w:smallCaps w:val="0"/>
          <w:lang w:val="cs-CZ"/>
        </w:rPr>
        <w:lastRenderedPageBreak/>
        <w:t>vstup na Staveniště</w:t>
      </w:r>
      <w:r w:rsidR="00A44E64" w:rsidRPr="00C95058">
        <w:rPr>
          <w:b w:val="0"/>
          <w:bCs w:val="0"/>
          <w:smallCaps w:val="0"/>
          <w:lang w:val="cs-CZ"/>
        </w:rPr>
        <w:t xml:space="preserve"> </w:t>
      </w:r>
      <w:r w:rsidR="00676354" w:rsidRPr="00C95058">
        <w:rPr>
          <w:b w:val="0"/>
          <w:bCs w:val="0"/>
          <w:smallCaps w:val="0"/>
          <w:lang w:val="cs-CZ"/>
        </w:rPr>
        <w:t>a příslušnou část Stavby, jíž se realizace vnitřního vybavení týká.</w:t>
      </w:r>
      <w:r w:rsidR="005633A3" w:rsidRPr="00C95058">
        <w:rPr>
          <w:b w:val="0"/>
          <w:bCs w:val="0"/>
          <w:smallCaps w:val="0"/>
          <w:lang w:val="cs-CZ"/>
        </w:rPr>
        <w:t xml:space="preserve"> Současně je Zhotovitel povinen těmto osobám </w:t>
      </w:r>
      <w:r w:rsidR="0026773A" w:rsidRPr="00C95058">
        <w:rPr>
          <w:b w:val="0"/>
          <w:bCs w:val="0"/>
          <w:smallCaps w:val="0"/>
          <w:lang w:val="cs-CZ"/>
        </w:rPr>
        <w:t>zpřístupnit přívod vody a elektrické energie.</w:t>
      </w:r>
    </w:p>
    <w:p w14:paraId="630083AA" w14:textId="074F5BFA"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Nejpozději spolu s žádostí o vydání </w:t>
      </w:r>
      <w:r w:rsidR="00732B80" w:rsidRPr="00C95058">
        <w:rPr>
          <w:b w:val="0"/>
          <w:bCs w:val="0"/>
          <w:smallCaps w:val="0"/>
          <w:lang w:val="cs-CZ"/>
        </w:rPr>
        <w:t xml:space="preserve">Protokolu o předání a převzetí díla </w:t>
      </w:r>
      <w:proofErr w:type="spellStart"/>
      <w:r w:rsidR="00732B80" w:rsidRPr="00C95058">
        <w:rPr>
          <w:b w:val="0"/>
          <w:bCs w:val="0"/>
          <w:smallCaps w:val="0"/>
          <w:lang w:val="cs-CZ"/>
        </w:rPr>
        <w:t>Díla</w:t>
      </w:r>
      <w:proofErr w:type="spellEnd"/>
      <w:r w:rsidRPr="00C95058">
        <w:rPr>
          <w:b w:val="0"/>
          <w:bCs w:val="0"/>
          <w:smallCaps w:val="0"/>
          <w:lang w:val="cs-CZ"/>
        </w:rPr>
        <w:t xml:space="preserve"> Zhotovitel předá Objednateli v přehledné a ucelené podobě veškerou nezbytnou Dokumentaci Zhotovitele dle článků </w:t>
      </w:r>
      <w:r w:rsidRPr="00C95058">
        <w:rPr>
          <w:b w:val="0"/>
          <w:bCs w:val="0"/>
          <w:smallCaps w:val="0"/>
          <w:lang w:val="cs-CZ"/>
        </w:rPr>
        <w:fldChar w:fldCharType="begin"/>
      </w:r>
      <w:r w:rsidRPr="00C95058">
        <w:rPr>
          <w:b w:val="0"/>
          <w:bCs w:val="0"/>
          <w:smallCaps w:val="0"/>
          <w:lang w:val="cs-CZ"/>
        </w:rPr>
        <w:instrText xml:space="preserve"> REF _Ref22573587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14.1</w:t>
      </w:r>
      <w:r w:rsidRPr="00C95058">
        <w:rPr>
          <w:b w:val="0"/>
          <w:bCs w:val="0"/>
          <w:smallCaps w:val="0"/>
          <w:lang w:val="cs-CZ"/>
        </w:rPr>
        <w:fldChar w:fldCharType="end"/>
      </w:r>
      <w:r w:rsidRPr="00C95058">
        <w:rPr>
          <w:b w:val="0"/>
          <w:bCs w:val="0"/>
          <w:smallCaps w:val="0"/>
          <w:lang w:val="cs-CZ"/>
        </w:rPr>
        <w:t xml:space="preserve"> až </w:t>
      </w:r>
      <w:r w:rsidRPr="00C95058">
        <w:rPr>
          <w:b w:val="0"/>
          <w:bCs w:val="0"/>
          <w:smallCaps w:val="0"/>
          <w:lang w:val="cs-CZ"/>
        </w:rPr>
        <w:fldChar w:fldCharType="begin"/>
      </w:r>
      <w:r w:rsidRPr="00C95058">
        <w:rPr>
          <w:b w:val="0"/>
          <w:bCs w:val="0"/>
          <w:smallCaps w:val="0"/>
          <w:lang w:val="cs-CZ"/>
        </w:rPr>
        <w:instrText xml:space="preserve"> REF _Ref22836235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14.12</w:t>
      </w:r>
      <w:r w:rsidRPr="00C95058">
        <w:rPr>
          <w:b w:val="0"/>
          <w:bCs w:val="0"/>
          <w:smallCaps w:val="0"/>
          <w:lang w:val="cs-CZ"/>
        </w:rPr>
        <w:fldChar w:fldCharType="end"/>
      </w:r>
      <w:r w:rsidRPr="00C95058">
        <w:rPr>
          <w:b w:val="0"/>
          <w:bCs w:val="0"/>
          <w:smallCaps w:val="0"/>
          <w:lang w:val="cs-CZ"/>
        </w:rPr>
        <w:t xml:space="preserve"> </w:t>
      </w:r>
      <w:r w:rsidR="00740155" w:rsidRPr="00C95058">
        <w:rPr>
          <w:b w:val="0"/>
          <w:bCs w:val="0"/>
          <w:smallCaps w:val="0"/>
          <w:lang w:val="cs-CZ"/>
        </w:rPr>
        <w:t xml:space="preserve">této Smlouvy </w:t>
      </w:r>
      <w:r w:rsidRPr="00C95058">
        <w:rPr>
          <w:b w:val="0"/>
          <w:bCs w:val="0"/>
          <w:smallCaps w:val="0"/>
          <w:lang w:val="cs-CZ"/>
        </w:rPr>
        <w:t>v rozsahu vztahujícím se k příslušné předávané části Díla a</w:t>
      </w:r>
      <w:r w:rsidR="000B74D5">
        <w:rPr>
          <w:b w:val="0"/>
          <w:bCs w:val="0"/>
          <w:smallCaps w:val="0"/>
          <w:lang w:val="cs-CZ"/>
        </w:rPr>
        <w:t> </w:t>
      </w:r>
      <w:r w:rsidRPr="00C95058">
        <w:rPr>
          <w:b w:val="0"/>
          <w:bCs w:val="0"/>
          <w:smallCaps w:val="0"/>
          <w:lang w:val="cs-CZ"/>
        </w:rPr>
        <w:t xml:space="preserve">nezbytném pro její užívání. Příslušná část Díla nebude pokládána za dokončenou pro účely převzetí podle článku </w:t>
      </w:r>
      <w:r w:rsidR="00224D84" w:rsidRPr="00C95058">
        <w:rPr>
          <w:b w:val="0"/>
          <w:bCs w:val="0"/>
          <w:smallCaps w:val="0"/>
          <w:lang w:val="cs-CZ"/>
        </w:rPr>
        <w:fldChar w:fldCharType="begin"/>
      </w:r>
      <w:r w:rsidR="00224D84" w:rsidRPr="00C95058">
        <w:rPr>
          <w:b w:val="0"/>
          <w:bCs w:val="0"/>
          <w:smallCaps w:val="0"/>
          <w:lang w:val="cs-CZ"/>
        </w:rPr>
        <w:instrText xml:space="preserve"> REF _Ref17374152 \r \h </w:instrText>
      </w:r>
      <w:r w:rsidR="00C95058">
        <w:rPr>
          <w:b w:val="0"/>
          <w:bCs w:val="0"/>
          <w:smallCaps w:val="0"/>
          <w:lang w:val="cs-CZ"/>
        </w:rPr>
        <w:instrText xml:space="preserve"> \* MERGEFORMAT </w:instrText>
      </w:r>
      <w:r w:rsidR="00224D84" w:rsidRPr="00C95058">
        <w:rPr>
          <w:b w:val="0"/>
          <w:bCs w:val="0"/>
          <w:smallCaps w:val="0"/>
          <w:lang w:val="cs-CZ"/>
        </w:rPr>
      </w:r>
      <w:r w:rsidR="00224D84" w:rsidRPr="00C95058">
        <w:rPr>
          <w:b w:val="0"/>
          <w:bCs w:val="0"/>
          <w:smallCaps w:val="0"/>
          <w:lang w:val="cs-CZ"/>
        </w:rPr>
        <w:fldChar w:fldCharType="separate"/>
      </w:r>
      <w:r w:rsidR="00F20402">
        <w:rPr>
          <w:b w:val="0"/>
          <w:bCs w:val="0"/>
          <w:smallCaps w:val="0"/>
          <w:lang w:val="cs-CZ"/>
        </w:rPr>
        <w:t>14.7</w:t>
      </w:r>
      <w:r w:rsidR="00224D84" w:rsidRPr="00C95058">
        <w:rPr>
          <w:b w:val="0"/>
          <w:bCs w:val="0"/>
          <w:smallCaps w:val="0"/>
          <w:lang w:val="cs-CZ"/>
        </w:rPr>
        <w:fldChar w:fldCharType="end"/>
      </w:r>
      <w:r w:rsidR="009178B4" w:rsidRPr="00C95058">
        <w:rPr>
          <w:b w:val="0"/>
          <w:bCs w:val="0"/>
          <w:smallCaps w:val="0"/>
          <w:lang w:val="cs-CZ"/>
        </w:rPr>
        <w:t xml:space="preserve"> </w:t>
      </w:r>
      <w:r w:rsidRPr="00C95058">
        <w:rPr>
          <w:b w:val="0"/>
          <w:bCs w:val="0"/>
          <w:smallCaps w:val="0"/>
          <w:lang w:val="cs-CZ"/>
        </w:rPr>
        <w:t>a násl.</w:t>
      </w:r>
      <w:r w:rsidR="00740155" w:rsidRPr="00C95058">
        <w:rPr>
          <w:b w:val="0"/>
          <w:bCs w:val="0"/>
          <w:smallCaps w:val="0"/>
          <w:lang w:val="cs-CZ"/>
        </w:rPr>
        <w:t xml:space="preserve"> této Smlouvy</w:t>
      </w:r>
      <w:r w:rsidRPr="00C95058">
        <w:rPr>
          <w:b w:val="0"/>
          <w:bCs w:val="0"/>
          <w:smallCaps w:val="0"/>
          <w:lang w:val="cs-CZ"/>
        </w:rPr>
        <w:t>, dokud výše uvedená Dokumentace Zhotovitele nebude předána Objednateli.</w:t>
      </w:r>
    </w:p>
    <w:p w14:paraId="25C80C04" w14:textId="292751F8" w:rsidR="006978CC" w:rsidRPr="00C95058" w:rsidRDefault="0021161A">
      <w:pPr>
        <w:pStyle w:val="Nadpis2"/>
        <w:keepNext w:val="0"/>
        <w:tabs>
          <w:tab w:val="clear" w:pos="851"/>
        </w:tabs>
        <w:spacing w:before="120"/>
        <w:ind w:left="709"/>
        <w:rPr>
          <w:b w:val="0"/>
          <w:bCs w:val="0"/>
          <w:smallCaps w:val="0"/>
          <w:lang w:val="cs-CZ"/>
        </w:rPr>
      </w:pPr>
      <w:bookmarkStart w:id="140" w:name="_Ref461734194"/>
      <w:bookmarkStart w:id="141" w:name="_Ref17737362"/>
      <w:r w:rsidRPr="00C95058">
        <w:rPr>
          <w:b w:val="0"/>
          <w:bCs w:val="0"/>
          <w:smallCaps w:val="0"/>
          <w:lang w:val="cs-CZ"/>
        </w:rPr>
        <w:t>Ustanovení čl</w:t>
      </w:r>
      <w:r w:rsidR="00436771" w:rsidRPr="00C95058">
        <w:rPr>
          <w:b w:val="0"/>
          <w:bCs w:val="0"/>
          <w:smallCaps w:val="0"/>
          <w:lang w:val="cs-CZ"/>
        </w:rPr>
        <w:t xml:space="preserve">ánku </w:t>
      </w:r>
      <w:r w:rsidRPr="00C95058">
        <w:rPr>
          <w:b w:val="0"/>
          <w:bCs w:val="0"/>
          <w:smallCaps w:val="0"/>
          <w:lang w:val="cs-CZ"/>
        </w:rPr>
        <w:fldChar w:fldCharType="begin"/>
      </w:r>
      <w:r w:rsidRPr="00C95058">
        <w:rPr>
          <w:b w:val="0"/>
          <w:bCs w:val="0"/>
          <w:smallCaps w:val="0"/>
          <w:lang w:val="cs-CZ"/>
        </w:rPr>
        <w:instrText xml:space="preserve"> REF _Ref22573587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14.1</w:t>
      </w:r>
      <w:r w:rsidRPr="00C95058">
        <w:rPr>
          <w:b w:val="0"/>
          <w:bCs w:val="0"/>
          <w:smallCaps w:val="0"/>
          <w:lang w:val="cs-CZ"/>
        </w:rPr>
        <w:fldChar w:fldCharType="end"/>
      </w:r>
      <w:r w:rsidRPr="00C95058">
        <w:rPr>
          <w:b w:val="0"/>
          <w:bCs w:val="0"/>
          <w:smallCaps w:val="0"/>
          <w:lang w:val="cs-CZ"/>
        </w:rPr>
        <w:t xml:space="preserve"> až </w:t>
      </w:r>
      <w:r w:rsidRPr="00C95058">
        <w:rPr>
          <w:b w:val="0"/>
          <w:bCs w:val="0"/>
          <w:smallCaps w:val="0"/>
          <w:lang w:val="cs-CZ"/>
        </w:rPr>
        <w:fldChar w:fldCharType="begin"/>
      </w:r>
      <w:r w:rsidRPr="00C95058">
        <w:rPr>
          <w:b w:val="0"/>
          <w:bCs w:val="0"/>
          <w:smallCaps w:val="0"/>
          <w:lang w:val="cs-CZ"/>
        </w:rPr>
        <w:instrText xml:space="preserve"> REF _Ref22836235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14.12</w:t>
      </w:r>
      <w:r w:rsidRPr="00C95058">
        <w:rPr>
          <w:b w:val="0"/>
          <w:bCs w:val="0"/>
          <w:smallCaps w:val="0"/>
          <w:lang w:val="cs-CZ"/>
        </w:rPr>
        <w:fldChar w:fldCharType="end"/>
      </w:r>
      <w:r w:rsidRPr="00C95058">
        <w:rPr>
          <w:b w:val="0"/>
          <w:bCs w:val="0"/>
          <w:smallCaps w:val="0"/>
          <w:lang w:val="cs-CZ"/>
        </w:rPr>
        <w:t xml:space="preserve"> </w:t>
      </w:r>
      <w:r w:rsidR="00740155" w:rsidRPr="00C95058">
        <w:rPr>
          <w:b w:val="0"/>
          <w:bCs w:val="0"/>
          <w:smallCaps w:val="0"/>
          <w:lang w:val="cs-CZ"/>
        </w:rPr>
        <w:t xml:space="preserve">této Smlouvy </w:t>
      </w:r>
      <w:r w:rsidRPr="00C95058">
        <w:rPr>
          <w:b w:val="0"/>
          <w:bCs w:val="0"/>
          <w:smallCaps w:val="0"/>
          <w:lang w:val="cs-CZ"/>
        </w:rPr>
        <w:t xml:space="preserve">týkající se provedení technických zkoušek </w:t>
      </w:r>
      <w:r w:rsidR="005920D5" w:rsidRPr="00C95058">
        <w:rPr>
          <w:b w:val="0"/>
          <w:bCs w:val="0"/>
          <w:smallCaps w:val="0"/>
          <w:lang w:val="cs-CZ"/>
        </w:rPr>
        <w:t>a </w:t>
      </w:r>
      <w:r w:rsidRPr="00C95058">
        <w:rPr>
          <w:b w:val="0"/>
          <w:bCs w:val="0"/>
          <w:smallCaps w:val="0"/>
          <w:lang w:val="cs-CZ"/>
        </w:rPr>
        <w:t xml:space="preserve">vydání či nevydání </w:t>
      </w:r>
      <w:r w:rsidR="0095086A" w:rsidRPr="00C95058">
        <w:rPr>
          <w:b w:val="0"/>
          <w:bCs w:val="0"/>
          <w:smallCaps w:val="0"/>
          <w:lang w:val="cs-CZ"/>
        </w:rPr>
        <w:t xml:space="preserve">Protokolu o předání a převzetí díla </w:t>
      </w:r>
      <w:proofErr w:type="spellStart"/>
      <w:r w:rsidR="0095086A" w:rsidRPr="00C95058">
        <w:rPr>
          <w:b w:val="0"/>
          <w:bCs w:val="0"/>
          <w:smallCaps w:val="0"/>
          <w:lang w:val="cs-CZ"/>
        </w:rPr>
        <w:t>Díla</w:t>
      </w:r>
      <w:proofErr w:type="spellEnd"/>
      <w:r w:rsidRPr="00C95058">
        <w:rPr>
          <w:b w:val="0"/>
          <w:bCs w:val="0"/>
          <w:smallCaps w:val="0"/>
          <w:lang w:val="cs-CZ"/>
        </w:rPr>
        <w:t xml:space="preserve"> se v případě předání části Díla použijí obdobně s tím, že Objednatel vydá Zhotoviteli </w:t>
      </w:r>
      <w:r w:rsidR="00CA26EE" w:rsidRPr="00C95058">
        <w:rPr>
          <w:b w:val="0"/>
          <w:bCs w:val="0"/>
          <w:smallCaps w:val="0"/>
          <w:lang w:val="cs-CZ"/>
        </w:rPr>
        <w:t xml:space="preserve">Protokol o předání a převzetí </w:t>
      </w:r>
      <w:r w:rsidRPr="00C95058">
        <w:rPr>
          <w:b w:val="0"/>
          <w:bCs w:val="0"/>
          <w:smallCaps w:val="0"/>
          <w:lang w:val="cs-CZ"/>
        </w:rPr>
        <w:t>části Díla.</w:t>
      </w:r>
    </w:p>
    <w:p w14:paraId="0681C794" w14:textId="77777777" w:rsidR="006978CC" w:rsidRPr="00C95058" w:rsidRDefault="0021161A">
      <w:pPr>
        <w:pStyle w:val="Nadpis1"/>
        <w:keepNext w:val="0"/>
        <w:tabs>
          <w:tab w:val="clear" w:pos="709"/>
        </w:tabs>
        <w:spacing w:before="240"/>
        <w:rPr>
          <w:lang w:val="cs-CZ"/>
        </w:rPr>
      </w:pPr>
      <w:bookmarkStart w:id="142" w:name="_Ref105594425"/>
      <w:r w:rsidRPr="00C95058">
        <w:rPr>
          <w:lang w:val="cs-CZ"/>
        </w:rPr>
        <w:t>cena díla</w:t>
      </w:r>
      <w:bookmarkEnd w:id="140"/>
      <w:r w:rsidRPr="00C95058">
        <w:rPr>
          <w:lang w:val="cs-CZ"/>
        </w:rPr>
        <w:t xml:space="preserve"> a platební podmínky</w:t>
      </w:r>
      <w:bookmarkEnd w:id="141"/>
      <w:bookmarkEnd w:id="142"/>
    </w:p>
    <w:p w14:paraId="3BD22F3D" w14:textId="77777777" w:rsidR="006978CC" w:rsidRPr="00C95058" w:rsidRDefault="0021161A">
      <w:pPr>
        <w:pStyle w:val="Nadpis2"/>
        <w:keepNext w:val="0"/>
        <w:tabs>
          <w:tab w:val="clear" w:pos="851"/>
        </w:tabs>
        <w:spacing w:before="120"/>
        <w:ind w:left="709"/>
        <w:rPr>
          <w:b w:val="0"/>
          <w:bCs w:val="0"/>
          <w:smallCaps w:val="0"/>
          <w:lang w:val="cs-CZ"/>
        </w:rPr>
      </w:pPr>
      <w:bookmarkStart w:id="143" w:name="_Ref525141775"/>
      <w:bookmarkStart w:id="144" w:name="_Ref19652794"/>
      <w:r w:rsidRPr="00C95058">
        <w:rPr>
          <w:bCs w:val="0"/>
          <w:smallCaps w:val="0"/>
          <w:lang w:val="cs-CZ"/>
        </w:rPr>
        <w:t>Cena díla</w:t>
      </w:r>
    </w:p>
    <w:p w14:paraId="096B1307" w14:textId="77777777"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Objednatel zaplatí Zhotoviteli Cenu díla, stanovenou dle nabídky Zhotovitele podané v Zadávacím řízení, a to za provedení veškerých plnění Zhotovitele podle této Smlouvy a za řádné a úplné dokončení Díla včetně odstranění veškerých vad a splnění dalších povinností Zhotovitele dle této Smlouvy.</w:t>
      </w:r>
      <w:bookmarkEnd w:id="143"/>
      <w:r w:rsidRPr="00C95058">
        <w:rPr>
          <w:b w:val="0"/>
          <w:bCs w:val="0"/>
          <w:smallCaps w:val="0"/>
          <w:lang w:val="cs-CZ"/>
        </w:rPr>
        <w:t xml:space="preserve"> Cena díla činí částku ve výši </w:t>
      </w:r>
      <w:r w:rsidRPr="00C95058">
        <w:rPr>
          <w:b w:val="0"/>
          <w:bCs w:val="0"/>
          <w:smallCaps w:val="0"/>
          <w:highlight w:val="yellow"/>
          <w:lang w:val="cs-CZ"/>
        </w:rPr>
        <w:t>[DOPLNÍ DODAVATEL]</w:t>
      </w:r>
      <w:r w:rsidRPr="00C95058">
        <w:rPr>
          <w:b w:val="0"/>
          <w:bCs w:val="0"/>
          <w:smallCaps w:val="0"/>
          <w:lang w:val="cs-CZ"/>
        </w:rPr>
        <w:t xml:space="preserve"> Kč bez DPH ("</w:t>
      </w:r>
      <w:r w:rsidRPr="00C95058">
        <w:rPr>
          <w:bCs w:val="0"/>
          <w:smallCaps w:val="0"/>
          <w:lang w:val="cs-CZ"/>
        </w:rPr>
        <w:t>Cena díla</w:t>
      </w:r>
      <w:r w:rsidRPr="00C95058">
        <w:rPr>
          <w:b w:val="0"/>
          <w:bCs w:val="0"/>
          <w:smallCaps w:val="0"/>
          <w:lang w:val="cs-CZ"/>
        </w:rPr>
        <w:t xml:space="preserve">"), k tomu DPH ve výši </w:t>
      </w:r>
      <w:r w:rsidRPr="00C95058">
        <w:rPr>
          <w:b w:val="0"/>
          <w:bCs w:val="0"/>
          <w:smallCaps w:val="0"/>
          <w:highlight w:val="yellow"/>
          <w:lang w:val="cs-CZ"/>
        </w:rPr>
        <w:t>[DOPLNÍ DODAVATEL]</w:t>
      </w:r>
      <w:r w:rsidRPr="00C95058">
        <w:rPr>
          <w:b w:val="0"/>
          <w:bCs w:val="0"/>
          <w:smallCaps w:val="0"/>
          <w:lang w:val="cs-CZ"/>
        </w:rPr>
        <w:t xml:space="preserve"> Kč. Cena díla včetně DPH pak celkem činí </w:t>
      </w:r>
      <w:r w:rsidRPr="00C95058">
        <w:rPr>
          <w:b w:val="0"/>
          <w:bCs w:val="0"/>
          <w:smallCaps w:val="0"/>
          <w:highlight w:val="yellow"/>
          <w:lang w:val="cs-CZ"/>
        </w:rPr>
        <w:t>[DOPLNÍ DODAVATEL]</w:t>
      </w:r>
      <w:r w:rsidRPr="00C95058">
        <w:rPr>
          <w:b w:val="0"/>
          <w:bCs w:val="0"/>
          <w:smallCaps w:val="0"/>
          <w:lang w:val="cs-CZ"/>
        </w:rPr>
        <w:t xml:space="preserve"> Kč.</w:t>
      </w:r>
      <w:bookmarkEnd w:id="144"/>
    </w:p>
    <w:p w14:paraId="6BC59B2D" w14:textId="48F0F7E4" w:rsidR="006978CC" w:rsidRPr="00C95058" w:rsidRDefault="0021161A">
      <w:pPr>
        <w:pStyle w:val="Nadpis2"/>
        <w:keepNext w:val="0"/>
        <w:spacing w:before="120"/>
        <w:ind w:left="709"/>
        <w:rPr>
          <w:b w:val="0"/>
          <w:bCs w:val="0"/>
          <w:smallCaps w:val="0"/>
          <w:lang w:val="cs-CZ"/>
        </w:rPr>
      </w:pPr>
      <w:r w:rsidRPr="00C95058">
        <w:rPr>
          <w:b w:val="0"/>
          <w:bCs w:val="0"/>
          <w:smallCaps w:val="0"/>
          <w:lang w:val="cs-CZ"/>
        </w:rPr>
        <w:t>Cena díla byla stanovena na základě Rozpočtu. Zhotovitel prohlašuje, že Rozpočet je úplný</w:t>
      </w:r>
      <w:r w:rsidR="009B6D5E" w:rsidRPr="00C95058">
        <w:rPr>
          <w:b w:val="0"/>
          <w:bCs w:val="0"/>
          <w:smallCaps w:val="0"/>
          <w:lang w:val="cs-CZ"/>
        </w:rPr>
        <w:t>,</w:t>
      </w:r>
      <w:r w:rsidRPr="00C95058">
        <w:rPr>
          <w:b w:val="0"/>
          <w:bCs w:val="0"/>
          <w:smallCaps w:val="0"/>
          <w:lang w:val="cs-CZ"/>
        </w:rPr>
        <w:t xml:space="preserve"> a že Cena díla je konečná a nepřekročitelná</w:t>
      </w:r>
      <w:r w:rsidR="00D92ED2" w:rsidRPr="00C95058">
        <w:rPr>
          <w:b w:val="0"/>
          <w:bCs w:val="0"/>
          <w:smallCaps w:val="0"/>
          <w:lang w:val="cs-CZ"/>
        </w:rPr>
        <w:t xml:space="preserve"> (s výhradou </w:t>
      </w:r>
      <w:r w:rsidR="004E00D2" w:rsidRPr="00C95058">
        <w:rPr>
          <w:b w:val="0"/>
          <w:bCs w:val="0"/>
          <w:smallCaps w:val="0"/>
          <w:lang w:val="cs-CZ"/>
        </w:rPr>
        <w:t xml:space="preserve">postupu </w:t>
      </w:r>
      <w:r w:rsidR="00D92ED2" w:rsidRPr="00C95058">
        <w:rPr>
          <w:b w:val="0"/>
          <w:bCs w:val="0"/>
          <w:smallCaps w:val="0"/>
          <w:lang w:val="cs-CZ"/>
        </w:rPr>
        <w:t>dle čl</w:t>
      </w:r>
      <w:r w:rsidR="004E00D2" w:rsidRPr="00C95058">
        <w:rPr>
          <w:b w:val="0"/>
          <w:bCs w:val="0"/>
          <w:smallCaps w:val="0"/>
          <w:lang w:val="cs-CZ"/>
        </w:rPr>
        <w:t xml:space="preserve">ánku </w:t>
      </w:r>
      <w:r w:rsidR="004E00D2" w:rsidRPr="00C95058">
        <w:rPr>
          <w:b w:val="0"/>
          <w:bCs w:val="0"/>
          <w:smallCaps w:val="0"/>
          <w:lang w:val="cs-CZ"/>
        </w:rPr>
        <w:fldChar w:fldCharType="begin"/>
      </w:r>
      <w:r w:rsidR="004E00D2" w:rsidRPr="00C95058">
        <w:rPr>
          <w:b w:val="0"/>
          <w:bCs w:val="0"/>
          <w:smallCaps w:val="0"/>
          <w:lang w:val="cs-CZ"/>
        </w:rPr>
        <w:instrText xml:space="preserve"> REF _Ref75525349 \r \h </w:instrText>
      </w:r>
      <w:r w:rsidR="00C95058">
        <w:rPr>
          <w:b w:val="0"/>
          <w:bCs w:val="0"/>
          <w:smallCaps w:val="0"/>
          <w:lang w:val="cs-CZ"/>
        </w:rPr>
        <w:instrText xml:space="preserve"> \* MERGEFORMAT </w:instrText>
      </w:r>
      <w:r w:rsidR="004E00D2" w:rsidRPr="00C95058">
        <w:rPr>
          <w:b w:val="0"/>
          <w:bCs w:val="0"/>
          <w:smallCaps w:val="0"/>
          <w:lang w:val="cs-CZ"/>
        </w:rPr>
      </w:r>
      <w:r w:rsidR="004E00D2" w:rsidRPr="00C95058">
        <w:rPr>
          <w:b w:val="0"/>
          <w:bCs w:val="0"/>
          <w:smallCaps w:val="0"/>
          <w:lang w:val="cs-CZ"/>
        </w:rPr>
        <w:fldChar w:fldCharType="separate"/>
      </w:r>
      <w:r w:rsidR="00F20402">
        <w:rPr>
          <w:b w:val="0"/>
          <w:bCs w:val="0"/>
          <w:smallCaps w:val="0"/>
          <w:lang w:val="cs-CZ"/>
        </w:rPr>
        <w:t>9.10</w:t>
      </w:r>
      <w:r w:rsidR="004E00D2" w:rsidRPr="00C95058">
        <w:rPr>
          <w:b w:val="0"/>
          <w:bCs w:val="0"/>
          <w:smallCaps w:val="0"/>
          <w:lang w:val="cs-CZ"/>
        </w:rPr>
        <w:fldChar w:fldCharType="end"/>
      </w:r>
      <w:r w:rsidR="00436771" w:rsidRPr="00C95058">
        <w:rPr>
          <w:b w:val="0"/>
          <w:bCs w:val="0"/>
          <w:smallCaps w:val="0"/>
          <w:lang w:val="cs-CZ"/>
        </w:rPr>
        <w:t xml:space="preserve"> </w:t>
      </w:r>
      <w:r w:rsidR="00D92ED2" w:rsidRPr="00C95058">
        <w:rPr>
          <w:b w:val="0"/>
          <w:bCs w:val="0"/>
          <w:smallCaps w:val="0"/>
          <w:lang w:val="cs-CZ"/>
        </w:rPr>
        <w:t>Smlouvy)</w:t>
      </w:r>
      <w:r w:rsidRPr="00C95058">
        <w:rPr>
          <w:b w:val="0"/>
          <w:bCs w:val="0"/>
          <w:smallCaps w:val="0"/>
          <w:lang w:val="cs-CZ"/>
        </w:rPr>
        <w:t xml:space="preserve">, </w:t>
      </w:r>
      <w:r w:rsidR="005920D5" w:rsidRPr="00C95058">
        <w:rPr>
          <w:b w:val="0"/>
          <w:bCs w:val="0"/>
          <w:smallCaps w:val="0"/>
          <w:lang w:val="cs-CZ"/>
        </w:rPr>
        <w:t>a </w:t>
      </w:r>
      <w:r w:rsidRPr="00C95058">
        <w:rPr>
          <w:b w:val="0"/>
          <w:bCs w:val="0"/>
          <w:smallCaps w:val="0"/>
          <w:lang w:val="cs-CZ"/>
        </w:rPr>
        <w:t>zahrnuje veškeré náklady Zhotovitele spojené s plněním jeho povinností dle Smlouvy, zejména</w:t>
      </w:r>
      <w:r w:rsidR="0022573B" w:rsidRPr="00C95058">
        <w:rPr>
          <w:b w:val="0"/>
          <w:bCs w:val="0"/>
          <w:smallCaps w:val="0"/>
          <w:lang w:val="cs-CZ"/>
        </w:rPr>
        <w:t xml:space="preserve"> (nikoliv však pouze)</w:t>
      </w:r>
      <w:r w:rsidRPr="00C95058">
        <w:rPr>
          <w:b w:val="0"/>
          <w:bCs w:val="0"/>
          <w:smallCaps w:val="0"/>
          <w:lang w:val="cs-CZ"/>
        </w:rPr>
        <w:t xml:space="preserve"> náklady na zřízení, provozování a odstranění Staveniště, dopravu, osvětlení pracovišť, náklady na energie, provedení všech zkoušek ve smyslu Právních předpisů, včetně vystavení dokladů o provedení těchto zkoušek. Cena díla zahrnuje splnění veškerých povinností Zhotovitele ze Smlouvy a všechny věci a činnosti nezbytné pro řádné provedení </w:t>
      </w:r>
      <w:r w:rsidR="005920D5" w:rsidRPr="00C95058">
        <w:rPr>
          <w:b w:val="0"/>
          <w:bCs w:val="0"/>
          <w:smallCaps w:val="0"/>
          <w:lang w:val="cs-CZ"/>
        </w:rPr>
        <w:t>a </w:t>
      </w:r>
      <w:r w:rsidRPr="00C95058">
        <w:rPr>
          <w:b w:val="0"/>
          <w:bCs w:val="0"/>
          <w:smallCaps w:val="0"/>
          <w:lang w:val="cs-CZ"/>
        </w:rPr>
        <w:t>dokončení Díla a odstranění všech vad Díla.</w:t>
      </w:r>
    </w:p>
    <w:p w14:paraId="16DF10ED" w14:textId="6E95EDF1"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Objednatel neposkytuje Zhotoviteli zálohy.</w:t>
      </w:r>
    </w:p>
    <w:p w14:paraId="06990614" w14:textId="77777777" w:rsidR="006978CC" w:rsidRPr="00C95058" w:rsidRDefault="0021161A">
      <w:pPr>
        <w:pStyle w:val="Nadpis2"/>
        <w:keepNext w:val="0"/>
        <w:spacing w:before="120"/>
        <w:ind w:left="709"/>
        <w:rPr>
          <w:b w:val="0"/>
          <w:bCs w:val="0"/>
          <w:smallCaps w:val="0"/>
          <w:lang w:val="cs-CZ"/>
        </w:rPr>
      </w:pPr>
      <w:bookmarkStart w:id="145" w:name="_Ref92879940"/>
      <w:r w:rsidRPr="00C95058">
        <w:rPr>
          <w:bCs w:val="0"/>
          <w:smallCaps w:val="0"/>
          <w:lang w:val="cs-CZ"/>
        </w:rPr>
        <w:t>Platební kalendář</w:t>
      </w:r>
      <w:bookmarkEnd w:id="145"/>
    </w:p>
    <w:p w14:paraId="378AE6A9" w14:textId="01EC2D75"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Zhotovitel před podpisem Smlouvy předložil Objednateli platební kalendář, ve kterém uvedl odhady plateb v jednotlivých měsících plnění této Smlouvy, o nichž očekává, že mu na jejich úhradu vznikne v daných měsících nárok ("</w:t>
      </w:r>
      <w:r w:rsidR="00121EE2" w:rsidRPr="00C95058">
        <w:rPr>
          <w:smallCaps w:val="0"/>
          <w:lang w:val="cs-CZ"/>
        </w:rPr>
        <w:t>P</w:t>
      </w:r>
      <w:r w:rsidRPr="00C95058">
        <w:rPr>
          <w:smallCaps w:val="0"/>
          <w:lang w:val="cs-CZ"/>
        </w:rPr>
        <w:t>latební kalendář</w:t>
      </w:r>
      <w:r w:rsidRPr="00C95058">
        <w:rPr>
          <w:b w:val="0"/>
          <w:bCs w:val="0"/>
          <w:smallCaps w:val="0"/>
          <w:lang w:val="cs-CZ"/>
        </w:rPr>
        <w:t xml:space="preserve">"). Platební kalendář </w:t>
      </w:r>
      <w:proofErr w:type="gramStart"/>
      <w:r w:rsidRPr="00C95058">
        <w:rPr>
          <w:b w:val="0"/>
          <w:bCs w:val="0"/>
          <w:smallCaps w:val="0"/>
          <w:lang w:val="cs-CZ"/>
        </w:rPr>
        <w:t>tvoří</w:t>
      </w:r>
      <w:proofErr w:type="gramEnd"/>
      <w:r w:rsidRPr="00C95058">
        <w:rPr>
          <w:b w:val="0"/>
          <w:bCs w:val="0"/>
          <w:smallCaps w:val="0"/>
          <w:lang w:val="cs-CZ"/>
        </w:rPr>
        <w:t xml:space="preserve"> </w:t>
      </w:r>
      <w:r w:rsidRPr="00C95058">
        <w:rPr>
          <w:bCs w:val="0"/>
          <w:smallCaps w:val="0"/>
          <w:lang w:val="cs-CZ"/>
        </w:rPr>
        <w:t>Přílohu 4</w:t>
      </w:r>
      <w:r w:rsidR="00207419" w:rsidRPr="00C95058">
        <w:rPr>
          <w:b w:val="0"/>
          <w:smallCaps w:val="0"/>
          <w:lang w:val="cs-CZ"/>
        </w:rPr>
        <w:t xml:space="preserve"> této Smlouvy</w:t>
      </w:r>
      <w:r w:rsidRPr="00C95058">
        <w:rPr>
          <w:b w:val="0"/>
          <w:smallCaps w:val="0"/>
          <w:lang w:val="cs-CZ"/>
        </w:rPr>
        <w:t xml:space="preserve">. </w:t>
      </w:r>
      <w:r w:rsidRPr="00C95058">
        <w:rPr>
          <w:b w:val="0"/>
          <w:bCs w:val="0"/>
          <w:smallCaps w:val="0"/>
          <w:lang w:val="cs-CZ"/>
        </w:rPr>
        <w:t xml:space="preserve">Pokud budou odhadnuté objemy plateb revidovány, Zhotovitel </w:t>
      </w:r>
      <w:proofErr w:type="gramStart"/>
      <w:r w:rsidRPr="00C95058">
        <w:rPr>
          <w:b w:val="0"/>
          <w:bCs w:val="0"/>
          <w:smallCaps w:val="0"/>
          <w:lang w:val="cs-CZ"/>
        </w:rPr>
        <w:t>předloží</w:t>
      </w:r>
      <w:proofErr w:type="gramEnd"/>
      <w:r w:rsidRPr="00C95058">
        <w:rPr>
          <w:b w:val="0"/>
          <w:bCs w:val="0"/>
          <w:smallCaps w:val="0"/>
          <w:lang w:val="cs-CZ"/>
        </w:rPr>
        <w:t xml:space="preserve"> Objednateli revidovaný </w:t>
      </w:r>
      <w:r w:rsidR="00121EE2" w:rsidRPr="00C95058">
        <w:rPr>
          <w:b w:val="0"/>
          <w:bCs w:val="0"/>
          <w:smallCaps w:val="0"/>
          <w:lang w:val="cs-CZ"/>
        </w:rPr>
        <w:t xml:space="preserve">Platební </w:t>
      </w:r>
      <w:r w:rsidRPr="00C95058">
        <w:rPr>
          <w:b w:val="0"/>
          <w:bCs w:val="0"/>
          <w:smallCaps w:val="0"/>
          <w:lang w:val="cs-CZ"/>
        </w:rPr>
        <w:t>kalendář.</w:t>
      </w:r>
    </w:p>
    <w:p w14:paraId="66BFC07A" w14:textId="77777777" w:rsidR="006978CC" w:rsidRPr="00C95058" w:rsidRDefault="0021161A" w:rsidP="00706079">
      <w:pPr>
        <w:pStyle w:val="Nadpis2"/>
        <w:spacing w:before="120"/>
        <w:ind w:left="709"/>
        <w:rPr>
          <w:b w:val="0"/>
          <w:bCs w:val="0"/>
          <w:smallCaps w:val="0"/>
          <w:lang w:val="cs-CZ"/>
        </w:rPr>
      </w:pPr>
      <w:r w:rsidRPr="00C95058">
        <w:rPr>
          <w:bCs w:val="0"/>
          <w:smallCaps w:val="0"/>
          <w:lang w:val="cs-CZ"/>
        </w:rPr>
        <w:t>Fakturace a zjišťovací protokol</w:t>
      </w:r>
    </w:p>
    <w:p w14:paraId="6547F56A" w14:textId="4A388909"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Cena díla bude Objednatelem </w:t>
      </w:r>
      <w:r w:rsidR="00006DA8" w:rsidRPr="00C95058">
        <w:rPr>
          <w:b w:val="0"/>
          <w:bCs w:val="0"/>
          <w:smallCaps w:val="0"/>
          <w:lang w:val="cs-CZ"/>
        </w:rPr>
        <w:t xml:space="preserve">hrazena </w:t>
      </w:r>
      <w:r w:rsidRPr="00C95058">
        <w:rPr>
          <w:b w:val="0"/>
          <w:bCs w:val="0"/>
          <w:smallCaps w:val="0"/>
          <w:lang w:val="cs-CZ"/>
        </w:rPr>
        <w:t xml:space="preserve">postupně na základě dílčích faktur vystavených Zhotovitelem každý kalendářní měsíc za činnosti provedené v předchozím kalendářním měsíci, a </w:t>
      </w:r>
      <w:r w:rsidR="00006DA8" w:rsidRPr="00C95058">
        <w:rPr>
          <w:b w:val="0"/>
          <w:bCs w:val="0"/>
          <w:smallCaps w:val="0"/>
          <w:lang w:val="cs-CZ"/>
        </w:rPr>
        <w:t xml:space="preserve">to dle skutečného provedení prací na základě </w:t>
      </w:r>
      <w:r w:rsidRPr="00C95058">
        <w:rPr>
          <w:b w:val="0"/>
          <w:bCs w:val="0"/>
          <w:smallCaps w:val="0"/>
          <w:lang w:val="cs-CZ"/>
        </w:rPr>
        <w:t xml:space="preserve">zjišťovacího protokolu (soupisu provedených prací v daném </w:t>
      </w:r>
      <w:r w:rsidR="00DC6893" w:rsidRPr="00C95058">
        <w:rPr>
          <w:b w:val="0"/>
          <w:bCs w:val="0"/>
          <w:smallCaps w:val="0"/>
          <w:lang w:val="cs-CZ"/>
        </w:rPr>
        <w:t>období</w:t>
      </w:r>
      <w:r w:rsidRPr="00C95058">
        <w:rPr>
          <w:b w:val="0"/>
          <w:bCs w:val="0"/>
          <w:smallCaps w:val="0"/>
          <w:lang w:val="cs-CZ"/>
        </w:rPr>
        <w:t xml:space="preserve">) postupem dle této Smlouvy. </w:t>
      </w:r>
      <w:r w:rsidR="00006DA8" w:rsidRPr="00C95058">
        <w:rPr>
          <w:b w:val="0"/>
          <w:bCs w:val="0"/>
          <w:smallCaps w:val="0"/>
          <w:lang w:val="cs-CZ"/>
        </w:rPr>
        <w:t xml:space="preserve">Objednatel není povinen uhradit část Ceny díla na základě měsíční fakturace, pokud fakturovaná částka přesahuje částku uvedenou v Platebním kalendáři pro příslušný měsíc provádění Díla. V případě, že část Ceny díla fakturovaná v měsíční faktuře vystavené Zhotovitelem </w:t>
      </w:r>
      <w:proofErr w:type="gramStart"/>
      <w:r w:rsidR="00006DA8" w:rsidRPr="00C95058">
        <w:rPr>
          <w:b w:val="0"/>
          <w:bCs w:val="0"/>
          <w:smallCaps w:val="0"/>
          <w:lang w:val="cs-CZ"/>
        </w:rPr>
        <w:t>překročí</w:t>
      </w:r>
      <w:proofErr w:type="gramEnd"/>
      <w:r w:rsidR="00006DA8" w:rsidRPr="00C95058">
        <w:rPr>
          <w:b w:val="0"/>
          <w:bCs w:val="0"/>
          <w:smallCaps w:val="0"/>
          <w:lang w:val="cs-CZ"/>
        </w:rPr>
        <w:t xml:space="preserve"> částku uvedenou v Platebním kalendáři pro příslušný měsíc</w:t>
      </w:r>
      <w:r w:rsidR="009A033A" w:rsidRPr="00C95058">
        <w:rPr>
          <w:b w:val="0"/>
          <w:bCs w:val="0"/>
          <w:smallCaps w:val="0"/>
          <w:lang w:val="cs-CZ"/>
        </w:rPr>
        <w:t xml:space="preserve"> a Objednatel využije svého práva tuto část neuhradit</w:t>
      </w:r>
      <w:r w:rsidR="00006DA8" w:rsidRPr="00C95058">
        <w:rPr>
          <w:b w:val="0"/>
          <w:bCs w:val="0"/>
          <w:smallCaps w:val="0"/>
          <w:lang w:val="cs-CZ"/>
        </w:rPr>
        <w:t>, bude část fakturované částky převyšující částku uvedenou ve finančním plánu splatná až spolu se</w:t>
      </w:r>
      <w:r w:rsidR="009B6D5E" w:rsidRPr="00C95058">
        <w:rPr>
          <w:b w:val="0"/>
          <w:bCs w:val="0"/>
          <w:smallCaps w:val="0"/>
          <w:lang w:val="cs-CZ"/>
        </w:rPr>
        <w:t> </w:t>
      </w:r>
      <w:r w:rsidR="00006DA8" w:rsidRPr="00C95058">
        <w:rPr>
          <w:b w:val="0"/>
          <w:bCs w:val="0"/>
          <w:smallCaps w:val="0"/>
          <w:lang w:val="cs-CZ"/>
        </w:rPr>
        <w:t>závěrečnou fakturou</w:t>
      </w:r>
      <w:r w:rsidR="00EF344F" w:rsidRPr="00C95058">
        <w:rPr>
          <w:b w:val="0"/>
          <w:bCs w:val="0"/>
          <w:smallCaps w:val="0"/>
          <w:lang w:val="cs-CZ"/>
        </w:rPr>
        <w:t xml:space="preserve">, kterou je Zhotovitel oprávněn vystavit teprve po vydání Protokolu </w:t>
      </w:r>
      <w:r w:rsidR="005920D5" w:rsidRPr="00C95058">
        <w:rPr>
          <w:b w:val="0"/>
          <w:bCs w:val="0"/>
          <w:smallCaps w:val="0"/>
          <w:lang w:val="cs-CZ"/>
        </w:rPr>
        <w:t>o </w:t>
      </w:r>
      <w:r w:rsidR="00EF344F" w:rsidRPr="00C95058">
        <w:rPr>
          <w:b w:val="0"/>
          <w:bCs w:val="0"/>
          <w:smallCaps w:val="0"/>
          <w:lang w:val="cs-CZ"/>
        </w:rPr>
        <w:t>úplném dokončení Díla</w:t>
      </w:r>
      <w:r w:rsidR="00006DA8" w:rsidRPr="00C95058">
        <w:rPr>
          <w:b w:val="0"/>
          <w:bCs w:val="0"/>
          <w:smallCaps w:val="0"/>
          <w:lang w:val="cs-CZ"/>
        </w:rPr>
        <w:t xml:space="preserve"> </w:t>
      </w:r>
      <w:r w:rsidR="00EF344F" w:rsidRPr="00C95058">
        <w:rPr>
          <w:b w:val="0"/>
          <w:bCs w:val="0"/>
          <w:smallCaps w:val="0"/>
          <w:lang w:val="cs-CZ"/>
        </w:rPr>
        <w:t>v souladu s podmínkami</w:t>
      </w:r>
      <w:r w:rsidR="00006DA8" w:rsidRPr="00C95058">
        <w:rPr>
          <w:b w:val="0"/>
          <w:bCs w:val="0"/>
          <w:smallCaps w:val="0"/>
          <w:lang w:val="cs-CZ"/>
        </w:rPr>
        <w:t xml:space="preserve"> této Smlouvy. </w:t>
      </w:r>
      <w:r w:rsidRPr="00C95058">
        <w:rPr>
          <w:b w:val="0"/>
          <w:bCs w:val="0"/>
          <w:smallCaps w:val="0"/>
          <w:lang w:val="cs-CZ"/>
        </w:rPr>
        <w:t xml:space="preserve">Zjišťování rozsahu a ceny dílčího plnění se provádí zjišťovacím protokolem, doloženým soupisem provedených prací, dodávek a služeb v členění jednotkové ceny, množství a výsledné ceny za příslušnou položku. </w:t>
      </w:r>
      <w:r w:rsidR="00D92ED2" w:rsidRPr="00C95058">
        <w:rPr>
          <w:b w:val="0"/>
          <w:bCs w:val="0"/>
          <w:smallCaps w:val="0"/>
          <w:lang w:val="cs-CZ"/>
        </w:rPr>
        <w:t>Vede-li měření položek dle čl</w:t>
      </w:r>
      <w:r w:rsidR="00436771" w:rsidRPr="00C95058">
        <w:rPr>
          <w:b w:val="0"/>
          <w:bCs w:val="0"/>
          <w:smallCaps w:val="0"/>
          <w:lang w:val="cs-CZ"/>
        </w:rPr>
        <w:t xml:space="preserve">ánku </w:t>
      </w:r>
      <w:r w:rsidR="000D26F4" w:rsidRPr="00C95058">
        <w:rPr>
          <w:b w:val="0"/>
          <w:bCs w:val="0"/>
          <w:smallCaps w:val="0"/>
          <w:lang w:val="cs-CZ"/>
        </w:rPr>
        <w:fldChar w:fldCharType="begin"/>
      </w:r>
      <w:r w:rsidR="000D26F4" w:rsidRPr="00C95058">
        <w:rPr>
          <w:b w:val="0"/>
          <w:bCs w:val="0"/>
          <w:smallCaps w:val="0"/>
          <w:lang w:val="cs-CZ"/>
        </w:rPr>
        <w:instrText xml:space="preserve"> REF _Ref75525349 \r \h </w:instrText>
      </w:r>
      <w:r w:rsidR="00FD5BE1" w:rsidRPr="00C95058">
        <w:rPr>
          <w:b w:val="0"/>
          <w:bCs w:val="0"/>
          <w:smallCaps w:val="0"/>
          <w:lang w:val="cs-CZ"/>
        </w:rPr>
        <w:instrText xml:space="preserve"> \* MERGEFORMAT </w:instrText>
      </w:r>
      <w:r w:rsidR="000D26F4" w:rsidRPr="00C95058">
        <w:rPr>
          <w:b w:val="0"/>
          <w:bCs w:val="0"/>
          <w:smallCaps w:val="0"/>
          <w:lang w:val="cs-CZ"/>
        </w:rPr>
      </w:r>
      <w:r w:rsidR="000D26F4" w:rsidRPr="00C95058">
        <w:rPr>
          <w:b w:val="0"/>
          <w:bCs w:val="0"/>
          <w:smallCaps w:val="0"/>
          <w:lang w:val="cs-CZ"/>
        </w:rPr>
        <w:fldChar w:fldCharType="separate"/>
      </w:r>
      <w:r w:rsidR="00F20402">
        <w:rPr>
          <w:b w:val="0"/>
          <w:bCs w:val="0"/>
          <w:smallCaps w:val="0"/>
          <w:lang w:val="cs-CZ"/>
        </w:rPr>
        <w:t>9.10</w:t>
      </w:r>
      <w:r w:rsidR="000D26F4" w:rsidRPr="00C95058">
        <w:rPr>
          <w:b w:val="0"/>
          <w:bCs w:val="0"/>
          <w:smallCaps w:val="0"/>
          <w:lang w:val="cs-CZ"/>
        </w:rPr>
        <w:fldChar w:fldCharType="end"/>
      </w:r>
      <w:r w:rsidR="00006DA8" w:rsidRPr="00C95058">
        <w:rPr>
          <w:b w:val="0"/>
          <w:bCs w:val="0"/>
          <w:smallCaps w:val="0"/>
          <w:lang w:val="cs-CZ"/>
        </w:rPr>
        <w:t xml:space="preserve"> </w:t>
      </w:r>
      <w:r w:rsidR="000D26F4" w:rsidRPr="00C95058">
        <w:rPr>
          <w:b w:val="0"/>
          <w:bCs w:val="0"/>
          <w:smallCaps w:val="0"/>
          <w:lang w:val="cs-CZ"/>
        </w:rPr>
        <w:t xml:space="preserve">Smlouvy </w:t>
      </w:r>
      <w:r w:rsidR="00891F79" w:rsidRPr="00C95058">
        <w:rPr>
          <w:b w:val="0"/>
          <w:bCs w:val="0"/>
          <w:smallCaps w:val="0"/>
          <w:lang w:val="cs-CZ"/>
        </w:rPr>
        <w:t xml:space="preserve">ke změně množství kterékoli položky Prací, </w:t>
      </w:r>
      <w:r w:rsidR="00891F79" w:rsidRPr="00C95058">
        <w:rPr>
          <w:b w:val="0"/>
          <w:bCs w:val="0"/>
          <w:smallCaps w:val="0"/>
          <w:lang w:val="cs-CZ"/>
        </w:rPr>
        <w:lastRenderedPageBreak/>
        <w:t>předpokladem fakturace je provedení Změny dle čl</w:t>
      </w:r>
      <w:r w:rsidR="00436771" w:rsidRPr="00C95058">
        <w:rPr>
          <w:b w:val="0"/>
          <w:bCs w:val="0"/>
          <w:smallCaps w:val="0"/>
          <w:lang w:val="cs-CZ"/>
        </w:rPr>
        <w:t xml:space="preserve">ánku </w:t>
      </w:r>
      <w:r w:rsidR="000D26F4" w:rsidRPr="00C95058">
        <w:rPr>
          <w:b w:val="0"/>
          <w:bCs w:val="0"/>
          <w:smallCaps w:val="0"/>
          <w:lang w:val="cs-CZ"/>
        </w:rPr>
        <w:fldChar w:fldCharType="begin"/>
      </w:r>
      <w:r w:rsidR="000D26F4" w:rsidRPr="00C95058">
        <w:rPr>
          <w:b w:val="0"/>
          <w:bCs w:val="0"/>
          <w:smallCaps w:val="0"/>
          <w:lang w:val="cs-CZ"/>
        </w:rPr>
        <w:instrText xml:space="preserve"> REF _Ref19540846 \r \h </w:instrText>
      </w:r>
      <w:r w:rsidR="00FD5BE1" w:rsidRPr="00C95058">
        <w:rPr>
          <w:b w:val="0"/>
          <w:bCs w:val="0"/>
          <w:smallCaps w:val="0"/>
          <w:lang w:val="cs-CZ"/>
        </w:rPr>
        <w:instrText xml:space="preserve"> \* MERGEFORMAT </w:instrText>
      </w:r>
      <w:r w:rsidR="000D26F4" w:rsidRPr="00C95058">
        <w:rPr>
          <w:b w:val="0"/>
          <w:bCs w:val="0"/>
          <w:smallCaps w:val="0"/>
          <w:lang w:val="cs-CZ"/>
        </w:rPr>
      </w:r>
      <w:r w:rsidR="000D26F4" w:rsidRPr="00C95058">
        <w:rPr>
          <w:b w:val="0"/>
          <w:bCs w:val="0"/>
          <w:smallCaps w:val="0"/>
          <w:lang w:val="cs-CZ"/>
        </w:rPr>
        <w:fldChar w:fldCharType="separate"/>
      </w:r>
      <w:r w:rsidR="00F20402">
        <w:rPr>
          <w:b w:val="0"/>
          <w:bCs w:val="0"/>
          <w:smallCaps w:val="0"/>
          <w:lang w:val="cs-CZ"/>
        </w:rPr>
        <w:t>9</w:t>
      </w:r>
      <w:r w:rsidR="000D26F4" w:rsidRPr="00C95058">
        <w:rPr>
          <w:b w:val="0"/>
          <w:bCs w:val="0"/>
          <w:smallCaps w:val="0"/>
          <w:lang w:val="cs-CZ"/>
        </w:rPr>
        <w:fldChar w:fldCharType="end"/>
      </w:r>
      <w:r w:rsidR="00006DA8" w:rsidRPr="00C95058">
        <w:rPr>
          <w:b w:val="0"/>
          <w:bCs w:val="0"/>
          <w:smallCaps w:val="0"/>
          <w:lang w:val="cs-CZ"/>
        </w:rPr>
        <w:t xml:space="preserve"> </w:t>
      </w:r>
      <w:r w:rsidR="00891F79" w:rsidRPr="00C95058">
        <w:rPr>
          <w:b w:val="0"/>
          <w:bCs w:val="0"/>
          <w:smallCaps w:val="0"/>
          <w:lang w:val="cs-CZ"/>
        </w:rPr>
        <w:t>Smlouvy, přičemž Zhotovitel bere na vědomí, že v této souvislosti je vyžadován rovněž souhlas poskytovatele dotace.</w:t>
      </w:r>
    </w:p>
    <w:p w14:paraId="149ECF55" w14:textId="77777777" w:rsidR="006978CC" w:rsidRPr="00C95058" w:rsidRDefault="0021161A">
      <w:pPr>
        <w:pStyle w:val="Nadpis2"/>
        <w:keepNext w:val="0"/>
        <w:tabs>
          <w:tab w:val="clear" w:pos="851"/>
        </w:tabs>
        <w:spacing w:before="120"/>
        <w:ind w:left="709"/>
        <w:rPr>
          <w:b w:val="0"/>
          <w:bCs w:val="0"/>
          <w:smallCaps w:val="0"/>
          <w:lang w:val="cs-CZ"/>
        </w:rPr>
      </w:pPr>
      <w:bookmarkStart w:id="146" w:name="_Ref525142761"/>
      <w:r w:rsidRPr="00C95058">
        <w:rPr>
          <w:b w:val="0"/>
          <w:bCs w:val="0"/>
          <w:smallCaps w:val="0"/>
          <w:lang w:val="cs-CZ"/>
        </w:rPr>
        <w:t>Zhotovitel bere na vědomí, že Dílo je spolufinancováno z dotační</w:t>
      </w:r>
      <w:r w:rsidR="00891F79" w:rsidRPr="00C95058">
        <w:rPr>
          <w:b w:val="0"/>
          <w:bCs w:val="0"/>
          <w:smallCaps w:val="0"/>
          <w:lang w:val="cs-CZ"/>
        </w:rPr>
        <w:t>ho</w:t>
      </w:r>
      <w:r w:rsidRPr="00C95058">
        <w:rPr>
          <w:b w:val="0"/>
          <w:bCs w:val="0"/>
          <w:smallCaps w:val="0"/>
          <w:lang w:val="cs-CZ"/>
        </w:rPr>
        <w:t xml:space="preserve"> titul</w:t>
      </w:r>
      <w:r w:rsidR="00891F79" w:rsidRPr="00C95058">
        <w:rPr>
          <w:b w:val="0"/>
          <w:bCs w:val="0"/>
          <w:smallCaps w:val="0"/>
          <w:lang w:val="cs-CZ"/>
        </w:rPr>
        <w:t>u</w:t>
      </w:r>
      <w:r w:rsidRPr="00C95058">
        <w:rPr>
          <w:b w:val="0"/>
          <w:bCs w:val="0"/>
          <w:smallCaps w:val="0"/>
          <w:lang w:val="cs-CZ"/>
        </w:rPr>
        <w:t>. Zjišťovací protokol proto bude dále obsahovat rozdělení nárokované částky Ceny plnění dle následujících pravidel, nevydá-li Objednatel Zhotoviteli jiný pokyn:</w:t>
      </w:r>
    </w:p>
    <w:p w14:paraId="2B84B1F8" w14:textId="1342B8B6" w:rsidR="006978CC" w:rsidRPr="00C95058" w:rsidRDefault="0021161A" w:rsidP="00487FF3">
      <w:pPr>
        <w:pStyle w:val="Normal2"/>
        <w:numPr>
          <w:ilvl w:val="0"/>
          <w:numId w:val="22"/>
        </w:numPr>
        <w:ind w:left="1276" w:hanging="567"/>
        <w:rPr>
          <w:lang w:val="cs-CZ"/>
        </w:rPr>
      </w:pPr>
      <w:r w:rsidRPr="00C95058">
        <w:rPr>
          <w:lang w:val="cs-CZ"/>
        </w:rPr>
        <w:t xml:space="preserve">rozdělení požadované částky Ceny </w:t>
      </w:r>
      <w:r w:rsidR="000D26F4" w:rsidRPr="00C95058">
        <w:rPr>
          <w:lang w:val="cs-CZ"/>
        </w:rPr>
        <w:t xml:space="preserve">díla </w:t>
      </w:r>
      <w:r w:rsidRPr="00C95058">
        <w:rPr>
          <w:lang w:val="cs-CZ"/>
        </w:rPr>
        <w:t xml:space="preserve">dle </w:t>
      </w:r>
      <w:r w:rsidR="00273A0D" w:rsidRPr="00C95058">
        <w:rPr>
          <w:lang w:val="cs-CZ"/>
        </w:rPr>
        <w:t xml:space="preserve">investičních </w:t>
      </w:r>
      <w:r w:rsidRPr="00C95058">
        <w:rPr>
          <w:lang w:val="cs-CZ"/>
        </w:rPr>
        <w:t xml:space="preserve">a </w:t>
      </w:r>
      <w:r w:rsidR="00273A0D" w:rsidRPr="00C95058">
        <w:rPr>
          <w:lang w:val="cs-CZ"/>
        </w:rPr>
        <w:t xml:space="preserve">neinvestičních </w:t>
      </w:r>
      <w:r w:rsidRPr="00C95058">
        <w:rPr>
          <w:lang w:val="cs-CZ"/>
        </w:rPr>
        <w:t>nákladů, na základě jednotlivých Podmínek dotace.</w:t>
      </w:r>
      <w:r w:rsidR="00006DA8" w:rsidRPr="00C95058">
        <w:rPr>
          <w:lang w:val="cs-CZ"/>
        </w:rPr>
        <w:t xml:space="preserve"> </w:t>
      </w:r>
      <w:r w:rsidR="000D26F4" w:rsidRPr="00C95058">
        <w:rPr>
          <w:lang w:val="cs-CZ"/>
        </w:rPr>
        <w:t xml:space="preserve">Rozdělení, zda část Ceny díla náleží do investičních nákladů či neinvestičních nákladů </w:t>
      </w:r>
      <w:r w:rsidR="00CD1738" w:rsidRPr="00C95058">
        <w:rPr>
          <w:lang w:val="cs-CZ"/>
        </w:rPr>
        <w:t xml:space="preserve">je </w:t>
      </w:r>
      <w:r w:rsidR="000D26F4" w:rsidRPr="00C95058">
        <w:rPr>
          <w:lang w:val="cs-CZ"/>
        </w:rPr>
        <w:t xml:space="preserve">obsaženo ve </w:t>
      </w:r>
      <w:r w:rsidR="0012457B" w:rsidRPr="00C95058">
        <w:rPr>
          <w:lang w:val="cs-CZ"/>
        </w:rPr>
        <w:t>v</w:t>
      </w:r>
      <w:r w:rsidR="000D26F4" w:rsidRPr="00C95058">
        <w:rPr>
          <w:lang w:val="cs-CZ"/>
        </w:rPr>
        <w:t>ýkazu výměr</w:t>
      </w:r>
      <w:r w:rsidR="00847E6B" w:rsidRPr="00C95058">
        <w:rPr>
          <w:lang w:val="cs-CZ"/>
        </w:rPr>
        <w:t xml:space="preserve"> (soupisu prací)</w:t>
      </w:r>
      <w:r w:rsidR="00B64247" w:rsidRPr="00C95058">
        <w:rPr>
          <w:lang w:val="cs-CZ"/>
        </w:rPr>
        <w:t>, respektive v Platebním kalendáři, který je Přílohou 4 této Smlouvy</w:t>
      </w:r>
      <w:r w:rsidR="000D26F4" w:rsidRPr="00C95058">
        <w:rPr>
          <w:lang w:val="cs-CZ"/>
        </w:rPr>
        <w:t>.</w:t>
      </w:r>
    </w:p>
    <w:p w14:paraId="1CAC3284" w14:textId="539E59C9" w:rsidR="006978CC" w:rsidRPr="00C95058" w:rsidRDefault="0021161A">
      <w:pPr>
        <w:pStyle w:val="Normal2"/>
        <w:ind w:left="709"/>
        <w:rPr>
          <w:lang w:val="cs-CZ"/>
        </w:rPr>
      </w:pPr>
      <w:r w:rsidRPr="00C95058">
        <w:rPr>
          <w:lang w:val="cs-CZ"/>
        </w:rPr>
        <w:t>Strany pro vyloučení pochybností výslovně uvádějí, že výčet poskytnutých dotací nemusí být konečný a Objednatel může ve vztahu k realizaci Díla obdržet finanční prostředky i od jiných poskytovatelů dotace</w:t>
      </w:r>
      <w:r w:rsidR="00436771" w:rsidRPr="00C95058">
        <w:rPr>
          <w:lang w:val="cs-CZ"/>
        </w:rPr>
        <w:t xml:space="preserve"> anebo </w:t>
      </w:r>
      <w:r w:rsidRPr="00C95058">
        <w:rPr>
          <w:lang w:val="cs-CZ"/>
        </w:rPr>
        <w:t>z jiných dotačních titulů. V takovém případě dá Objednatel bez zbytečného odkladu Zhotoviteli pokyn týkající se způsobu fakturace příslušné Ceny díla.</w:t>
      </w:r>
    </w:p>
    <w:p w14:paraId="151AA701" w14:textId="0C65D4A6"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Zjišťovací protokol za předchozí kalendářní měsíc, zpracovaný v souladu s předchozími odstavci, </w:t>
      </w:r>
      <w:proofErr w:type="gramStart"/>
      <w:r w:rsidRPr="00C95058">
        <w:rPr>
          <w:b w:val="0"/>
          <w:bCs w:val="0"/>
          <w:smallCaps w:val="0"/>
          <w:lang w:val="cs-CZ"/>
        </w:rPr>
        <w:t>předloží</w:t>
      </w:r>
      <w:proofErr w:type="gramEnd"/>
      <w:r w:rsidRPr="00C95058">
        <w:rPr>
          <w:b w:val="0"/>
          <w:bCs w:val="0"/>
          <w:smallCaps w:val="0"/>
          <w:lang w:val="cs-CZ"/>
        </w:rPr>
        <w:t xml:space="preserve"> Zhotovitel Objednateli a </w:t>
      </w:r>
      <w:r w:rsidR="00B90414" w:rsidRPr="00C95058">
        <w:rPr>
          <w:b w:val="0"/>
          <w:bCs w:val="0"/>
          <w:smallCaps w:val="0"/>
          <w:lang w:val="cs-CZ"/>
        </w:rPr>
        <w:t xml:space="preserve">TDS </w:t>
      </w:r>
      <w:r w:rsidRPr="00C95058">
        <w:rPr>
          <w:b w:val="0"/>
          <w:bCs w:val="0"/>
          <w:smallCaps w:val="0"/>
          <w:lang w:val="cs-CZ"/>
        </w:rPr>
        <w:t xml:space="preserve">nejpozději do pátého (5.) dne každého následujícího kalendářního měsíce. Objednatel a </w:t>
      </w:r>
      <w:r w:rsidR="00B90414" w:rsidRPr="00C95058">
        <w:rPr>
          <w:b w:val="0"/>
          <w:bCs w:val="0"/>
          <w:smallCaps w:val="0"/>
          <w:lang w:val="cs-CZ"/>
        </w:rPr>
        <w:t xml:space="preserve">TDS </w:t>
      </w:r>
      <w:r w:rsidRPr="00C95058">
        <w:rPr>
          <w:b w:val="0"/>
          <w:bCs w:val="0"/>
          <w:smallCaps w:val="0"/>
          <w:lang w:val="cs-CZ"/>
        </w:rPr>
        <w:t xml:space="preserve">písemně sdělí své připomínky k předloženému zjišťovacímu protokolu nejpozději do </w:t>
      </w:r>
      <w:r w:rsidR="000012C3" w:rsidRPr="00C95058">
        <w:rPr>
          <w:b w:val="0"/>
          <w:bCs w:val="0"/>
          <w:smallCaps w:val="0"/>
          <w:lang w:val="cs-CZ"/>
        </w:rPr>
        <w:t>deseti</w:t>
      </w:r>
      <w:r w:rsidRPr="00C95058">
        <w:rPr>
          <w:b w:val="0"/>
          <w:bCs w:val="0"/>
          <w:smallCaps w:val="0"/>
          <w:lang w:val="cs-CZ"/>
        </w:rPr>
        <w:t xml:space="preserve"> (</w:t>
      </w:r>
      <w:r w:rsidR="000012C3" w:rsidRPr="00C95058">
        <w:rPr>
          <w:b w:val="0"/>
          <w:bCs w:val="0"/>
          <w:smallCaps w:val="0"/>
          <w:lang w:val="cs-CZ"/>
        </w:rPr>
        <w:t>10</w:t>
      </w:r>
      <w:r w:rsidRPr="00C95058">
        <w:rPr>
          <w:b w:val="0"/>
          <w:bCs w:val="0"/>
          <w:smallCaps w:val="0"/>
          <w:lang w:val="cs-CZ"/>
        </w:rPr>
        <w:t xml:space="preserve">) pracovních dnů po jeho doručení. Pokud Objednatel nebo </w:t>
      </w:r>
      <w:r w:rsidR="00892E8F" w:rsidRPr="00C95058">
        <w:rPr>
          <w:b w:val="0"/>
          <w:bCs w:val="0"/>
          <w:smallCaps w:val="0"/>
          <w:lang w:val="cs-CZ"/>
        </w:rPr>
        <w:t xml:space="preserve">TDS </w:t>
      </w:r>
      <w:r w:rsidRPr="00C95058">
        <w:rPr>
          <w:b w:val="0"/>
          <w:bCs w:val="0"/>
          <w:smallCaps w:val="0"/>
          <w:lang w:val="cs-CZ"/>
        </w:rPr>
        <w:t xml:space="preserve">v této lhůtě své připomínky Zhotoviteli nesdělí, má se za to, že s předloženým zjišťovacím protokolem souhlasí. </w:t>
      </w:r>
    </w:p>
    <w:p w14:paraId="3A859BEB" w14:textId="77777777" w:rsidR="006978CC" w:rsidRPr="00C95058" w:rsidRDefault="0021161A">
      <w:pPr>
        <w:pStyle w:val="Nadpis2"/>
        <w:keepNext w:val="0"/>
        <w:tabs>
          <w:tab w:val="clear" w:pos="851"/>
        </w:tabs>
        <w:spacing w:before="120"/>
        <w:ind w:left="709"/>
        <w:rPr>
          <w:b w:val="0"/>
          <w:bCs w:val="0"/>
          <w:smallCaps w:val="0"/>
          <w:lang w:val="cs-CZ"/>
        </w:rPr>
      </w:pPr>
      <w:r w:rsidRPr="00C95058">
        <w:rPr>
          <w:bCs w:val="0"/>
          <w:smallCaps w:val="0"/>
          <w:lang w:val="cs-CZ"/>
        </w:rPr>
        <w:t>Náležitosti faktur</w:t>
      </w:r>
    </w:p>
    <w:p w14:paraId="32BB55F2" w14:textId="2E10FA87"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Zhotovitel je oprávněn dílčí fakturu vystavit nejdříve po schválení zjišťovacího protokolu Objednateli.</w:t>
      </w:r>
      <w:bookmarkEnd w:id="146"/>
      <w:r w:rsidRPr="00C95058">
        <w:rPr>
          <w:b w:val="0"/>
          <w:bCs w:val="0"/>
          <w:smallCaps w:val="0"/>
          <w:lang w:val="cs-CZ"/>
        </w:rPr>
        <w:t xml:space="preserve"> Zhotovitel vystaví samostatné dílčí faktury ve vztahu ke každému z</w:t>
      </w:r>
      <w:r w:rsidR="002074A4" w:rsidRPr="00C95058">
        <w:rPr>
          <w:b w:val="0"/>
          <w:bCs w:val="0"/>
          <w:smallCaps w:val="0"/>
          <w:lang w:val="cs-CZ"/>
        </w:rPr>
        <w:t xml:space="preserve"> </w:t>
      </w:r>
      <w:r w:rsidRPr="00C95058">
        <w:rPr>
          <w:b w:val="0"/>
          <w:bCs w:val="0"/>
          <w:smallCaps w:val="0"/>
          <w:lang w:val="cs-CZ"/>
        </w:rPr>
        <w:t>dílčích dotačních titulů, pokud se k Objednateli vztahují.</w:t>
      </w:r>
    </w:p>
    <w:p w14:paraId="6005E37C" w14:textId="6DBD46F3" w:rsidR="00864CE4" w:rsidRPr="00C95058" w:rsidRDefault="009A033A" w:rsidP="00864CE4">
      <w:pPr>
        <w:pStyle w:val="Nadpis2"/>
        <w:keepNext w:val="0"/>
        <w:numPr>
          <w:ilvl w:val="0"/>
          <w:numId w:val="0"/>
        </w:numPr>
        <w:spacing w:before="120"/>
        <w:ind w:left="709"/>
        <w:rPr>
          <w:b w:val="0"/>
          <w:bCs w:val="0"/>
          <w:smallCaps w:val="0"/>
          <w:lang w:val="cs-CZ"/>
        </w:rPr>
      </w:pPr>
      <w:r w:rsidRPr="00C95058">
        <w:rPr>
          <w:b w:val="0"/>
          <w:bCs w:val="0"/>
          <w:smallCaps w:val="0"/>
          <w:lang w:val="cs-CZ"/>
        </w:rPr>
        <w:t>Datem zdanitelného plnění bude poslední den příslušného kalendářního měsíce, kdy byly plněny činnosti, k niž se faktura vztahuje</w:t>
      </w:r>
      <w:r w:rsidR="00864CE4" w:rsidRPr="00C95058">
        <w:rPr>
          <w:b w:val="0"/>
          <w:bCs w:val="0"/>
          <w:smallCaps w:val="0"/>
          <w:lang w:val="cs-CZ"/>
        </w:rPr>
        <w:t>.</w:t>
      </w:r>
      <w:r w:rsidRPr="00C95058">
        <w:rPr>
          <w:b w:val="0"/>
          <w:bCs w:val="0"/>
          <w:smallCaps w:val="0"/>
          <w:lang w:val="cs-CZ"/>
        </w:rPr>
        <w:t xml:space="preserve"> V případě závěrečné faktury bude d</w:t>
      </w:r>
      <w:r w:rsidR="0030277D" w:rsidRPr="00C95058">
        <w:rPr>
          <w:b w:val="0"/>
          <w:bCs w:val="0"/>
          <w:smallCaps w:val="0"/>
          <w:lang w:val="cs-CZ"/>
        </w:rPr>
        <w:t>atem</w:t>
      </w:r>
      <w:r w:rsidRPr="00C95058">
        <w:rPr>
          <w:b w:val="0"/>
          <w:bCs w:val="0"/>
          <w:smallCaps w:val="0"/>
          <w:lang w:val="cs-CZ"/>
        </w:rPr>
        <w:t xml:space="preserve"> zdanitelného plnění poslední den v měsíci, kdy byl vydán Protokol o úplném dokončení Díla v souladu s</w:t>
      </w:r>
      <w:r w:rsidR="009B6D5E" w:rsidRPr="00C95058">
        <w:rPr>
          <w:b w:val="0"/>
          <w:bCs w:val="0"/>
          <w:smallCaps w:val="0"/>
          <w:lang w:val="cs-CZ"/>
        </w:rPr>
        <w:t> </w:t>
      </w:r>
      <w:r w:rsidRPr="00C95058">
        <w:rPr>
          <w:b w:val="0"/>
          <w:bCs w:val="0"/>
          <w:smallCaps w:val="0"/>
          <w:lang w:val="cs-CZ"/>
        </w:rPr>
        <w:t>podmínkami této Smlouvy.</w:t>
      </w:r>
    </w:p>
    <w:p w14:paraId="57DCFB01" w14:textId="121DB354" w:rsidR="006978CC" w:rsidRPr="00C95058" w:rsidRDefault="0021161A">
      <w:pPr>
        <w:pStyle w:val="Nadpis2"/>
        <w:keepNext w:val="0"/>
        <w:tabs>
          <w:tab w:val="clear" w:pos="851"/>
        </w:tabs>
        <w:spacing w:before="120"/>
        <w:ind w:left="709"/>
        <w:rPr>
          <w:b w:val="0"/>
          <w:bCs w:val="0"/>
          <w:smallCaps w:val="0"/>
          <w:lang w:val="cs-CZ"/>
        </w:rPr>
      </w:pPr>
      <w:bookmarkStart w:id="147" w:name="_Ref461733837"/>
      <w:r w:rsidRPr="00C95058">
        <w:rPr>
          <w:b w:val="0"/>
          <w:bCs w:val="0"/>
          <w:smallCaps w:val="0"/>
          <w:lang w:val="cs-CZ"/>
        </w:rPr>
        <w:t xml:space="preserve">Přílohou každé faktury (souhrnné za všechny dotační tituly) musí být </w:t>
      </w:r>
      <w:r w:rsidR="00D5136F" w:rsidRPr="00C95058">
        <w:rPr>
          <w:b w:val="0"/>
          <w:bCs w:val="0"/>
          <w:smallCaps w:val="0"/>
          <w:lang w:val="cs-CZ"/>
        </w:rPr>
        <w:t xml:space="preserve">odsouhlasený </w:t>
      </w:r>
      <w:r w:rsidRPr="00C95058">
        <w:rPr>
          <w:b w:val="0"/>
          <w:bCs w:val="0"/>
          <w:smallCaps w:val="0"/>
          <w:lang w:val="cs-CZ"/>
        </w:rPr>
        <w:t xml:space="preserve">zjišťovací protokol, který obsahuje soupis prací, za které má být provedená úhrada části Ceny díla. Faktury musí obsahovat údaje v souladu s § 29 Zákona o DPH a další údaje požadované Právními předpisy. </w:t>
      </w:r>
    </w:p>
    <w:p w14:paraId="53964A40" w14:textId="77777777"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Z důvodu financování Díla z dotačních prostředků musí každá faktura v souladu s příslušným dotačním titulem a příslušnými Podmínkami dotace obsahovat náležitosti, které Objednatel Zhotoviteli sdělí nejpozději pět (5) dnů před uplynutím prvního zúčtovacího období. Sdělené požadavky Objednatele na náležitosti faktur platí do doby, než Objednatel nesdělí Zhotoviteli opak.</w:t>
      </w:r>
    </w:p>
    <w:bookmarkEnd w:id="147"/>
    <w:p w14:paraId="47AB60E0" w14:textId="77777777"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Všechny faktury musí splňovat všechny náležitosti daňového dokladu požadované Právními předpisy, avšak výslovně vždy musí obsahovat následující údaje: označení Stran a jejich adresy, IČO, DIČ, údaj o tom, že Zhotovitel je zapsán v obchodním rejstříku včetně spisové značky, označení této Smlouvy, označení poskytnutého plnění (jeho části), označení přílohy faktury, číslo faktury, označení požadované Podmínkami dotace či sdělené Objednatelem, den vystavení a lhůtu splatnosti faktury, označení peněžního ústavu a číslo účtu, na který se má platit, fakturovanou částku, razítko a podpis oprávněné osoby.</w:t>
      </w:r>
    </w:p>
    <w:p w14:paraId="14B0533C" w14:textId="77777777" w:rsidR="006978CC" w:rsidRPr="00C95058" w:rsidRDefault="0021161A">
      <w:pPr>
        <w:pStyle w:val="Nadpis2"/>
        <w:tabs>
          <w:tab w:val="clear" w:pos="851"/>
        </w:tabs>
        <w:spacing w:before="120"/>
        <w:ind w:left="709"/>
        <w:rPr>
          <w:b w:val="0"/>
          <w:bCs w:val="0"/>
          <w:smallCaps w:val="0"/>
          <w:lang w:val="cs-CZ"/>
        </w:rPr>
      </w:pPr>
      <w:r w:rsidRPr="00C95058">
        <w:rPr>
          <w:bCs w:val="0"/>
          <w:smallCaps w:val="0"/>
          <w:lang w:val="cs-CZ"/>
        </w:rPr>
        <w:t>Vrácení faktury</w:t>
      </w:r>
    </w:p>
    <w:p w14:paraId="4B75E0D0" w14:textId="1157CF31"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Pokud faktura uvedené podmínky dle předchozího odstavce nesplňuje, je Objednatel oprávněn fakturu vrátit zpět Zhotoviteli a nebude na jejím základě povinen učinit žádnou platbu. Po</w:t>
      </w:r>
      <w:r w:rsidR="009B6D5E" w:rsidRPr="00C95058">
        <w:rPr>
          <w:b w:val="0"/>
          <w:bCs w:val="0"/>
          <w:smallCaps w:val="0"/>
          <w:lang w:val="cs-CZ"/>
        </w:rPr>
        <w:t> </w:t>
      </w:r>
      <w:r w:rsidRPr="00C95058">
        <w:rPr>
          <w:b w:val="0"/>
          <w:bCs w:val="0"/>
          <w:smallCaps w:val="0"/>
          <w:lang w:val="cs-CZ"/>
        </w:rPr>
        <w:t>doručení řádně opravené faktury Objednateli počíná běžet nová lhůta splatnosti.</w:t>
      </w:r>
    </w:p>
    <w:p w14:paraId="043E785D" w14:textId="77777777" w:rsidR="006978CC" w:rsidRPr="00C95058" w:rsidRDefault="0021161A" w:rsidP="004D021A">
      <w:pPr>
        <w:pStyle w:val="Nadpis2"/>
        <w:tabs>
          <w:tab w:val="clear" w:pos="851"/>
        </w:tabs>
        <w:spacing w:before="120"/>
        <w:ind w:left="709"/>
        <w:rPr>
          <w:b w:val="0"/>
          <w:bCs w:val="0"/>
          <w:smallCaps w:val="0"/>
          <w:lang w:val="cs-CZ"/>
        </w:rPr>
      </w:pPr>
      <w:r w:rsidRPr="00C95058">
        <w:rPr>
          <w:bCs w:val="0"/>
          <w:smallCaps w:val="0"/>
          <w:lang w:val="cs-CZ"/>
        </w:rPr>
        <w:lastRenderedPageBreak/>
        <w:t>Splatnost faktur</w:t>
      </w:r>
    </w:p>
    <w:p w14:paraId="6B9C315E" w14:textId="47BE200A"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Splatnost faktur je stanovena na třicet (30) dnů od jejich doručení Objednatel</w:t>
      </w:r>
      <w:r w:rsidR="00287C37" w:rsidRPr="00C95058">
        <w:rPr>
          <w:b w:val="0"/>
          <w:bCs w:val="0"/>
          <w:smallCaps w:val="0"/>
          <w:lang w:val="cs-CZ"/>
        </w:rPr>
        <w:t>i</w:t>
      </w:r>
      <w:r w:rsidRPr="00C95058">
        <w:rPr>
          <w:b w:val="0"/>
          <w:bCs w:val="0"/>
          <w:smallCaps w:val="0"/>
          <w:lang w:val="cs-CZ"/>
        </w:rPr>
        <w:t>. Zhotovitel je povinen doručit Objednatel</w:t>
      </w:r>
      <w:r w:rsidR="00287C37" w:rsidRPr="00C95058">
        <w:rPr>
          <w:b w:val="0"/>
          <w:bCs w:val="0"/>
          <w:smallCaps w:val="0"/>
          <w:lang w:val="cs-CZ"/>
        </w:rPr>
        <w:t>i</w:t>
      </w:r>
      <w:r w:rsidRPr="00C95058">
        <w:rPr>
          <w:b w:val="0"/>
          <w:bCs w:val="0"/>
          <w:smallCaps w:val="0"/>
          <w:lang w:val="cs-CZ"/>
        </w:rPr>
        <w:t xml:space="preserve"> faktury způsobem a na adresu pro komunikaci s Objednatel</w:t>
      </w:r>
      <w:r w:rsidR="00287C37" w:rsidRPr="00C95058">
        <w:rPr>
          <w:b w:val="0"/>
          <w:bCs w:val="0"/>
          <w:smallCaps w:val="0"/>
          <w:lang w:val="cs-CZ"/>
        </w:rPr>
        <w:t>em</w:t>
      </w:r>
      <w:r w:rsidRPr="00C95058">
        <w:rPr>
          <w:b w:val="0"/>
          <w:bCs w:val="0"/>
          <w:smallCaps w:val="0"/>
          <w:lang w:val="cs-CZ"/>
        </w:rPr>
        <w:t>, stanovenou v čl</w:t>
      </w:r>
      <w:r w:rsidR="00436771" w:rsidRPr="00C95058">
        <w:rPr>
          <w:b w:val="0"/>
          <w:bCs w:val="0"/>
          <w:smallCaps w:val="0"/>
          <w:lang w:val="cs-CZ"/>
        </w:rPr>
        <w:t xml:space="preserve">ánku </w:t>
      </w:r>
      <w:r w:rsidRPr="00C95058">
        <w:rPr>
          <w:b w:val="0"/>
          <w:bCs w:val="0"/>
          <w:smallCaps w:val="0"/>
          <w:lang w:val="cs-CZ"/>
        </w:rPr>
        <w:fldChar w:fldCharType="begin"/>
      </w:r>
      <w:r w:rsidRPr="00C95058">
        <w:rPr>
          <w:b w:val="0"/>
          <w:bCs w:val="0"/>
          <w:smallCaps w:val="0"/>
          <w:lang w:val="cs-CZ"/>
        </w:rPr>
        <w:instrText xml:space="preserve"> REF _Ref17759165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24</w:t>
      </w:r>
      <w:r w:rsidRPr="00C95058">
        <w:rPr>
          <w:b w:val="0"/>
          <w:bCs w:val="0"/>
          <w:smallCaps w:val="0"/>
          <w:lang w:val="cs-CZ"/>
        </w:rPr>
        <w:fldChar w:fldCharType="end"/>
      </w:r>
      <w:r w:rsidR="00740155" w:rsidRPr="00C95058">
        <w:rPr>
          <w:b w:val="0"/>
          <w:bCs w:val="0"/>
          <w:smallCaps w:val="0"/>
          <w:lang w:val="cs-CZ"/>
        </w:rPr>
        <w:t xml:space="preserve"> této Smlouvy</w:t>
      </w:r>
      <w:r w:rsidRPr="00C95058">
        <w:rPr>
          <w:b w:val="0"/>
          <w:bCs w:val="0"/>
          <w:smallCaps w:val="0"/>
          <w:lang w:val="cs-CZ"/>
        </w:rPr>
        <w:t>. K Ceně díla bude připočtena daň z přidané hodnoty (DPH) dle Právních předpisů. Objednatel uhradí Zhotoviteli příslušnou DPH v rozsahu (je-li nějaký), v jakém se na ni nevztahuje režim přenesení daňové povinnosti a pouze za předpokladu, že tato daň nebyla Objednatelem uhrazena správci daně Zhotovitele jako zvláštní způsob zajištění daně.</w:t>
      </w:r>
    </w:p>
    <w:p w14:paraId="621EDC15" w14:textId="77777777" w:rsidR="006978CC" w:rsidRPr="00C95058" w:rsidRDefault="0021161A">
      <w:pPr>
        <w:pStyle w:val="Nadpis2"/>
        <w:keepNext w:val="0"/>
        <w:tabs>
          <w:tab w:val="clear" w:pos="851"/>
        </w:tabs>
        <w:spacing w:before="120"/>
        <w:ind w:left="709"/>
        <w:rPr>
          <w:b w:val="0"/>
          <w:bCs w:val="0"/>
          <w:smallCaps w:val="0"/>
          <w:lang w:val="cs-CZ"/>
        </w:rPr>
      </w:pPr>
      <w:r w:rsidRPr="00C95058">
        <w:rPr>
          <w:bCs w:val="0"/>
          <w:smallCaps w:val="0"/>
          <w:lang w:val="cs-CZ"/>
        </w:rPr>
        <w:t>Zveřejněný účet</w:t>
      </w:r>
    </w:p>
    <w:p w14:paraId="54EDF210" w14:textId="1822A883"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Zhotovitel se zavazuje, že na jím vydaných daňových dokladech bude uvádět pouze čísla bankovních účtů, která jsou správcem daně zveřejněna způsobem umožňujícím dálkový přístup (§ 98 písm. d) </w:t>
      </w:r>
      <w:r w:rsidR="004A52B5" w:rsidRPr="00C95058">
        <w:rPr>
          <w:b w:val="0"/>
          <w:bCs w:val="0"/>
          <w:smallCaps w:val="0"/>
          <w:lang w:val="cs-CZ"/>
        </w:rPr>
        <w:t xml:space="preserve">Zákona </w:t>
      </w:r>
      <w:r w:rsidRPr="00C95058">
        <w:rPr>
          <w:b w:val="0"/>
          <w:bCs w:val="0"/>
          <w:smallCaps w:val="0"/>
          <w:lang w:val="cs-CZ"/>
        </w:rPr>
        <w:t xml:space="preserve">o DPH). V případě, že daňový doklad bude obsahovat jiný než takto zveřejněný účet, bude takovýto daňový doklad považován za neúplný a Objednatel vyzve Zhotovitele k jeho doplnění. Do okamžiku doplnění si Objednatel vyhrazuje právo neuskutečnit platbu na základě tohoto daňového dokladu. </w:t>
      </w:r>
    </w:p>
    <w:p w14:paraId="476C20E3" w14:textId="77777777" w:rsidR="006978CC" w:rsidRPr="00C95058" w:rsidRDefault="0021161A">
      <w:pPr>
        <w:pStyle w:val="Nadpis2"/>
        <w:keepNext w:val="0"/>
        <w:tabs>
          <w:tab w:val="clear" w:pos="851"/>
        </w:tabs>
        <w:spacing w:before="120"/>
        <w:ind w:left="709"/>
        <w:rPr>
          <w:b w:val="0"/>
          <w:bCs w:val="0"/>
          <w:smallCaps w:val="0"/>
          <w:lang w:val="cs-CZ"/>
        </w:rPr>
      </w:pPr>
      <w:r w:rsidRPr="00C95058">
        <w:rPr>
          <w:bCs w:val="0"/>
          <w:smallCaps w:val="0"/>
          <w:lang w:val="cs-CZ"/>
        </w:rPr>
        <w:t>Nespolehlivý plátce</w:t>
      </w:r>
    </w:p>
    <w:p w14:paraId="1A366C79" w14:textId="7B709251" w:rsidR="00C41832"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V případě, že kdykoli před okamžikem uskutečnění platby ze strany Objednatele na základě této Smlouvy bude o Zhotoviteli správcem daně z přidané hodnoty zveřejněna způsobem umožňujícím dálkový přístup skutečnost, že Zhotovitel je nespolehlivým plátcem </w:t>
      </w:r>
      <w:r w:rsidR="004A52B5" w:rsidRPr="00C95058">
        <w:rPr>
          <w:b w:val="0"/>
          <w:bCs w:val="0"/>
          <w:smallCaps w:val="0"/>
          <w:lang w:val="cs-CZ"/>
        </w:rPr>
        <w:t>(§ 106a </w:t>
      </w:r>
      <w:r w:rsidRPr="00C95058">
        <w:rPr>
          <w:b w:val="0"/>
          <w:bCs w:val="0"/>
          <w:smallCaps w:val="0"/>
          <w:lang w:val="cs-CZ"/>
        </w:rPr>
        <w:t xml:space="preserve">Zákona o DPH), má Objednatel právo od okamžiku zveřejnění ponížit všechny platby Zhotoviteli uskutečňované na základě této Smlouvy o příslušnou částku DPH. Strany si sjednávají, že takto Zhotoviteli nevyplacené částky DPH odvede správci daně sám Objednatel v souladu s ustanovením § 109a Zákona o DPH. </w:t>
      </w:r>
    </w:p>
    <w:p w14:paraId="34EC26CA" w14:textId="77777777" w:rsidR="006978CC" w:rsidRPr="00C95058" w:rsidRDefault="0021161A">
      <w:pPr>
        <w:pStyle w:val="Nadpis2"/>
        <w:keepNext w:val="0"/>
        <w:tabs>
          <w:tab w:val="clear" w:pos="851"/>
        </w:tabs>
        <w:spacing w:before="120"/>
        <w:ind w:left="709"/>
        <w:rPr>
          <w:b w:val="0"/>
          <w:bCs w:val="0"/>
          <w:smallCaps w:val="0"/>
          <w:lang w:val="cs-CZ"/>
        </w:rPr>
      </w:pPr>
      <w:r w:rsidRPr="00C95058">
        <w:rPr>
          <w:bCs w:val="0"/>
          <w:smallCaps w:val="0"/>
          <w:lang w:val="cs-CZ"/>
        </w:rPr>
        <w:t>Prodlení s placením</w:t>
      </w:r>
    </w:p>
    <w:p w14:paraId="6298DC23" w14:textId="77777777"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V případě prodlení kterékoliv Strany se zaplacením peněžité částky vzniká oprávněné Straně nárok na úroky z prodlení ve výši dle Právních předpisů za každý i započatý den prodlení.</w:t>
      </w:r>
    </w:p>
    <w:p w14:paraId="6ECAFB4A" w14:textId="65559829" w:rsidR="00E67985" w:rsidRPr="00C95058" w:rsidRDefault="0021161A" w:rsidP="00565C62">
      <w:pPr>
        <w:pStyle w:val="Nadpis2"/>
        <w:keepNext w:val="0"/>
        <w:tabs>
          <w:tab w:val="clear" w:pos="851"/>
        </w:tabs>
        <w:spacing w:before="120"/>
        <w:ind w:left="709"/>
        <w:rPr>
          <w:b w:val="0"/>
          <w:bCs w:val="0"/>
          <w:smallCaps w:val="0"/>
          <w:lang w:val="cs-CZ"/>
        </w:rPr>
      </w:pPr>
      <w:r w:rsidRPr="00C95058">
        <w:rPr>
          <w:b w:val="0"/>
          <w:smallCaps w:val="0"/>
          <w:lang w:val="cs-CZ"/>
        </w:rPr>
        <w:t xml:space="preserve">Pro vyloučení všech pochybností, i když Objednatel obdržel fakturu Zhotovitele, není </w:t>
      </w:r>
      <w:r w:rsidRPr="00C95058">
        <w:rPr>
          <w:b w:val="0"/>
          <w:bCs w:val="0"/>
          <w:smallCaps w:val="0"/>
          <w:lang w:val="cs-CZ"/>
        </w:rPr>
        <w:t>Objednatel</w:t>
      </w:r>
      <w:r w:rsidRPr="00C95058">
        <w:rPr>
          <w:b w:val="0"/>
          <w:smallCaps w:val="0"/>
          <w:lang w:val="cs-CZ"/>
        </w:rPr>
        <w:t xml:space="preserve"> v prodlení s úhradou, pokud Objednatel neposkytne Zhotoviteli úhradu dle takové faktury v rozsahu, v jakém je Zhotovitel v prodlení s příslušnou částí plnění dle této Smlouvy.</w:t>
      </w:r>
    </w:p>
    <w:p w14:paraId="0ADA948F" w14:textId="77777777" w:rsidR="006978CC" w:rsidRPr="00C95058" w:rsidRDefault="0021161A">
      <w:pPr>
        <w:pStyle w:val="Nadpis1"/>
        <w:widowControl w:val="0"/>
        <w:tabs>
          <w:tab w:val="clear" w:pos="709"/>
        </w:tabs>
        <w:spacing w:before="240"/>
        <w:rPr>
          <w:lang w:val="cs-CZ"/>
        </w:rPr>
      </w:pPr>
      <w:bookmarkStart w:id="148" w:name="_Ref17757260"/>
      <w:r w:rsidRPr="00C95058">
        <w:rPr>
          <w:lang w:val="cs-CZ"/>
        </w:rPr>
        <w:t>Bankovní záruky</w:t>
      </w:r>
      <w:bookmarkEnd w:id="148"/>
    </w:p>
    <w:p w14:paraId="7E81F77B" w14:textId="77777777" w:rsidR="006978CC" w:rsidRPr="00C95058" w:rsidRDefault="0021161A">
      <w:pPr>
        <w:pStyle w:val="Nadpis2"/>
        <w:keepNext w:val="0"/>
        <w:tabs>
          <w:tab w:val="clear" w:pos="851"/>
        </w:tabs>
        <w:spacing w:before="120"/>
        <w:ind w:left="709"/>
        <w:rPr>
          <w:smallCaps w:val="0"/>
          <w:lang w:val="cs-CZ"/>
        </w:rPr>
      </w:pPr>
      <w:bookmarkStart w:id="149" w:name="_Ref102667686"/>
      <w:r w:rsidRPr="00C95058">
        <w:rPr>
          <w:smallCaps w:val="0"/>
          <w:lang w:val="cs-CZ"/>
        </w:rPr>
        <w:t>Bankovní záruka za provedení díla</w:t>
      </w:r>
      <w:bookmarkEnd w:id="149"/>
    </w:p>
    <w:p w14:paraId="5B00191A" w14:textId="2FC4ECF4" w:rsidR="006978CC" w:rsidRPr="00C95058" w:rsidRDefault="0021161A">
      <w:pPr>
        <w:spacing w:before="120" w:after="120"/>
        <w:ind w:left="709"/>
        <w:jc w:val="both"/>
        <w:rPr>
          <w:iCs/>
          <w:sz w:val="22"/>
          <w:szCs w:val="22"/>
        </w:rPr>
      </w:pPr>
      <w:r w:rsidRPr="00C95058">
        <w:rPr>
          <w:iCs/>
          <w:sz w:val="22"/>
        </w:rPr>
        <w:t xml:space="preserve">Zhotovitel je povinen na vlastní </w:t>
      </w:r>
      <w:r w:rsidRPr="00C95058">
        <w:rPr>
          <w:sz w:val="22"/>
        </w:rPr>
        <w:t>náklady</w:t>
      </w:r>
      <w:r w:rsidRPr="00C95058">
        <w:rPr>
          <w:iCs/>
          <w:sz w:val="22"/>
        </w:rPr>
        <w:t xml:space="preserve"> obstarat a předat Objednateli jednu nebo více </w:t>
      </w:r>
      <w:r w:rsidRPr="00C95058">
        <w:rPr>
          <w:iCs/>
          <w:sz w:val="22"/>
          <w:szCs w:val="22"/>
        </w:rPr>
        <w:t xml:space="preserve">neodvolatelných a nepodmíněných Bankovních záruk za provedení díla splatných bez námitek, na první výzvu, které budou vystaveny solventní renomovanou bankou </w:t>
      </w:r>
      <w:r w:rsidR="0077472B" w:rsidRPr="00C95058">
        <w:rPr>
          <w:iCs/>
          <w:sz w:val="22"/>
          <w:szCs w:val="22"/>
        </w:rPr>
        <w:t>v souladu s podmínkami této Smlouvy</w:t>
      </w:r>
      <w:r w:rsidRPr="00C95058">
        <w:rPr>
          <w:iCs/>
          <w:sz w:val="22"/>
          <w:szCs w:val="22"/>
        </w:rPr>
        <w:t xml:space="preserve">, a to za účelem zajištění splnění všech povinností Zhotovitele z této Smlouvy. Bankovní záruka za provedení díla musí být vystavena na částku odpovídající alespoň </w:t>
      </w:r>
      <w:r w:rsidR="00464990" w:rsidRPr="00C95058">
        <w:rPr>
          <w:iCs/>
          <w:sz w:val="22"/>
          <w:szCs w:val="22"/>
        </w:rPr>
        <w:t xml:space="preserve">10 </w:t>
      </w:r>
      <w:r w:rsidRPr="00C95058">
        <w:rPr>
          <w:iCs/>
          <w:sz w:val="22"/>
          <w:szCs w:val="22"/>
        </w:rPr>
        <w:t>% Ceny díla bez DPH ve výši Ceny díla sjednané ke dni uzavření Smlouvy. Zhotovitel předal Objednateli v souladu se zadávací dokumentací Zadávacího řízení Bankovní záruku za provedení díla př</w:t>
      </w:r>
      <w:r w:rsidR="00BC1DAD" w:rsidRPr="00C95058">
        <w:rPr>
          <w:iCs/>
          <w:sz w:val="22"/>
          <w:szCs w:val="22"/>
        </w:rPr>
        <w:t>i</w:t>
      </w:r>
      <w:r w:rsidR="003D5233" w:rsidRPr="00C95058">
        <w:rPr>
          <w:iCs/>
          <w:sz w:val="22"/>
          <w:szCs w:val="22"/>
        </w:rPr>
        <w:t xml:space="preserve"> </w:t>
      </w:r>
      <w:r w:rsidRPr="00C95058">
        <w:rPr>
          <w:iCs/>
          <w:sz w:val="22"/>
          <w:szCs w:val="22"/>
        </w:rPr>
        <w:t>podpis</w:t>
      </w:r>
      <w:r w:rsidR="00BC1DAD" w:rsidRPr="00C95058">
        <w:rPr>
          <w:iCs/>
          <w:sz w:val="22"/>
          <w:szCs w:val="22"/>
        </w:rPr>
        <w:t>u</w:t>
      </w:r>
      <w:r w:rsidRPr="00C95058">
        <w:rPr>
          <w:iCs/>
          <w:sz w:val="22"/>
          <w:szCs w:val="22"/>
        </w:rPr>
        <w:t xml:space="preserve"> této Smlouvy. </w:t>
      </w:r>
    </w:p>
    <w:p w14:paraId="2DCFD82F" w14:textId="0CEC2BB6" w:rsidR="006978CC" w:rsidRPr="00C95058" w:rsidRDefault="0021161A">
      <w:pPr>
        <w:spacing w:before="120" w:after="120"/>
        <w:ind w:left="709"/>
        <w:jc w:val="both"/>
        <w:rPr>
          <w:iCs/>
          <w:sz w:val="22"/>
          <w:szCs w:val="22"/>
        </w:rPr>
      </w:pPr>
      <w:r w:rsidRPr="00C95058">
        <w:rPr>
          <w:iCs/>
          <w:sz w:val="22"/>
          <w:szCs w:val="22"/>
        </w:rPr>
        <w:t xml:space="preserve">Zhotovitel zajistí, aby Bankovní záruka za provedení díla byla platná a účinná nejpozději od uzavření Smlouvy do doby, než Objednatel vystaví </w:t>
      </w:r>
      <w:r w:rsidR="00CA26EE" w:rsidRPr="00C95058">
        <w:rPr>
          <w:iCs/>
          <w:sz w:val="22"/>
          <w:szCs w:val="22"/>
        </w:rPr>
        <w:t xml:space="preserve">Protokol o předání a převzetí díla </w:t>
      </w:r>
      <w:proofErr w:type="spellStart"/>
      <w:r w:rsidR="00CA26EE" w:rsidRPr="00C95058">
        <w:rPr>
          <w:iCs/>
          <w:sz w:val="22"/>
          <w:szCs w:val="22"/>
        </w:rPr>
        <w:t>Díla</w:t>
      </w:r>
      <w:proofErr w:type="spellEnd"/>
      <w:r w:rsidR="00CD1738" w:rsidRPr="00C95058">
        <w:rPr>
          <w:iCs/>
          <w:sz w:val="22"/>
          <w:szCs w:val="22"/>
        </w:rPr>
        <w:t>.</w:t>
      </w:r>
      <w:r w:rsidR="009009DD" w:rsidRPr="00C95058">
        <w:rPr>
          <w:iCs/>
          <w:sz w:val="22"/>
          <w:szCs w:val="22"/>
        </w:rPr>
        <w:t xml:space="preserve"> </w:t>
      </w:r>
      <w:r w:rsidRPr="00C95058">
        <w:rPr>
          <w:iCs/>
          <w:sz w:val="22"/>
          <w:szCs w:val="22"/>
        </w:rPr>
        <w:t xml:space="preserve">Pokud podmínky Bankovní záruky za provedení díla stanoví datum jejího skončení a Zhotovitel </w:t>
      </w:r>
      <w:proofErr w:type="gramStart"/>
      <w:r w:rsidRPr="00C95058">
        <w:rPr>
          <w:iCs/>
          <w:sz w:val="22"/>
          <w:szCs w:val="22"/>
        </w:rPr>
        <w:t>neobdrží</w:t>
      </w:r>
      <w:proofErr w:type="gramEnd"/>
      <w:r w:rsidRPr="00C95058">
        <w:rPr>
          <w:iCs/>
          <w:sz w:val="22"/>
          <w:szCs w:val="22"/>
        </w:rPr>
        <w:t xml:space="preserve"> </w:t>
      </w:r>
      <w:r w:rsidR="00CA26EE" w:rsidRPr="00C95058">
        <w:rPr>
          <w:iCs/>
          <w:sz w:val="22"/>
          <w:szCs w:val="22"/>
        </w:rPr>
        <w:t xml:space="preserve">Protokol o předání a převzetí díla </w:t>
      </w:r>
      <w:proofErr w:type="spellStart"/>
      <w:r w:rsidR="00CA26EE" w:rsidRPr="00C95058">
        <w:rPr>
          <w:iCs/>
          <w:sz w:val="22"/>
          <w:szCs w:val="22"/>
        </w:rPr>
        <w:t>Díla</w:t>
      </w:r>
      <w:proofErr w:type="spellEnd"/>
      <w:r w:rsidR="00CA26EE" w:rsidRPr="00C95058" w:rsidDel="00CA26EE">
        <w:rPr>
          <w:iCs/>
          <w:sz w:val="22"/>
          <w:szCs w:val="22"/>
        </w:rPr>
        <w:t xml:space="preserve"> </w:t>
      </w:r>
      <w:r w:rsidRPr="00C95058">
        <w:rPr>
          <w:iCs/>
          <w:sz w:val="22"/>
          <w:szCs w:val="22"/>
        </w:rPr>
        <w:t xml:space="preserve">před uvedeným datem skončení Bankovní záruky za provedení díla, Zhotovitel prodlouží platnost Bankovní záruky za provedení díla (dodatkem nebo vystavením nové) do dne, kdy Objednateli vznikne povinnost vystavit </w:t>
      </w:r>
      <w:r w:rsidR="00FE08FC" w:rsidRPr="00C95058">
        <w:rPr>
          <w:iCs/>
          <w:sz w:val="22"/>
          <w:szCs w:val="22"/>
        </w:rPr>
        <w:t xml:space="preserve">Protokol o předání a převzetí díla </w:t>
      </w:r>
      <w:proofErr w:type="spellStart"/>
      <w:r w:rsidR="00FE08FC" w:rsidRPr="00C95058">
        <w:rPr>
          <w:iCs/>
          <w:sz w:val="22"/>
          <w:szCs w:val="22"/>
        </w:rPr>
        <w:t>Díla</w:t>
      </w:r>
      <w:proofErr w:type="spellEnd"/>
      <w:r w:rsidRPr="00C95058">
        <w:rPr>
          <w:iCs/>
          <w:sz w:val="22"/>
          <w:szCs w:val="22"/>
        </w:rPr>
        <w:t>.</w:t>
      </w:r>
      <w:r w:rsidR="00210D47" w:rsidRPr="00C95058">
        <w:rPr>
          <w:iCs/>
          <w:sz w:val="22"/>
          <w:szCs w:val="22"/>
        </w:rPr>
        <w:t xml:space="preserve"> Zhotovitel je povinen předat Objednateli dodatek k Bankovní záruce </w:t>
      </w:r>
      <w:r w:rsidR="009009DD" w:rsidRPr="00C95058">
        <w:rPr>
          <w:iCs/>
          <w:sz w:val="22"/>
          <w:szCs w:val="22"/>
        </w:rPr>
        <w:t xml:space="preserve">za provedení díla </w:t>
      </w:r>
      <w:r w:rsidR="00210D47" w:rsidRPr="00C95058">
        <w:rPr>
          <w:iCs/>
          <w:sz w:val="22"/>
          <w:szCs w:val="22"/>
        </w:rPr>
        <w:t>či novou Bankovní zár</w:t>
      </w:r>
      <w:r w:rsidR="009009DD" w:rsidRPr="00C95058">
        <w:rPr>
          <w:iCs/>
          <w:sz w:val="22"/>
          <w:szCs w:val="22"/>
        </w:rPr>
        <w:t>u</w:t>
      </w:r>
      <w:r w:rsidR="00210D47" w:rsidRPr="00C95058">
        <w:rPr>
          <w:iCs/>
          <w:sz w:val="22"/>
          <w:szCs w:val="22"/>
        </w:rPr>
        <w:t>ku</w:t>
      </w:r>
      <w:r w:rsidR="009009DD" w:rsidRPr="00C95058">
        <w:rPr>
          <w:iCs/>
          <w:sz w:val="22"/>
          <w:szCs w:val="22"/>
        </w:rPr>
        <w:t xml:space="preserve"> za provedení díla</w:t>
      </w:r>
      <w:r w:rsidR="00210D47" w:rsidRPr="00C95058">
        <w:rPr>
          <w:iCs/>
          <w:sz w:val="22"/>
          <w:szCs w:val="22"/>
        </w:rPr>
        <w:t xml:space="preserve"> dle předchozí věty </w:t>
      </w:r>
      <w:r w:rsidR="009009DD" w:rsidRPr="00C95058">
        <w:rPr>
          <w:iCs/>
          <w:sz w:val="22"/>
          <w:szCs w:val="22"/>
        </w:rPr>
        <w:t xml:space="preserve">nejpozději </w:t>
      </w:r>
      <w:r w:rsidR="00A83862" w:rsidRPr="00C95058">
        <w:rPr>
          <w:iCs/>
          <w:sz w:val="22"/>
          <w:szCs w:val="22"/>
        </w:rPr>
        <w:t>dvacet</w:t>
      </w:r>
      <w:r w:rsidR="009B6D5E" w:rsidRPr="00C95058">
        <w:rPr>
          <w:iCs/>
          <w:sz w:val="22"/>
          <w:szCs w:val="22"/>
        </w:rPr>
        <w:t xml:space="preserve"> </w:t>
      </w:r>
      <w:r w:rsidR="00A83862" w:rsidRPr="00C95058">
        <w:rPr>
          <w:iCs/>
          <w:sz w:val="22"/>
          <w:szCs w:val="22"/>
        </w:rPr>
        <w:t xml:space="preserve">jedna </w:t>
      </w:r>
      <w:r w:rsidR="00493714" w:rsidRPr="00C95058">
        <w:rPr>
          <w:iCs/>
          <w:sz w:val="22"/>
          <w:szCs w:val="22"/>
        </w:rPr>
        <w:t>(</w:t>
      </w:r>
      <w:r w:rsidR="00A83862" w:rsidRPr="00C95058">
        <w:rPr>
          <w:iCs/>
          <w:sz w:val="22"/>
          <w:szCs w:val="22"/>
        </w:rPr>
        <w:t>21</w:t>
      </w:r>
      <w:r w:rsidR="00493714" w:rsidRPr="00C95058">
        <w:rPr>
          <w:iCs/>
          <w:sz w:val="22"/>
          <w:szCs w:val="22"/>
        </w:rPr>
        <w:t>)</w:t>
      </w:r>
      <w:r w:rsidR="00313841" w:rsidRPr="00C95058">
        <w:rPr>
          <w:iCs/>
          <w:sz w:val="22"/>
          <w:szCs w:val="22"/>
        </w:rPr>
        <w:t xml:space="preserve"> dnů před</w:t>
      </w:r>
      <w:r w:rsidR="007F53C6" w:rsidRPr="00C95058">
        <w:rPr>
          <w:iCs/>
          <w:sz w:val="22"/>
          <w:szCs w:val="22"/>
        </w:rPr>
        <w:t>e</w:t>
      </w:r>
      <w:r w:rsidR="00313841" w:rsidRPr="00C95058">
        <w:rPr>
          <w:iCs/>
          <w:sz w:val="22"/>
          <w:szCs w:val="22"/>
        </w:rPr>
        <w:t xml:space="preserve"> dnem </w:t>
      </w:r>
      <w:r w:rsidR="007F53C6" w:rsidRPr="00C95058">
        <w:rPr>
          <w:iCs/>
          <w:sz w:val="22"/>
          <w:szCs w:val="22"/>
        </w:rPr>
        <w:t xml:space="preserve">ukončení </w:t>
      </w:r>
      <w:r w:rsidR="00A83862" w:rsidRPr="00C95058">
        <w:rPr>
          <w:iCs/>
          <w:sz w:val="22"/>
          <w:szCs w:val="22"/>
        </w:rPr>
        <w:t>platnosti</w:t>
      </w:r>
      <w:r w:rsidR="00313841" w:rsidRPr="00C95058">
        <w:rPr>
          <w:iCs/>
          <w:sz w:val="22"/>
          <w:szCs w:val="22"/>
        </w:rPr>
        <w:t xml:space="preserve"> původní Bankovní záruky</w:t>
      </w:r>
      <w:r w:rsidR="007F53C6" w:rsidRPr="00C95058">
        <w:rPr>
          <w:iCs/>
          <w:sz w:val="22"/>
          <w:szCs w:val="22"/>
        </w:rPr>
        <w:t xml:space="preserve"> za provedení díla</w:t>
      </w:r>
      <w:r w:rsidR="00313841" w:rsidRPr="00C95058">
        <w:rPr>
          <w:iCs/>
          <w:sz w:val="22"/>
          <w:szCs w:val="22"/>
        </w:rPr>
        <w:t xml:space="preserve">. </w:t>
      </w:r>
    </w:p>
    <w:p w14:paraId="19A53F78" w14:textId="77777777" w:rsidR="006978CC" w:rsidRPr="00C95058" w:rsidRDefault="0021161A">
      <w:pPr>
        <w:spacing w:before="120" w:after="120"/>
        <w:ind w:left="709"/>
        <w:jc w:val="both"/>
        <w:rPr>
          <w:iCs/>
          <w:sz w:val="22"/>
          <w:szCs w:val="22"/>
        </w:rPr>
      </w:pPr>
      <w:r w:rsidRPr="00C95058">
        <w:rPr>
          <w:iCs/>
          <w:sz w:val="22"/>
          <w:szCs w:val="22"/>
        </w:rPr>
        <w:lastRenderedPageBreak/>
        <w:t>Objednatel je oprávněn čerpat Bankovní záruku za provedení díla na úhradu nároků na částky splatné dle této Smlouvy, na které má Objednatel dle této Smlouvy nárok, zejména pak v případě, že:</w:t>
      </w:r>
    </w:p>
    <w:p w14:paraId="7380A180" w14:textId="77777777" w:rsidR="006978CC" w:rsidRPr="00C95058" w:rsidRDefault="0021161A" w:rsidP="00487FF3">
      <w:pPr>
        <w:pStyle w:val="Normal2"/>
        <w:widowControl w:val="0"/>
        <w:numPr>
          <w:ilvl w:val="0"/>
          <w:numId w:val="25"/>
        </w:numPr>
        <w:tabs>
          <w:tab w:val="clear" w:pos="709"/>
          <w:tab w:val="num" w:pos="2835"/>
        </w:tabs>
        <w:spacing w:before="120"/>
        <w:ind w:left="1276" w:hanging="567"/>
        <w:rPr>
          <w:lang w:val="cs-CZ"/>
        </w:rPr>
      </w:pPr>
      <w:r w:rsidRPr="00C95058">
        <w:rPr>
          <w:lang w:val="cs-CZ"/>
        </w:rPr>
        <w:t xml:space="preserve">Zhotovitel </w:t>
      </w:r>
      <w:proofErr w:type="gramStart"/>
      <w:r w:rsidRPr="00C95058">
        <w:rPr>
          <w:lang w:val="cs-CZ"/>
        </w:rPr>
        <w:t>neprodlouží</w:t>
      </w:r>
      <w:proofErr w:type="gramEnd"/>
      <w:r w:rsidRPr="00C95058">
        <w:rPr>
          <w:lang w:val="cs-CZ"/>
        </w:rPr>
        <w:t xml:space="preserve"> platnost Bankovní záruky za provedení díla dle postupu uvedeného v předchozím odstavci. V takovém případě je Objednatel oprávněn čerpat celou částku Bankovní záruky za provedení díla za účelem zajištění povinností Zhotovitele dle této Smlouvy, a to zřízením jistoty na účtu Objednatele;</w:t>
      </w:r>
    </w:p>
    <w:p w14:paraId="28C0B392" w14:textId="77777777" w:rsidR="006978CC" w:rsidRPr="00C95058" w:rsidRDefault="0021161A" w:rsidP="00487FF3">
      <w:pPr>
        <w:pStyle w:val="Normal2"/>
        <w:widowControl w:val="0"/>
        <w:numPr>
          <w:ilvl w:val="0"/>
          <w:numId w:val="25"/>
        </w:numPr>
        <w:tabs>
          <w:tab w:val="clear" w:pos="709"/>
          <w:tab w:val="num" w:pos="2835"/>
        </w:tabs>
        <w:spacing w:before="120"/>
        <w:ind w:left="1276" w:hanging="567"/>
        <w:rPr>
          <w:lang w:val="cs-CZ"/>
        </w:rPr>
      </w:pPr>
      <w:r w:rsidRPr="00C95058">
        <w:rPr>
          <w:lang w:val="cs-CZ"/>
        </w:rPr>
        <w:t>Zhotovitel neuhradí Objednateli jakoukoli smluvní pokutu, náhradu škody, náklady či jinou platbu dle této Smlouvy nebo nevydá bezdůvodné obohacení vzniklé v souvislosti s touto Smlouvou (včetně případu, kdy dojde k odstoupení od této Smlouvy) do deseti (10) dnů od přijetí žádosti Objednatele;</w:t>
      </w:r>
    </w:p>
    <w:p w14:paraId="03B5BC7D" w14:textId="5D15B803" w:rsidR="006978CC" w:rsidRPr="00C95058" w:rsidRDefault="0021161A" w:rsidP="00487FF3">
      <w:pPr>
        <w:pStyle w:val="Normal2"/>
        <w:widowControl w:val="0"/>
        <w:numPr>
          <w:ilvl w:val="0"/>
          <w:numId w:val="25"/>
        </w:numPr>
        <w:tabs>
          <w:tab w:val="clear" w:pos="709"/>
          <w:tab w:val="num" w:pos="2835"/>
        </w:tabs>
        <w:spacing w:before="120"/>
        <w:ind w:left="1276" w:hanging="567"/>
        <w:rPr>
          <w:lang w:val="cs-CZ"/>
        </w:rPr>
      </w:pPr>
      <w:r w:rsidRPr="00C95058">
        <w:rPr>
          <w:lang w:val="cs-CZ"/>
        </w:rPr>
        <w:t>v rámci insolvenčního řízení vedeného se Zhotovitelem bude zjištěn úpadek Zhotovitele. V takovém případě je Objednatel oprávněn čerpat celou částku Bankovní záruky za provedení díla za účelem úhrady finanční kompenzace stanovené v čl</w:t>
      </w:r>
      <w:r w:rsidR="00436771" w:rsidRPr="00C95058">
        <w:rPr>
          <w:lang w:val="cs-CZ"/>
        </w:rPr>
        <w:t>ánku</w:t>
      </w:r>
      <w:r w:rsidRPr="00C95058">
        <w:rPr>
          <w:lang w:val="cs-CZ"/>
        </w:rPr>
        <w:t xml:space="preserve"> </w:t>
      </w:r>
      <w:r w:rsidRPr="00C95058">
        <w:rPr>
          <w:lang w:val="cs-CZ"/>
        </w:rPr>
        <w:fldChar w:fldCharType="begin"/>
      </w:r>
      <w:r w:rsidRPr="00C95058">
        <w:rPr>
          <w:lang w:val="cs-CZ"/>
        </w:rPr>
        <w:instrText xml:space="preserve"> REF _Ref19630625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17.13</w:t>
      </w:r>
      <w:r w:rsidRPr="00C95058">
        <w:rPr>
          <w:lang w:val="cs-CZ"/>
        </w:rPr>
        <w:fldChar w:fldCharType="end"/>
      </w:r>
      <w:r w:rsidR="00740155" w:rsidRPr="00C95058">
        <w:rPr>
          <w:lang w:val="cs-CZ"/>
        </w:rPr>
        <w:t xml:space="preserve"> této Smlouvy</w:t>
      </w:r>
      <w:r w:rsidRPr="00C95058">
        <w:rPr>
          <w:lang w:val="cs-CZ"/>
        </w:rPr>
        <w:t>.</w:t>
      </w:r>
    </w:p>
    <w:p w14:paraId="4761065C" w14:textId="5296A913" w:rsidR="006C6228" w:rsidRPr="00C95058" w:rsidRDefault="006C6228" w:rsidP="00487FF3">
      <w:pPr>
        <w:pStyle w:val="Normal2"/>
        <w:widowControl w:val="0"/>
        <w:numPr>
          <w:ilvl w:val="0"/>
          <w:numId w:val="25"/>
        </w:numPr>
        <w:tabs>
          <w:tab w:val="clear" w:pos="709"/>
          <w:tab w:val="num" w:pos="2835"/>
        </w:tabs>
        <w:spacing w:before="120"/>
        <w:ind w:left="1276" w:hanging="567"/>
        <w:rPr>
          <w:lang w:val="cs-CZ"/>
        </w:rPr>
      </w:pPr>
      <w:r w:rsidRPr="00C95058">
        <w:rPr>
          <w:lang w:val="cs-CZ"/>
        </w:rPr>
        <w:t xml:space="preserve">Zhotovitel nesplní svoji povinnost předat Objednateli Bankovní záruku za záruky ve smyslu článku </w:t>
      </w:r>
      <w:r w:rsidRPr="00C95058">
        <w:rPr>
          <w:lang w:val="cs-CZ"/>
        </w:rPr>
        <w:fldChar w:fldCharType="begin"/>
      </w:r>
      <w:r w:rsidRPr="00C95058">
        <w:rPr>
          <w:lang w:val="cs-CZ"/>
        </w:rPr>
        <w:instrText xml:space="preserve"> REF _Ref75549630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16.2</w:t>
      </w:r>
      <w:r w:rsidRPr="00C95058">
        <w:rPr>
          <w:lang w:val="cs-CZ"/>
        </w:rPr>
        <w:fldChar w:fldCharType="end"/>
      </w:r>
      <w:r w:rsidRPr="00C95058">
        <w:rPr>
          <w:lang w:val="cs-CZ"/>
        </w:rPr>
        <w:t xml:space="preserve"> Smlouvy ani v náhradní lhůtě deseti (10) dnů od vzniku takové povinnosti;</w:t>
      </w:r>
    </w:p>
    <w:p w14:paraId="6E0CAFB8" w14:textId="737F6772" w:rsidR="006978CC" w:rsidRPr="00C95058" w:rsidRDefault="0021161A">
      <w:pPr>
        <w:spacing w:before="120" w:after="120"/>
        <w:ind w:left="709"/>
        <w:jc w:val="both"/>
        <w:rPr>
          <w:iCs/>
          <w:sz w:val="22"/>
          <w:szCs w:val="22"/>
        </w:rPr>
      </w:pPr>
      <w:r w:rsidRPr="00C95058">
        <w:rPr>
          <w:iCs/>
          <w:sz w:val="22"/>
          <w:szCs w:val="22"/>
        </w:rPr>
        <w:t xml:space="preserve">Objednatel vrátí Bankovní záruku za provedení díla Zhotoviteli do deseti (10) dnů poté, co Objednatel vydal </w:t>
      </w:r>
      <w:r w:rsidR="005B3A37" w:rsidRPr="00C95058">
        <w:rPr>
          <w:iCs/>
          <w:sz w:val="22"/>
          <w:szCs w:val="22"/>
        </w:rPr>
        <w:t>Protokol o úplném dokončení Díla; ne však dříve</w:t>
      </w:r>
      <w:r w:rsidR="006C6228" w:rsidRPr="00C95058">
        <w:rPr>
          <w:iCs/>
          <w:sz w:val="22"/>
          <w:szCs w:val="22"/>
        </w:rPr>
        <w:t>,</w:t>
      </w:r>
      <w:r w:rsidR="005B3A37" w:rsidRPr="00C95058">
        <w:rPr>
          <w:iCs/>
          <w:sz w:val="22"/>
          <w:szCs w:val="22"/>
        </w:rPr>
        <w:t xml:space="preserve"> než Zhotovitel splní svo</w:t>
      </w:r>
      <w:r w:rsidR="006C6228" w:rsidRPr="00C95058">
        <w:rPr>
          <w:iCs/>
          <w:sz w:val="22"/>
          <w:szCs w:val="22"/>
        </w:rPr>
        <w:t>ji</w:t>
      </w:r>
      <w:r w:rsidR="005B3A37" w:rsidRPr="00C95058">
        <w:rPr>
          <w:iCs/>
          <w:sz w:val="22"/>
          <w:szCs w:val="22"/>
        </w:rPr>
        <w:t xml:space="preserve"> povinnost předat Objednateli Bankovní záruku za záruky</w:t>
      </w:r>
      <w:r w:rsidRPr="00C95058">
        <w:rPr>
          <w:iCs/>
          <w:sz w:val="22"/>
          <w:szCs w:val="22"/>
        </w:rPr>
        <w:t>.</w:t>
      </w:r>
    </w:p>
    <w:p w14:paraId="77BE1B67" w14:textId="717D817B" w:rsidR="006978CC" w:rsidRPr="00C95058" w:rsidRDefault="0021161A">
      <w:pPr>
        <w:spacing w:before="120" w:after="120"/>
        <w:ind w:left="709"/>
        <w:jc w:val="both"/>
        <w:rPr>
          <w:iCs/>
          <w:sz w:val="22"/>
          <w:szCs w:val="22"/>
        </w:rPr>
      </w:pPr>
      <w:r w:rsidRPr="00C95058">
        <w:rPr>
          <w:iCs/>
          <w:sz w:val="22"/>
          <w:szCs w:val="22"/>
        </w:rPr>
        <w:t>Pokud Objednatel uplatní nárok z Bankovní záruky za provedení díla dle tohoto článku</w:t>
      </w:r>
      <w:r w:rsidR="00D37C92" w:rsidRPr="00C95058">
        <w:rPr>
          <w:iCs/>
          <w:sz w:val="22"/>
          <w:szCs w:val="22"/>
        </w:rPr>
        <w:t xml:space="preserve"> Smlouvy</w:t>
      </w:r>
      <w:r w:rsidRPr="00C95058">
        <w:rPr>
          <w:iCs/>
          <w:sz w:val="22"/>
          <w:szCs w:val="22"/>
        </w:rPr>
        <w:t>, v důsledku čehož výše Bankovní záruky za provedení díla nebude odpovídat částce uvedené výše v tomto článku</w:t>
      </w:r>
      <w:r w:rsidR="00D37C92" w:rsidRPr="00C95058">
        <w:t xml:space="preserve"> </w:t>
      </w:r>
      <w:r w:rsidR="00D37C92" w:rsidRPr="00C95058">
        <w:rPr>
          <w:iCs/>
          <w:sz w:val="22"/>
          <w:szCs w:val="22"/>
        </w:rPr>
        <w:t>Smlouvy</w:t>
      </w:r>
      <w:r w:rsidRPr="00C95058">
        <w:rPr>
          <w:iCs/>
          <w:sz w:val="22"/>
          <w:szCs w:val="22"/>
        </w:rPr>
        <w:t xml:space="preserve">, je Zhotovitel povinen do čtrnácti (14) dnů po takovémto provedeném čerpání doplnit Bankovní záruku za provedení díla tak, aby odpovídala částce uvedené v této Smlouvě. V opačném případě je Objednatel oprávněn čerpat </w:t>
      </w:r>
      <w:r w:rsidR="0035217F" w:rsidRPr="00C95058">
        <w:rPr>
          <w:iCs/>
          <w:sz w:val="22"/>
          <w:szCs w:val="22"/>
        </w:rPr>
        <w:t>B</w:t>
      </w:r>
      <w:r w:rsidRPr="00C95058">
        <w:rPr>
          <w:iCs/>
          <w:sz w:val="22"/>
          <w:szCs w:val="22"/>
        </w:rPr>
        <w:t>ankovní záruku jako jistotu dle písmene (b) výše</w:t>
      </w:r>
      <w:r w:rsidR="00EE277A" w:rsidRPr="00C95058">
        <w:rPr>
          <w:iCs/>
          <w:sz w:val="22"/>
          <w:szCs w:val="22"/>
        </w:rPr>
        <w:t xml:space="preserve"> v tomto článku </w:t>
      </w:r>
      <w:r w:rsidR="00EE277A" w:rsidRPr="00C95058">
        <w:rPr>
          <w:iCs/>
          <w:sz w:val="22"/>
          <w:szCs w:val="22"/>
        </w:rPr>
        <w:fldChar w:fldCharType="begin"/>
      </w:r>
      <w:r w:rsidR="00EE277A" w:rsidRPr="00C95058">
        <w:rPr>
          <w:iCs/>
          <w:sz w:val="22"/>
          <w:szCs w:val="22"/>
        </w:rPr>
        <w:instrText xml:space="preserve"> REF _Ref102667686 \r \h </w:instrText>
      </w:r>
      <w:r w:rsidR="00C95058">
        <w:rPr>
          <w:iCs/>
          <w:sz w:val="22"/>
          <w:szCs w:val="22"/>
        </w:rPr>
        <w:instrText xml:space="preserve"> \* MERGEFORMAT </w:instrText>
      </w:r>
      <w:r w:rsidR="00EE277A" w:rsidRPr="00C95058">
        <w:rPr>
          <w:iCs/>
          <w:sz w:val="22"/>
          <w:szCs w:val="22"/>
        </w:rPr>
      </w:r>
      <w:r w:rsidR="00EE277A" w:rsidRPr="00C95058">
        <w:rPr>
          <w:iCs/>
          <w:sz w:val="22"/>
          <w:szCs w:val="22"/>
        </w:rPr>
        <w:fldChar w:fldCharType="separate"/>
      </w:r>
      <w:r w:rsidR="00F20402">
        <w:rPr>
          <w:iCs/>
          <w:sz w:val="22"/>
          <w:szCs w:val="22"/>
        </w:rPr>
        <w:t>16.1</w:t>
      </w:r>
      <w:r w:rsidR="00EE277A" w:rsidRPr="00C95058">
        <w:rPr>
          <w:iCs/>
          <w:sz w:val="22"/>
          <w:szCs w:val="22"/>
        </w:rPr>
        <w:fldChar w:fldCharType="end"/>
      </w:r>
      <w:r w:rsidR="00EE277A" w:rsidRPr="00C95058">
        <w:rPr>
          <w:iCs/>
          <w:sz w:val="22"/>
          <w:szCs w:val="22"/>
        </w:rPr>
        <w:t xml:space="preserve"> této Smlouvy</w:t>
      </w:r>
      <w:r w:rsidRPr="00C95058">
        <w:rPr>
          <w:iCs/>
          <w:sz w:val="22"/>
          <w:szCs w:val="22"/>
        </w:rPr>
        <w:t>.</w:t>
      </w:r>
    </w:p>
    <w:p w14:paraId="532E3E78" w14:textId="77777777" w:rsidR="006978CC" w:rsidRPr="00C95058" w:rsidRDefault="0021161A">
      <w:pPr>
        <w:pStyle w:val="Nadpis2"/>
        <w:keepNext w:val="0"/>
        <w:tabs>
          <w:tab w:val="clear" w:pos="851"/>
        </w:tabs>
        <w:spacing w:before="120"/>
        <w:ind w:left="709"/>
        <w:rPr>
          <w:smallCaps w:val="0"/>
          <w:lang w:val="cs-CZ"/>
        </w:rPr>
      </w:pPr>
      <w:bookmarkStart w:id="150" w:name="_Toc347353736"/>
      <w:bookmarkStart w:id="151" w:name="_Toc348616267"/>
      <w:bookmarkStart w:id="152" w:name="_Ref19550541"/>
      <w:bookmarkStart w:id="153" w:name="_Ref19630107"/>
      <w:bookmarkStart w:id="154" w:name="_Ref75549630"/>
      <w:r w:rsidRPr="00C95058">
        <w:rPr>
          <w:smallCaps w:val="0"/>
          <w:lang w:val="cs-CZ"/>
        </w:rPr>
        <w:t>Bankovní záruka za záruky</w:t>
      </w:r>
      <w:bookmarkEnd w:id="150"/>
      <w:bookmarkEnd w:id="151"/>
      <w:bookmarkEnd w:id="152"/>
      <w:bookmarkEnd w:id="153"/>
      <w:bookmarkEnd w:id="154"/>
    </w:p>
    <w:p w14:paraId="301F6BC5" w14:textId="5B558A5B" w:rsidR="006978CC" w:rsidRPr="00C95058" w:rsidRDefault="0021161A">
      <w:pPr>
        <w:pStyle w:val="Normal2"/>
        <w:widowControl w:val="0"/>
        <w:spacing w:before="120"/>
        <w:ind w:left="709"/>
        <w:rPr>
          <w:lang w:val="cs-CZ"/>
        </w:rPr>
      </w:pPr>
      <w:r w:rsidRPr="00C95058">
        <w:rPr>
          <w:lang w:val="cs-CZ"/>
        </w:rPr>
        <w:t xml:space="preserve">Zhotovitel je povinen na vlastní náklady obstarat a předat Objednateli neodvolatelnou </w:t>
      </w:r>
      <w:r w:rsidR="004A52B5" w:rsidRPr="00C95058">
        <w:rPr>
          <w:lang w:val="cs-CZ"/>
        </w:rPr>
        <w:t>a </w:t>
      </w:r>
      <w:r w:rsidRPr="00C95058">
        <w:rPr>
          <w:lang w:val="cs-CZ"/>
        </w:rPr>
        <w:t>nepodmíněnou Bankovní záruku za záruky, a to nejpozději ke dni zahájení předávacího řízení ve vztahu k Dílu dle čl</w:t>
      </w:r>
      <w:r w:rsidR="00436771" w:rsidRPr="00C95058">
        <w:rPr>
          <w:lang w:val="cs-CZ"/>
        </w:rPr>
        <w:t>ánku</w:t>
      </w:r>
      <w:r w:rsidRPr="00C95058">
        <w:rPr>
          <w:lang w:val="cs-CZ"/>
        </w:rPr>
        <w:t xml:space="preserve"> </w:t>
      </w:r>
      <w:r w:rsidRPr="00C95058">
        <w:rPr>
          <w:lang w:val="cs-CZ"/>
        </w:rPr>
        <w:fldChar w:fldCharType="begin"/>
      </w:r>
      <w:r w:rsidRPr="00C95058">
        <w:rPr>
          <w:lang w:val="cs-CZ"/>
        </w:rPr>
        <w:instrText xml:space="preserve"> REF _Ref461793243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14</w:t>
      </w:r>
      <w:r w:rsidRPr="00C95058">
        <w:rPr>
          <w:lang w:val="cs-CZ"/>
        </w:rPr>
        <w:fldChar w:fldCharType="end"/>
      </w:r>
      <w:r w:rsidR="00740155" w:rsidRPr="00C95058">
        <w:rPr>
          <w:lang w:val="cs-CZ"/>
        </w:rPr>
        <w:t xml:space="preserve"> této Smlouvy</w:t>
      </w:r>
      <w:r w:rsidRPr="00C95058">
        <w:rPr>
          <w:lang w:val="cs-CZ"/>
        </w:rPr>
        <w:t xml:space="preserve">. Bankovní záruka za záruky bude splatná bez námitek, na první výzvu, bude vystavena solventní renomovanou bankou </w:t>
      </w:r>
      <w:r w:rsidR="0077472B" w:rsidRPr="00C95058">
        <w:rPr>
          <w:iCs/>
          <w:lang w:val="cs-CZ"/>
        </w:rPr>
        <w:t>v souladu s podmínkami této Smlouvy</w:t>
      </w:r>
      <w:r w:rsidRPr="00C95058">
        <w:rPr>
          <w:lang w:val="cs-CZ"/>
        </w:rPr>
        <w:t xml:space="preserve">, a to za účelem zajištění odstranění případných vad uplatněných Objednatelem v Záruční době a splnění ostatních povinností Zhotovitele dle Smlouvy. Bankovní záruka za záruky bude vystavena ve výši odpovídající alespoň </w:t>
      </w:r>
      <w:r w:rsidR="0077472B" w:rsidRPr="00C95058">
        <w:rPr>
          <w:lang w:val="cs-CZ"/>
        </w:rPr>
        <w:t xml:space="preserve">10 </w:t>
      </w:r>
      <w:r w:rsidRPr="00C95058">
        <w:rPr>
          <w:lang w:val="cs-CZ"/>
        </w:rPr>
        <w:t xml:space="preserve">% Ceny díla bez DPH ve výši Ceny díla ke dni uzavření Smlouvy. Po uplynutí </w:t>
      </w:r>
      <w:r w:rsidR="00952F3B" w:rsidRPr="00C95058">
        <w:rPr>
          <w:lang w:val="cs-CZ"/>
        </w:rPr>
        <w:t xml:space="preserve">dvaceti čtyř </w:t>
      </w:r>
      <w:r w:rsidRPr="00C95058">
        <w:rPr>
          <w:lang w:val="cs-CZ"/>
        </w:rPr>
        <w:t>(</w:t>
      </w:r>
      <w:r w:rsidR="00952F3B" w:rsidRPr="00C95058">
        <w:rPr>
          <w:lang w:val="cs-CZ"/>
        </w:rPr>
        <w:t>24</w:t>
      </w:r>
      <w:r w:rsidRPr="00C95058">
        <w:rPr>
          <w:lang w:val="cs-CZ"/>
        </w:rPr>
        <w:t xml:space="preserve">) měsíců ode dne vystavení </w:t>
      </w:r>
      <w:r w:rsidR="00FE08FC" w:rsidRPr="00C95058">
        <w:rPr>
          <w:lang w:val="cs-CZ"/>
        </w:rPr>
        <w:t xml:space="preserve">Protokolu o předání a převzetí díla </w:t>
      </w:r>
      <w:proofErr w:type="spellStart"/>
      <w:r w:rsidR="00FE08FC" w:rsidRPr="00C95058">
        <w:rPr>
          <w:lang w:val="cs-CZ"/>
        </w:rPr>
        <w:t>Díla</w:t>
      </w:r>
      <w:proofErr w:type="spellEnd"/>
      <w:r w:rsidR="00FE08FC" w:rsidRPr="00C95058" w:rsidDel="00FE08FC">
        <w:rPr>
          <w:lang w:val="cs-CZ"/>
        </w:rPr>
        <w:t xml:space="preserve"> </w:t>
      </w:r>
      <w:r w:rsidR="00DC03DA" w:rsidRPr="00C95058">
        <w:rPr>
          <w:lang w:val="cs-CZ"/>
        </w:rPr>
        <w:t xml:space="preserve">Objednatelem </w:t>
      </w:r>
      <w:r w:rsidRPr="00C95058">
        <w:rPr>
          <w:lang w:val="cs-CZ"/>
        </w:rPr>
        <w:t xml:space="preserve">může výše Bankovní záruky za záruky představovat částku odpovídající </w:t>
      </w:r>
      <w:r w:rsidR="00952F3B" w:rsidRPr="00C95058">
        <w:rPr>
          <w:lang w:val="cs-CZ"/>
        </w:rPr>
        <w:t>7</w:t>
      </w:r>
      <w:r w:rsidRPr="00C95058">
        <w:rPr>
          <w:lang w:val="cs-CZ"/>
        </w:rPr>
        <w:t xml:space="preserve"> % Ceny díla bez DPH; po uplynutí </w:t>
      </w:r>
      <w:r w:rsidR="00952F3B" w:rsidRPr="00C95058">
        <w:rPr>
          <w:lang w:val="cs-CZ"/>
        </w:rPr>
        <w:t xml:space="preserve">dalších </w:t>
      </w:r>
      <w:r w:rsidRPr="00C95058">
        <w:rPr>
          <w:lang w:val="cs-CZ"/>
        </w:rPr>
        <w:t xml:space="preserve">dvaceti čtyř (24) měsíců pak pouze částku </w:t>
      </w:r>
      <w:r w:rsidR="00952F3B" w:rsidRPr="00C95058">
        <w:rPr>
          <w:lang w:val="cs-CZ"/>
        </w:rPr>
        <w:t>odpovídající</w:t>
      </w:r>
      <w:r w:rsidR="00952F3B" w:rsidRPr="00C95058" w:rsidDel="00952F3B">
        <w:rPr>
          <w:lang w:val="cs-CZ"/>
        </w:rPr>
        <w:t xml:space="preserve"> </w:t>
      </w:r>
      <w:r w:rsidR="00952F3B" w:rsidRPr="00C95058">
        <w:rPr>
          <w:lang w:val="cs-CZ"/>
        </w:rPr>
        <w:t xml:space="preserve">5 </w:t>
      </w:r>
      <w:r w:rsidRPr="00C95058">
        <w:rPr>
          <w:lang w:val="cs-CZ"/>
        </w:rPr>
        <w:t xml:space="preserve">% Ceny díla bez DPH. </w:t>
      </w:r>
    </w:p>
    <w:p w14:paraId="407626CE" w14:textId="77777777" w:rsidR="006978CC" w:rsidRPr="00C95058" w:rsidRDefault="0021161A">
      <w:pPr>
        <w:pStyle w:val="Normal2"/>
        <w:widowControl w:val="0"/>
        <w:spacing w:before="120"/>
        <w:ind w:left="709"/>
        <w:rPr>
          <w:lang w:val="cs-CZ"/>
        </w:rPr>
      </w:pPr>
      <w:r w:rsidRPr="00C95058">
        <w:rPr>
          <w:lang w:val="cs-CZ"/>
        </w:rPr>
        <w:t xml:space="preserve">Zhotovitel zajistí, aby Bankovní záruka za záruky byla platná a účinná nejpozději od data jejího předání Objednateli nejméně do tří (3) měsíců po uplynutí nejdelší Záruční doby. Pokud podmínky Bankovní záruky za záruky stanoví datum ukončení platnosti či účinnosti před výše uvedeným datem skončení Bankovní záruky za záruky, Zhotovitel </w:t>
      </w:r>
      <w:proofErr w:type="gramStart"/>
      <w:r w:rsidRPr="00C95058">
        <w:rPr>
          <w:lang w:val="cs-CZ"/>
        </w:rPr>
        <w:t>prodlouží</w:t>
      </w:r>
      <w:proofErr w:type="gramEnd"/>
      <w:r w:rsidRPr="00C95058">
        <w:rPr>
          <w:lang w:val="cs-CZ"/>
        </w:rPr>
        <w:t xml:space="preserve"> platnost Bankovní záruky za záruky (dodatkem nebo vystavením nové) nejpozději do dvaceti jedna (21) dnů před uplynutím data platnosti uvedeném v Bankovní záruce za záruky.</w:t>
      </w:r>
    </w:p>
    <w:p w14:paraId="0FBB7632" w14:textId="77777777" w:rsidR="006978CC" w:rsidRPr="00C95058" w:rsidRDefault="0021161A">
      <w:pPr>
        <w:pStyle w:val="Normal2"/>
        <w:widowControl w:val="0"/>
        <w:spacing w:before="120"/>
        <w:ind w:left="709"/>
        <w:rPr>
          <w:lang w:val="cs-CZ"/>
        </w:rPr>
      </w:pPr>
      <w:r w:rsidRPr="00C95058">
        <w:rPr>
          <w:iCs/>
          <w:lang w:val="cs-CZ"/>
        </w:rPr>
        <w:t xml:space="preserve">Objednatel je oprávněn čerpat </w:t>
      </w:r>
      <w:r w:rsidRPr="00C95058">
        <w:rPr>
          <w:lang w:val="cs-CZ"/>
        </w:rPr>
        <w:t>Bankovní záruk</w:t>
      </w:r>
      <w:r w:rsidR="00AC5C6B" w:rsidRPr="00C95058">
        <w:rPr>
          <w:lang w:val="cs-CZ"/>
        </w:rPr>
        <w:t>u</w:t>
      </w:r>
      <w:r w:rsidRPr="00C95058">
        <w:rPr>
          <w:lang w:val="cs-CZ"/>
        </w:rPr>
        <w:t xml:space="preserve"> za záruky </w:t>
      </w:r>
      <w:r w:rsidRPr="00C95058">
        <w:rPr>
          <w:iCs/>
          <w:lang w:val="cs-CZ"/>
        </w:rPr>
        <w:t xml:space="preserve">na úhradu nároků na částky splatné dle této Smlouvy, na které má Objednatel dle této Smlouvy nárok, zejména pak v </w:t>
      </w:r>
      <w:r w:rsidRPr="00C95058">
        <w:rPr>
          <w:lang w:val="cs-CZ"/>
        </w:rPr>
        <w:t>případě, že:</w:t>
      </w:r>
    </w:p>
    <w:p w14:paraId="25B208F9" w14:textId="77777777" w:rsidR="006978CC" w:rsidRPr="00C95058" w:rsidRDefault="0021161A" w:rsidP="00487FF3">
      <w:pPr>
        <w:pStyle w:val="Normal2"/>
        <w:widowControl w:val="0"/>
        <w:numPr>
          <w:ilvl w:val="0"/>
          <w:numId w:val="35"/>
        </w:numPr>
        <w:tabs>
          <w:tab w:val="clear" w:pos="709"/>
          <w:tab w:val="clear" w:pos="2295"/>
        </w:tabs>
        <w:spacing w:before="120"/>
        <w:ind w:left="1276" w:hanging="567"/>
        <w:rPr>
          <w:lang w:val="cs-CZ"/>
        </w:rPr>
      </w:pPr>
      <w:r w:rsidRPr="00C95058">
        <w:rPr>
          <w:lang w:val="cs-CZ"/>
        </w:rPr>
        <w:t xml:space="preserve">Zhotovitel </w:t>
      </w:r>
      <w:proofErr w:type="gramStart"/>
      <w:r w:rsidRPr="00C95058">
        <w:rPr>
          <w:lang w:val="cs-CZ"/>
        </w:rPr>
        <w:t>neprodlouží</w:t>
      </w:r>
      <w:proofErr w:type="gramEnd"/>
      <w:r w:rsidRPr="00C95058">
        <w:rPr>
          <w:lang w:val="cs-CZ"/>
        </w:rPr>
        <w:t xml:space="preserve"> platnost Bankovní záruky za záruky dle postupu uvedeného v předchozím odstavci. V takovém případě je Objednatel oprávněn čerpat celou částku Bankovní záruky za záruky za účelem zajištění povinností Zhotovitele dle této Smlouvy, </w:t>
      </w:r>
      <w:r w:rsidRPr="00C95058">
        <w:rPr>
          <w:lang w:val="cs-CZ"/>
        </w:rPr>
        <w:lastRenderedPageBreak/>
        <w:t>a to zřízením jistoty na účtu Objednatele;</w:t>
      </w:r>
    </w:p>
    <w:p w14:paraId="3A0F03C3" w14:textId="77777777" w:rsidR="006978CC" w:rsidRPr="00C95058" w:rsidRDefault="0021161A" w:rsidP="00487FF3">
      <w:pPr>
        <w:pStyle w:val="Normal2"/>
        <w:widowControl w:val="0"/>
        <w:numPr>
          <w:ilvl w:val="0"/>
          <w:numId w:val="35"/>
        </w:numPr>
        <w:tabs>
          <w:tab w:val="clear" w:pos="709"/>
        </w:tabs>
        <w:spacing w:before="120"/>
        <w:ind w:left="1276" w:hanging="567"/>
        <w:rPr>
          <w:lang w:val="cs-CZ"/>
        </w:rPr>
      </w:pPr>
      <w:r w:rsidRPr="00C95058">
        <w:rPr>
          <w:lang w:val="cs-CZ"/>
        </w:rPr>
        <w:t>Zhotovitel neuhradí Objednateli jakoukoli smluvní pokutu, náhradu škody, náklady či jinou platbu dle této Smlouvy nebo nevydá bezdůvodné obohacení vzniklé v souvislosti s touto Smlouvou (včetně případu, kdy dojde k odstoupení od této Smlouvy) do dvaceti (20) dnů od přijetí žádosti Objednatele;</w:t>
      </w:r>
    </w:p>
    <w:p w14:paraId="6D10185E" w14:textId="190D8FE0" w:rsidR="006978CC" w:rsidRPr="00C95058" w:rsidRDefault="0021161A" w:rsidP="00487FF3">
      <w:pPr>
        <w:pStyle w:val="Normal2"/>
        <w:widowControl w:val="0"/>
        <w:numPr>
          <w:ilvl w:val="0"/>
          <w:numId w:val="35"/>
        </w:numPr>
        <w:tabs>
          <w:tab w:val="clear" w:pos="709"/>
        </w:tabs>
        <w:spacing w:before="120"/>
        <w:ind w:left="1276" w:hanging="567"/>
        <w:rPr>
          <w:lang w:val="cs-CZ"/>
        </w:rPr>
      </w:pPr>
      <w:r w:rsidRPr="00C95058">
        <w:rPr>
          <w:lang w:val="cs-CZ"/>
        </w:rPr>
        <w:t xml:space="preserve">v rámci insolvenčního řízení vedeného se Zhotovitelem bude zjištěn úpadek Zhotovitele. V takovém případě je Objednatel oprávněn </w:t>
      </w:r>
      <w:r w:rsidR="004A52B5" w:rsidRPr="00C95058">
        <w:rPr>
          <w:lang w:val="cs-CZ"/>
        </w:rPr>
        <w:t xml:space="preserve">čerpat </w:t>
      </w:r>
      <w:r w:rsidRPr="00C95058">
        <w:rPr>
          <w:lang w:val="cs-CZ"/>
        </w:rPr>
        <w:t xml:space="preserve">celou částku Bankovní záruky za </w:t>
      </w:r>
      <w:r w:rsidR="00BB64E9" w:rsidRPr="00C95058">
        <w:rPr>
          <w:lang w:val="cs-CZ"/>
        </w:rPr>
        <w:t xml:space="preserve">záruky </w:t>
      </w:r>
      <w:r w:rsidRPr="00C95058">
        <w:rPr>
          <w:lang w:val="cs-CZ"/>
        </w:rPr>
        <w:t>za účelem úhrady finanční kompenzace stanovené v čl</w:t>
      </w:r>
      <w:r w:rsidR="00436771" w:rsidRPr="00C95058">
        <w:rPr>
          <w:lang w:val="cs-CZ"/>
        </w:rPr>
        <w:t>ánku</w:t>
      </w:r>
      <w:r w:rsidRPr="00C95058">
        <w:rPr>
          <w:lang w:val="cs-CZ"/>
        </w:rPr>
        <w:t xml:space="preserve"> </w:t>
      </w:r>
      <w:r w:rsidRPr="00C95058">
        <w:rPr>
          <w:lang w:val="cs-CZ"/>
        </w:rPr>
        <w:fldChar w:fldCharType="begin"/>
      </w:r>
      <w:r w:rsidRPr="00C95058">
        <w:rPr>
          <w:lang w:val="cs-CZ"/>
        </w:rPr>
        <w:instrText xml:space="preserve"> REF _Ref19630625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17.13</w:t>
      </w:r>
      <w:r w:rsidRPr="00C95058">
        <w:rPr>
          <w:lang w:val="cs-CZ"/>
        </w:rPr>
        <w:fldChar w:fldCharType="end"/>
      </w:r>
      <w:r w:rsidR="00740155" w:rsidRPr="00C95058">
        <w:rPr>
          <w:lang w:val="cs-CZ"/>
        </w:rPr>
        <w:t xml:space="preserve"> této Smlouvy</w:t>
      </w:r>
      <w:r w:rsidRPr="00C95058">
        <w:rPr>
          <w:lang w:val="cs-CZ"/>
        </w:rPr>
        <w:t>, nebyla-li již čerpána z Bankovní záruky za provedení díla.</w:t>
      </w:r>
    </w:p>
    <w:p w14:paraId="1D83C7C2" w14:textId="0191F987" w:rsidR="006978CC" w:rsidRPr="00C95058" w:rsidRDefault="0021161A">
      <w:pPr>
        <w:pStyle w:val="Normal2"/>
        <w:widowControl w:val="0"/>
        <w:spacing w:before="120"/>
        <w:ind w:left="709"/>
        <w:rPr>
          <w:lang w:val="cs-CZ"/>
        </w:rPr>
      </w:pPr>
      <w:r w:rsidRPr="00C95058">
        <w:rPr>
          <w:lang w:val="cs-CZ"/>
        </w:rPr>
        <w:t>Objednatel vrátí Bankovní záruku za záruky Zhotoviteli ve lhůtě do deseti (10) pracovních dnů po uplynutí minimální doby platnosti Bankovní záruky za záruky, stanovené výše v tomto článku</w:t>
      </w:r>
      <w:r w:rsidR="00D37C92" w:rsidRPr="00C95058">
        <w:rPr>
          <w:lang w:val="cs-CZ"/>
        </w:rPr>
        <w:t xml:space="preserve"> </w:t>
      </w:r>
      <w:bookmarkStart w:id="155" w:name="_Hlk76204528"/>
      <w:r w:rsidR="00D37C92" w:rsidRPr="00C95058">
        <w:rPr>
          <w:lang w:val="cs-CZ"/>
        </w:rPr>
        <w:t>Smlouvy</w:t>
      </w:r>
      <w:bookmarkEnd w:id="155"/>
      <w:r w:rsidRPr="00C95058">
        <w:rPr>
          <w:lang w:val="cs-CZ"/>
        </w:rPr>
        <w:t>.</w:t>
      </w:r>
    </w:p>
    <w:p w14:paraId="63932FD2" w14:textId="6C892CC3" w:rsidR="006978CC" w:rsidRPr="00C95058" w:rsidRDefault="0021161A">
      <w:pPr>
        <w:pStyle w:val="Normal2"/>
        <w:widowControl w:val="0"/>
        <w:spacing w:before="120"/>
        <w:ind w:left="709"/>
        <w:rPr>
          <w:lang w:val="cs-CZ"/>
        </w:rPr>
      </w:pPr>
      <w:r w:rsidRPr="00C95058">
        <w:rPr>
          <w:lang w:val="cs-CZ"/>
        </w:rPr>
        <w:t>Pokud Objednatel uplatní nárok z Bankovní záruky za záruky, v důsledku čehož výše Bankovní záruky za záruky nebude odpovídat částce uvedené výše v tomto článku</w:t>
      </w:r>
      <w:r w:rsidR="00D37C92" w:rsidRPr="00C95058">
        <w:rPr>
          <w:lang w:val="cs-CZ"/>
        </w:rPr>
        <w:t xml:space="preserve"> Smlouvy</w:t>
      </w:r>
      <w:r w:rsidRPr="00C95058">
        <w:rPr>
          <w:lang w:val="cs-CZ"/>
        </w:rPr>
        <w:t>, je Zhotovitel povinen do čtrnácti (14) dnů po takovémto provedeném čerpání doplnit Bankovní záruku za záruky tak, aby odpovídala částce uvedené výše v tomto článku</w:t>
      </w:r>
      <w:r w:rsidR="00D37C92" w:rsidRPr="00C95058">
        <w:rPr>
          <w:lang w:val="cs-CZ"/>
        </w:rPr>
        <w:t xml:space="preserve"> Smlouvy</w:t>
      </w:r>
      <w:r w:rsidRPr="00C95058">
        <w:rPr>
          <w:lang w:val="cs-CZ"/>
        </w:rPr>
        <w:t>.</w:t>
      </w:r>
    </w:p>
    <w:p w14:paraId="209E7D08" w14:textId="77777777" w:rsidR="006978CC" w:rsidRPr="00C95058" w:rsidRDefault="0021161A">
      <w:pPr>
        <w:pStyle w:val="Nadpis1"/>
        <w:keepNext w:val="0"/>
        <w:tabs>
          <w:tab w:val="clear" w:pos="709"/>
        </w:tabs>
        <w:spacing w:before="240"/>
        <w:rPr>
          <w:lang w:val="cs-CZ"/>
        </w:rPr>
      </w:pPr>
      <w:bookmarkStart w:id="156" w:name="_Ref461795664"/>
      <w:r w:rsidRPr="00C95058">
        <w:rPr>
          <w:lang w:val="cs-CZ"/>
        </w:rPr>
        <w:t>Odpovědnost za vady díla</w:t>
      </w:r>
      <w:bookmarkEnd w:id="156"/>
    </w:p>
    <w:p w14:paraId="7B2F6B67" w14:textId="77777777" w:rsidR="006978CC" w:rsidRPr="00C95058" w:rsidRDefault="0021161A">
      <w:pPr>
        <w:pStyle w:val="Nadpis2"/>
        <w:keepNext w:val="0"/>
        <w:tabs>
          <w:tab w:val="clear" w:pos="851"/>
        </w:tabs>
        <w:spacing w:before="120"/>
        <w:ind w:left="709"/>
        <w:rPr>
          <w:b w:val="0"/>
          <w:bCs w:val="0"/>
          <w:smallCaps w:val="0"/>
          <w:lang w:val="cs-CZ"/>
        </w:rPr>
      </w:pPr>
      <w:bookmarkStart w:id="157" w:name="_Ref19629854"/>
      <w:bookmarkStart w:id="158" w:name="_Ref17750441"/>
      <w:r w:rsidRPr="00C95058">
        <w:rPr>
          <w:bCs w:val="0"/>
          <w:smallCaps w:val="0"/>
          <w:lang w:val="cs-CZ"/>
        </w:rPr>
        <w:t>Jakost Díla</w:t>
      </w:r>
    </w:p>
    <w:p w14:paraId="653843E7" w14:textId="5E59BAAA"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Požadovaná jakost Díla je ujednána jako kvalitně provedené, plně funkční, provozuschopné, bezvadné, pohledově perfektní a plně způsobilé Dílo k užívání dle zde smluveného nebo obvyklého účelu</w:t>
      </w:r>
      <w:r w:rsidRPr="00C95058">
        <w:rPr>
          <w:smallCaps w:val="0"/>
          <w:lang w:val="cs-CZ"/>
        </w:rPr>
        <w:t xml:space="preserve"> </w:t>
      </w:r>
      <w:r w:rsidRPr="00C95058">
        <w:rPr>
          <w:b w:val="0"/>
          <w:smallCaps w:val="0"/>
          <w:lang w:val="cs-CZ"/>
        </w:rPr>
        <w:t>a jeho</w:t>
      </w:r>
      <w:r w:rsidRPr="00C95058">
        <w:rPr>
          <w:smallCaps w:val="0"/>
          <w:lang w:val="cs-CZ"/>
        </w:rPr>
        <w:t xml:space="preserve"> </w:t>
      </w:r>
      <w:r w:rsidRPr="00C95058">
        <w:rPr>
          <w:b w:val="0"/>
          <w:bCs w:val="0"/>
          <w:smallCaps w:val="0"/>
          <w:lang w:val="cs-CZ"/>
        </w:rPr>
        <w:t xml:space="preserve">plný soulad s touto Smlouvou a dalšími dokumenty, na které odkazuje či jsou její </w:t>
      </w:r>
      <w:r w:rsidR="00100053" w:rsidRPr="00C95058">
        <w:rPr>
          <w:b w:val="0"/>
          <w:bCs w:val="0"/>
          <w:smallCaps w:val="0"/>
          <w:lang w:val="cs-CZ"/>
        </w:rPr>
        <w:t>P</w:t>
      </w:r>
      <w:r w:rsidRPr="00C95058">
        <w:rPr>
          <w:b w:val="0"/>
          <w:bCs w:val="0"/>
          <w:smallCaps w:val="0"/>
          <w:lang w:val="cs-CZ"/>
        </w:rPr>
        <w:t>řílohou, a to v pořadí závaznosti dle Smlouvy</w:t>
      </w:r>
      <w:r w:rsidRPr="00C95058">
        <w:rPr>
          <w:b w:val="0"/>
          <w:bCs w:val="0"/>
          <w:smallCaps w:val="0"/>
          <w:color w:val="000000" w:themeColor="text1"/>
          <w:szCs w:val="24"/>
          <w:lang w:val="cs-CZ" w:eastAsia="cs-CZ"/>
        </w:rPr>
        <w:t xml:space="preserve"> </w:t>
      </w:r>
      <w:r w:rsidRPr="00C95058">
        <w:rPr>
          <w:b w:val="0"/>
          <w:bCs w:val="0"/>
          <w:smallCaps w:val="0"/>
          <w:lang w:val="cs-CZ"/>
        </w:rPr>
        <w:t>za použití certifikovaných materiálů první jakosti.</w:t>
      </w:r>
    </w:p>
    <w:p w14:paraId="3A91EDEE" w14:textId="77777777" w:rsidR="006978CC" w:rsidRPr="00C95058" w:rsidRDefault="0021161A">
      <w:pPr>
        <w:pStyle w:val="Nadpis2"/>
        <w:keepNext w:val="0"/>
        <w:tabs>
          <w:tab w:val="clear" w:pos="851"/>
        </w:tabs>
        <w:spacing w:before="120"/>
        <w:ind w:left="709"/>
        <w:rPr>
          <w:b w:val="0"/>
          <w:bCs w:val="0"/>
          <w:smallCaps w:val="0"/>
          <w:lang w:val="cs-CZ"/>
        </w:rPr>
      </w:pPr>
      <w:bookmarkStart w:id="159" w:name="_Ref22631098"/>
      <w:r w:rsidRPr="00C95058">
        <w:rPr>
          <w:bCs w:val="0"/>
          <w:smallCaps w:val="0"/>
          <w:lang w:val="cs-CZ"/>
        </w:rPr>
        <w:t>Záruční doba</w:t>
      </w:r>
      <w:bookmarkEnd w:id="159"/>
    </w:p>
    <w:p w14:paraId="0B61845A" w14:textId="77777777"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Zhotovitel poskytuje na Dílo záruku za jakost a odpovídá za to, že jednotlivé části Díla budou mít vlastnosti a jakost stanovené touto Smlouvou, v Právních předpisech, Projektové dokumentaci, Stavebním povolení, a že budou odpovídat účelu Smlouvy a řádné stavební praxi</w:t>
      </w:r>
      <w:bookmarkStart w:id="160" w:name="_Ref19652717"/>
      <w:bookmarkEnd w:id="157"/>
      <w:r w:rsidRPr="00C95058">
        <w:rPr>
          <w:b w:val="0"/>
          <w:bCs w:val="0"/>
          <w:smallCaps w:val="0"/>
          <w:lang w:val="cs-CZ"/>
        </w:rPr>
        <w:t>, a to minimálně po dobu ("</w:t>
      </w:r>
      <w:r w:rsidRPr="00C95058">
        <w:rPr>
          <w:bCs w:val="0"/>
          <w:smallCaps w:val="0"/>
          <w:lang w:val="cs-CZ"/>
        </w:rPr>
        <w:t>Záruční doba</w:t>
      </w:r>
      <w:r w:rsidRPr="00C95058">
        <w:rPr>
          <w:b w:val="0"/>
          <w:bCs w:val="0"/>
          <w:smallCaps w:val="0"/>
          <w:lang w:val="cs-CZ"/>
        </w:rPr>
        <w:t>") ve vztahu k:</w:t>
      </w:r>
      <w:bookmarkEnd w:id="158"/>
      <w:bookmarkEnd w:id="160"/>
      <w:r w:rsidRPr="00C95058">
        <w:rPr>
          <w:b w:val="0"/>
          <w:bCs w:val="0"/>
          <w:smallCaps w:val="0"/>
          <w:lang w:val="cs-CZ"/>
        </w:rPr>
        <w:t xml:space="preserve"> </w:t>
      </w:r>
    </w:p>
    <w:p w14:paraId="371F2FB6" w14:textId="6B046794" w:rsidR="006978CC" w:rsidRPr="00C95058" w:rsidRDefault="0021161A" w:rsidP="00487FF3">
      <w:pPr>
        <w:pStyle w:val="Normal2"/>
        <w:widowControl w:val="0"/>
        <w:numPr>
          <w:ilvl w:val="0"/>
          <w:numId w:val="26"/>
        </w:numPr>
        <w:tabs>
          <w:tab w:val="clear" w:pos="2138"/>
        </w:tabs>
        <w:ind w:left="1134" w:hanging="425"/>
        <w:rPr>
          <w:lang w:val="cs-CZ"/>
        </w:rPr>
      </w:pPr>
      <w:r w:rsidRPr="00C95058">
        <w:rPr>
          <w:lang w:val="cs-CZ"/>
        </w:rPr>
        <w:t xml:space="preserve">veškerým stavebním prvkům Díla (včetně Prací) </w:t>
      </w:r>
      <w:r w:rsidR="00F45D7B" w:rsidRPr="00C95058">
        <w:rPr>
          <w:lang w:val="cs-CZ"/>
        </w:rPr>
        <w:t xml:space="preserve">a technologickým zařízením </w:t>
      </w:r>
      <w:r w:rsidRPr="00C95058">
        <w:rPr>
          <w:lang w:val="cs-CZ"/>
        </w:rPr>
        <w:t xml:space="preserve">v délce </w:t>
      </w:r>
      <w:r w:rsidRPr="00C95058">
        <w:rPr>
          <w:iCs/>
          <w:lang w:val="cs-CZ"/>
        </w:rPr>
        <w:t>šedesát (60)</w:t>
      </w:r>
      <w:r w:rsidRPr="00C95058">
        <w:rPr>
          <w:lang w:val="cs-CZ"/>
        </w:rPr>
        <w:t xml:space="preserve"> měsíců;</w:t>
      </w:r>
    </w:p>
    <w:p w14:paraId="4A2C2295" w14:textId="77777777" w:rsidR="006978CC" w:rsidRPr="00C95058" w:rsidRDefault="0021161A" w:rsidP="00487FF3">
      <w:pPr>
        <w:pStyle w:val="Normal2"/>
        <w:widowControl w:val="0"/>
        <w:numPr>
          <w:ilvl w:val="0"/>
          <w:numId w:val="26"/>
        </w:numPr>
        <w:tabs>
          <w:tab w:val="clear" w:pos="2138"/>
        </w:tabs>
        <w:ind w:left="1134" w:hanging="425"/>
        <w:rPr>
          <w:lang w:val="cs-CZ"/>
        </w:rPr>
      </w:pPr>
      <w:r w:rsidRPr="00C95058">
        <w:rPr>
          <w:lang w:val="cs-CZ"/>
        </w:rPr>
        <w:t>k spotřebnímu vybavení Stavby alespoň dvacet čtyři (24) měsíců.</w:t>
      </w:r>
    </w:p>
    <w:p w14:paraId="1A378FB0" w14:textId="553E128D" w:rsidR="006978CC" w:rsidRPr="00C95058" w:rsidRDefault="0021161A">
      <w:pPr>
        <w:pStyle w:val="Nadpis2"/>
        <w:keepNext w:val="0"/>
        <w:tabs>
          <w:tab w:val="clear" w:pos="851"/>
        </w:tabs>
        <w:spacing w:before="120"/>
        <w:ind w:left="709"/>
        <w:rPr>
          <w:b w:val="0"/>
          <w:smallCaps w:val="0"/>
          <w:lang w:val="cs-CZ"/>
        </w:rPr>
      </w:pPr>
      <w:r w:rsidRPr="00C95058">
        <w:rPr>
          <w:b w:val="0"/>
          <w:smallCaps w:val="0"/>
          <w:lang w:val="cs-CZ"/>
        </w:rPr>
        <w:t xml:space="preserve">Délka Záruční doby se počítá od vystavení </w:t>
      </w:r>
      <w:r w:rsidR="00FE08FC" w:rsidRPr="00C95058">
        <w:rPr>
          <w:b w:val="0"/>
          <w:smallCaps w:val="0"/>
          <w:lang w:val="cs-CZ"/>
        </w:rPr>
        <w:t xml:space="preserve">Protokolu o předání a převzetí díla </w:t>
      </w:r>
      <w:proofErr w:type="spellStart"/>
      <w:r w:rsidR="00FE08FC" w:rsidRPr="00C95058">
        <w:rPr>
          <w:b w:val="0"/>
          <w:smallCaps w:val="0"/>
          <w:lang w:val="cs-CZ"/>
        </w:rPr>
        <w:t>Díla</w:t>
      </w:r>
      <w:proofErr w:type="spellEnd"/>
      <w:r w:rsidR="00FE08FC" w:rsidRPr="00C95058" w:rsidDel="00FE08FC">
        <w:rPr>
          <w:b w:val="0"/>
          <w:smallCaps w:val="0"/>
          <w:lang w:val="cs-CZ"/>
        </w:rPr>
        <w:t xml:space="preserve"> </w:t>
      </w:r>
      <w:r w:rsidRPr="00C95058">
        <w:rPr>
          <w:b w:val="0"/>
          <w:smallCaps w:val="0"/>
          <w:lang w:val="cs-CZ"/>
        </w:rPr>
        <w:t>s tím, že v případě vad uvedených v </w:t>
      </w:r>
      <w:r w:rsidR="007A4F0F" w:rsidRPr="00C95058">
        <w:rPr>
          <w:b w:val="0"/>
          <w:smallCaps w:val="0"/>
          <w:lang w:val="cs-CZ"/>
        </w:rPr>
        <w:t xml:space="preserve">Protokolu o předání a převzetí díla </w:t>
      </w:r>
      <w:proofErr w:type="spellStart"/>
      <w:r w:rsidR="007A4F0F" w:rsidRPr="00C95058">
        <w:rPr>
          <w:b w:val="0"/>
          <w:smallCaps w:val="0"/>
          <w:lang w:val="cs-CZ"/>
        </w:rPr>
        <w:t>Díla</w:t>
      </w:r>
      <w:proofErr w:type="spellEnd"/>
      <w:r w:rsidR="007A4F0F" w:rsidRPr="00C95058" w:rsidDel="007A4F0F">
        <w:rPr>
          <w:b w:val="0"/>
          <w:smallCaps w:val="0"/>
          <w:lang w:val="cs-CZ"/>
        </w:rPr>
        <w:t xml:space="preserve"> </w:t>
      </w:r>
      <w:r w:rsidRPr="00C95058">
        <w:rPr>
          <w:b w:val="0"/>
          <w:smallCaps w:val="0"/>
          <w:lang w:val="cs-CZ"/>
        </w:rPr>
        <w:t xml:space="preserve">se délka Záruční doby počítá od vydání </w:t>
      </w:r>
      <w:r w:rsidR="00F65A2F" w:rsidRPr="00C95058">
        <w:rPr>
          <w:b w:val="0"/>
          <w:smallCaps w:val="0"/>
          <w:lang w:val="cs-CZ"/>
        </w:rPr>
        <w:t>Protokolu o úplném dokončení Díla</w:t>
      </w:r>
      <w:r w:rsidRPr="00C95058">
        <w:rPr>
          <w:b w:val="0"/>
          <w:smallCaps w:val="0"/>
          <w:lang w:val="cs-CZ"/>
        </w:rPr>
        <w:t xml:space="preserve"> s potvrzením o odstranění vady vystaveným Objednatelem. </w:t>
      </w:r>
    </w:p>
    <w:p w14:paraId="60901972" w14:textId="39D357E5" w:rsidR="006978CC" w:rsidRPr="00C95058" w:rsidRDefault="0021161A">
      <w:pPr>
        <w:pStyle w:val="Nadpis2"/>
        <w:keepNext w:val="0"/>
        <w:tabs>
          <w:tab w:val="clear" w:pos="851"/>
        </w:tabs>
        <w:spacing w:before="120"/>
        <w:ind w:left="709"/>
        <w:rPr>
          <w:b w:val="0"/>
          <w:smallCaps w:val="0"/>
          <w:lang w:val="cs-CZ"/>
        </w:rPr>
      </w:pPr>
      <w:r w:rsidRPr="00C95058">
        <w:rPr>
          <w:b w:val="0"/>
          <w:smallCaps w:val="0"/>
          <w:lang w:val="cs-CZ"/>
        </w:rPr>
        <w:t xml:space="preserve">Objednatel </w:t>
      </w:r>
      <w:r w:rsidRPr="00C95058">
        <w:rPr>
          <w:b w:val="0"/>
          <w:iCs/>
          <w:smallCaps w:val="0"/>
          <w:lang w:val="cs-CZ"/>
        </w:rPr>
        <w:t xml:space="preserve">má </w:t>
      </w:r>
      <w:r w:rsidRPr="00C95058">
        <w:rPr>
          <w:b w:val="0"/>
          <w:smallCaps w:val="0"/>
          <w:lang w:val="cs-CZ"/>
        </w:rPr>
        <w:t>nárok na prodloužení Záruční doby pro Dílo o dobu, v níž Dílo po převzetí</w:t>
      </w:r>
      <w:r w:rsidR="000F3591" w:rsidRPr="00C95058">
        <w:rPr>
          <w:b w:val="0"/>
          <w:smallCaps w:val="0"/>
          <w:lang w:val="cs-CZ"/>
        </w:rPr>
        <w:t xml:space="preserve"> </w:t>
      </w:r>
      <w:r w:rsidR="0050676B" w:rsidRPr="00C95058">
        <w:rPr>
          <w:b w:val="0"/>
          <w:smallCaps w:val="0"/>
          <w:lang w:val="cs-CZ"/>
        </w:rPr>
        <w:t>nemohl</w:t>
      </w:r>
      <w:r w:rsidR="005D6D66" w:rsidRPr="00C95058">
        <w:rPr>
          <w:b w:val="0"/>
          <w:smallCaps w:val="0"/>
          <w:lang w:val="cs-CZ"/>
        </w:rPr>
        <w:t>o</w:t>
      </w:r>
      <w:r w:rsidR="0050676B" w:rsidRPr="00C95058">
        <w:rPr>
          <w:b w:val="0"/>
          <w:smallCaps w:val="0"/>
          <w:lang w:val="cs-CZ"/>
        </w:rPr>
        <w:t xml:space="preserve"> </w:t>
      </w:r>
      <w:r w:rsidRPr="00C95058">
        <w:rPr>
          <w:b w:val="0"/>
          <w:smallCaps w:val="0"/>
          <w:lang w:val="cs-CZ"/>
        </w:rPr>
        <w:t xml:space="preserve">být </w:t>
      </w:r>
      <w:r w:rsidR="005D6D66" w:rsidRPr="00C95058">
        <w:rPr>
          <w:b w:val="0"/>
          <w:smallCaps w:val="0"/>
          <w:lang w:val="cs-CZ"/>
        </w:rPr>
        <w:t xml:space="preserve">užíváno </w:t>
      </w:r>
      <w:r w:rsidRPr="00C95058">
        <w:rPr>
          <w:b w:val="0"/>
          <w:smallCaps w:val="0"/>
          <w:lang w:val="cs-CZ"/>
        </w:rPr>
        <w:t xml:space="preserve">k účelům, pro něž </w:t>
      </w:r>
      <w:r w:rsidR="004A52B5" w:rsidRPr="00C95058">
        <w:rPr>
          <w:b w:val="0"/>
          <w:smallCaps w:val="0"/>
          <w:lang w:val="cs-CZ"/>
        </w:rPr>
        <w:t xml:space="preserve">bylo </w:t>
      </w:r>
      <w:r w:rsidR="005D6D66" w:rsidRPr="00C95058">
        <w:rPr>
          <w:b w:val="0"/>
          <w:smallCaps w:val="0"/>
          <w:lang w:val="cs-CZ"/>
        </w:rPr>
        <w:t>zamýšleno</w:t>
      </w:r>
      <w:r w:rsidRPr="00C95058">
        <w:rPr>
          <w:b w:val="0"/>
          <w:smallCaps w:val="0"/>
          <w:lang w:val="cs-CZ"/>
        </w:rPr>
        <w:t xml:space="preserve">, z důvodu vady nebo poškození. </w:t>
      </w:r>
    </w:p>
    <w:p w14:paraId="132D0155" w14:textId="413FE77F" w:rsidR="006978CC" w:rsidRPr="00C95058" w:rsidRDefault="0021161A">
      <w:pPr>
        <w:pStyle w:val="Nadpis2"/>
        <w:keepNext w:val="0"/>
        <w:tabs>
          <w:tab w:val="clear" w:pos="851"/>
        </w:tabs>
        <w:spacing w:before="120"/>
        <w:ind w:left="709"/>
        <w:rPr>
          <w:b w:val="0"/>
          <w:smallCaps w:val="0"/>
          <w:lang w:val="cs-CZ"/>
        </w:rPr>
      </w:pPr>
      <w:r w:rsidRPr="00C95058">
        <w:rPr>
          <w:b w:val="0"/>
          <w:smallCaps w:val="0"/>
          <w:lang w:val="cs-CZ"/>
        </w:rPr>
        <w:t xml:space="preserve">Uvedené Záruční doby se nevztahují na vady vzniklé použitím věcí předaných Objednatelem, </w:t>
      </w:r>
      <w:r w:rsidR="004A52B5" w:rsidRPr="00C95058">
        <w:rPr>
          <w:b w:val="0"/>
          <w:smallCaps w:val="0"/>
          <w:lang w:val="cs-CZ"/>
        </w:rPr>
        <w:t>u </w:t>
      </w:r>
      <w:r w:rsidRPr="00C95058">
        <w:rPr>
          <w:b w:val="0"/>
          <w:smallCaps w:val="0"/>
          <w:lang w:val="cs-CZ"/>
        </w:rPr>
        <w:t xml:space="preserve">nichž Zhotovitel nemohl zjistit jejich nevhodnost ani při vynaložení odborné péče, na vady způsobené Objednatelem neodborným zacházením, nesprávnou nebo nevhodnou údržbou nebo nedodržováním předpisů výrobců pro provoz a údržbu zařízení, které Objednatel od Zhotovitele obdržel (např. návody, záruční podmínky) nebo o kterých pracovníky Objednatele prokazatelně poučil (např. zaškolení pracovníků Objednatele). Záruční doba se rovněž nevztahuje na vady způsobené úmyslně anebo hrubou nedbalostí jinými osobami než pracovníky Zhotovitele. </w:t>
      </w:r>
    </w:p>
    <w:p w14:paraId="2A54D58E" w14:textId="7AC6D684" w:rsidR="005A0714" w:rsidRDefault="00464990" w:rsidP="00464990">
      <w:pPr>
        <w:pStyle w:val="Nadpis2"/>
        <w:keepNext w:val="0"/>
        <w:tabs>
          <w:tab w:val="clear" w:pos="851"/>
        </w:tabs>
        <w:spacing w:before="120"/>
        <w:ind w:left="709"/>
        <w:rPr>
          <w:b w:val="0"/>
          <w:smallCaps w:val="0"/>
          <w:lang w:val="cs-CZ"/>
        </w:rPr>
      </w:pPr>
      <w:r w:rsidRPr="00C95058">
        <w:rPr>
          <w:b w:val="0"/>
          <w:smallCaps w:val="0"/>
          <w:lang w:val="cs-CZ"/>
        </w:rPr>
        <w:t xml:space="preserve">V průběhu </w:t>
      </w:r>
      <w:r w:rsidR="00C46491" w:rsidRPr="00C95058">
        <w:rPr>
          <w:b w:val="0"/>
          <w:smallCaps w:val="0"/>
          <w:lang w:val="cs-CZ"/>
        </w:rPr>
        <w:t>Z</w:t>
      </w:r>
      <w:r w:rsidRPr="00C95058">
        <w:rPr>
          <w:b w:val="0"/>
          <w:smallCaps w:val="0"/>
          <w:lang w:val="cs-CZ"/>
        </w:rPr>
        <w:t xml:space="preserve">áruční doby bude Zhotovitel provádět pravidelné </w:t>
      </w:r>
      <w:r w:rsidR="0047585A" w:rsidRPr="00C95058">
        <w:rPr>
          <w:b w:val="0"/>
          <w:smallCaps w:val="0"/>
          <w:lang w:val="cs-CZ"/>
        </w:rPr>
        <w:t>servisní</w:t>
      </w:r>
      <w:r w:rsidRPr="00C95058">
        <w:rPr>
          <w:b w:val="0"/>
          <w:smallCaps w:val="0"/>
          <w:lang w:val="cs-CZ"/>
        </w:rPr>
        <w:t xml:space="preserve"> prohlídky </w:t>
      </w:r>
      <w:r w:rsidR="00C46491" w:rsidRPr="00C95058">
        <w:rPr>
          <w:b w:val="0"/>
          <w:smallCaps w:val="0"/>
          <w:lang w:val="cs-CZ"/>
        </w:rPr>
        <w:t xml:space="preserve">stavebních prvků, výrobků a technologických zařízení </w:t>
      </w:r>
      <w:r w:rsidRPr="00C95058">
        <w:rPr>
          <w:b w:val="0"/>
          <w:smallCaps w:val="0"/>
          <w:lang w:val="cs-CZ"/>
        </w:rPr>
        <w:t xml:space="preserve">v souladu s podmínkami stanovenými </w:t>
      </w:r>
      <w:r w:rsidR="00C46491" w:rsidRPr="00C95058">
        <w:rPr>
          <w:b w:val="0"/>
          <w:smallCaps w:val="0"/>
          <w:lang w:val="cs-CZ"/>
        </w:rPr>
        <w:t xml:space="preserve">jejich </w:t>
      </w:r>
      <w:r w:rsidRPr="00C95058">
        <w:rPr>
          <w:b w:val="0"/>
          <w:smallCaps w:val="0"/>
          <w:lang w:val="cs-CZ"/>
        </w:rPr>
        <w:t>výrobci</w:t>
      </w:r>
      <w:r w:rsidR="00467273" w:rsidRPr="00C95058">
        <w:rPr>
          <w:b w:val="0"/>
          <w:smallCaps w:val="0"/>
          <w:lang w:val="cs-CZ"/>
        </w:rPr>
        <w:t xml:space="preserve"> a rovněž souladu s knihou revizí, testů, kontrol a servisů jednotlivých zařízení dle článku </w:t>
      </w:r>
      <w:r w:rsidR="004A52B5" w:rsidRPr="00C95058">
        <w:rPr>
          <w:b w:val="0"/>
          <w:smallCaps w:val="0"/>
          <w:lang w:val="cs-CZ"/>
        </w:rPr>
        <w:lastRenderedPageBreak/>
        <w:fldChar w:fldCharType="begin"/>
      </w:r>
      <w:r w:rsidR="004A52B5" w:rsidRPr="00C95058">
        <w:rPr>
          <w:b w:val="0"/>
          <w:smallCaps w:val="0"/>
          <w:lang w:val="cs-CZ"/>
        </w:rPr>
        <w:instrText xml:space="preserve"> REF _Ref76208642 \r \h </w:instrText>
      </w:r>
      <w:r w:rsidR="00C95058">
        <w:rPr>
          <w:b w:val="0"/>
          <w:smallCaps w:val="0"/>
          <w:lang w:val="cs-CZ"/>
        </w:rPr>
        <w:instrText xml:space="preserve"> \* MERGEFORMAT </w:instrText>
      </w:r>
      <w:r w:rsidR="004A52B5" w:rsidRPr="00C95058">
        <w:rPr>
          <w:b w:val="0"/>
          <w:smallCaps w:val="0"/>
          <w:lang w:val="cs-CZ"/>
        </w:rPr>
      </w:r>
      <w:r w:rsidR="004A52B5" w:rsidRPr="00C95058">
        <w:rPr>
          <w:b w:val="0"/>
          <w:smallCaps w:val="0"/>
          <w:lang w:val="cs-CZ"/>
        </w:rPr>
        <w:fldChar w:fldCharType="separate"/>
      </w:r>
      <w:r w:rsidR="00F20402">
        <w:rPr>
          <w:b w:val="0"/>
          <w:smallCaps w:val="0"/>
          <w:lang w:val="cs-CZ"/>
        </w:rPr>
        <w:t>7.9</w:t>
      </w:r>
      <w:r w:rsidR="004A52B5" w:rsidRPr="00C95058">
        <w:rPr>
          <w:b w:val="0"/>
          <w:smallCaps w:val="0"/>
          <w:lang w:val="cs-CZ"/>
        </w:rPr>
        <w:fldChar w:fldCharType="end"/>
      </w:r>
      <w:r w:rsidR="004A52B5" w:rsidRPr="00C95058">
        <w:rPr>
          <w:b w:val="0"/>
          <w:smallCaps w:val="0"/>
          <w:lang w:val="cs-CZ"/>
        </w:rPr>
        <w:t> </w:t>
      </w:r>
      <w:r w:rsidR="00467273" w:rsidRPr="00C95058">
        <w:rPr>
          <w:b w:val="0"/>
          <w:smallCaps w:val="0"/>
          <w:lang w:val="cs-CZ"/>
        </w:rPr>
        <w:t xml:space="preserve">písm. </w:t>
      </w:r>
      <w:r w:rsidR="00467273" w:rsidRPr="00C95058">
        <w:rPr>
          <w:b w:val="0"/>
          <w:smallCaps w:val="0"/>
          <w:lang w:val="cs-CZ"/>
        </w:rPr>
        <w:fldChar w:fldCharType="begin"/>
      </w:r>
      <w:r w:rsidR="00467273" w:rsidRPr="00C95058">
        <w:rPr>
          <w:b w:val="0"/>
          <w:smallCaps w:val="0"/>
          <w:lang w:val="cs-CZ"/>
        </w:rPr>
        <w:instrText xml:space="preserve"> REF _Ref76208646 \r \h </w:instrText>
      </w:r>
      <w:r w:rsidR="00C95058">
        <w:rPr>
          <w:b w:val="0"/>
          <w:smallCaps w:val="0"/>
          <w:lang w:val="cs-CZ"/>
        </w:rPr>
        <w:instrText xml:space="preserve"> \* MERGEFORMAT </w:instrText>
      </w:r>
      <w:r w:rsidR="00467273" w:rsidRPr="00C95058">
        <w:rPr>
          <w:b w:val="0"/>
          <w:smallCaps w:val="0"/>
          <w:lang w:val="cs-CZ"/>
        </w:rPr>
      </w:r>
      <w:r w:rsidR="00467273" w:rsidRPr="00C95058">
        <w:rPr>
          <w:b w:val="0"/>
          <w:smallCaps w:val="0"/>
          <w:lang w:val="cs-CZ"/>
        </w:rPr>
        <w:fldChar w:fldCharType="separate"/>
      </w:r>
      <w:r w:rsidR="00F20402">
        <w:rPr>
          <w:b w:val="0"/>
          <w:smallCaps w:val="0"/>
          <w:lang w:val="cs-CZ"/>
        </w:rPr>
        <w:t>(e)</w:t>
      </w:r>
      <w:r w:rsidR="00467273" w:rsidRPr="00C95058">
        <w:rPr>
          <w:b w:val="0"/>
          <w:smallCaps w:val="0"/>
          <w:lang w:val="cs-CZ"/>
        </w:rPr>
        <w:fldChar w:fldCharType="end"/>
      </w:r>
      <w:r w:rsidR="00467273" w:rsidRPr="00C95058">
        <w:rPr>
          <w:b w:val="0"/>
          <w:smallCaps w:val="0"/>
          <w:lang w:val="cs-CZ"/>
        </w:rPr>
        <w:t xml:space="preserve"> této Smlouvy včetně příslušného </w:t>
      </w:r>
      <w:proofErr w:type="spellStart"/>
      <w:r w:rsidR="00467273" w:rsidRPr="00C95058">
        <w:rPr>
          <w:b w:val="0"/>
          <w:smallCaps w:val="0"/>
          <w:lang w:val="cs-CZ"/>
        </w:rPr>
        <w:t>harmogramu</w:t>
      </w:r>
      <w:proofErr w:type="spellEnd"/>
      <w:r w:rsidR="00467273" w:rsidRPr="00C95058">
        <w:rPr>
          <w:b w:val="0"/>
          <w:smallCaps w:val="0"/>
          <w:lang w:val="cs-CZ"/>
        </w:rPr>
        <w:t xml:space="preserve"> těchto činností</w:t>
      </w:r>
      <w:r w:rsidR="0047585A" w:rsidRPr="00C95058">
        <w:rPr>
          <w:b w:val="0"/>
          <w:smallCaps w:val="0"/>
          <w:lang w:val="cs-CZ"/>
        </w:rPr>
        <w:t>.</w:t>
      </w:r>
      <w:r w:rsidR="00FB11BF">
        <w:rPr>
          <w:b w:val="0"/>
          <w:smallCaps w:val="0"/>
          <w:lang w:val="cs-CZ"/>
        </w:rPr>
        <w:t xml:space="preserve"> </w:t>
      </w:r>
      <w:r w:rsidR="00E44892">
        <w:rPr>
          <w:b w:val="0"/>
          <w:smallCaps w:val="0"/>
          <w:lang w:val="cs-CZ"/>
        </w:rPr>
        <w:t>Pro odstranění pochybností platí, že Z</w:t>
      </w:r>
      <w:r w:rsidR="00FB11BF">
        <w:rPr>
          <w:b w:val="0"/>
          <w:smallCaps w:val="0"/>
          <w:lang w:val="cs-CZ"/>
        </w:rPr>
        <w:t>hotovitel je povinen při těchto</w:t>
      </w:r>
      <w:r w:rsidR="005B2F84">
        <w:rPr>
          <w:b w:val="0"/>
          <w:smallCaps w:val="0"/>
          <w:lang w:val="cs-CZ"/>
        </w:rPr>
        <w:t xml:space="preserve"> servisních prohlídkách</w:t>
      </w:r>
      <w:r w:rsidR="00E44892">
        <w:rPr>
          <w:b w:val="0"/>
          <w:smallCaps w:val="0"/>
          <w:lang w:val="cs-CZ"/>
        </w:rPr>
        <w:t xml:space="preserve"> </w:t>
      </w:r>
      <w:r w:rsidR="00CB7E6C">
        <w:rPr>
          <w:b w:val="0"/>
          <w:smallCaps w:val="0"/>
          <w:lang w:val="cs-CZ"/>
        </w:rPr>
        <w:t>prov</w:t>
      </w:r>
      <w:r w:rsidR="00E44892">
        <w:rPr>
          <w:b w:val="0"/>
          <w:smallCaps w:val="0"/>
          <w:lang w:val="cs-CZ"/>
        </w:rPr>
        <w:t>ést</w:t>
      </w:r>
      <w:r w:rsidR="0020629B">
        <w:rPr>
          <w:b w:val="0"/>
          <w:smallCaps w:val="0"/>
          <w:lang w:val="cs-CZ"/>
        </w:rPr>
        <w:t xml:space="preserve"> také</w:t>
      </w:r>
      <w:r w:rsidR="00CB7E6C">
        <w:rPr>
          <w:b w:val="0"/>
          <w:smallCaps w:val="0"/>
          <w:lang w:val="cs-CZ"/>
        </w:rPr>
        <w:t xml:space="preserve"> </w:t>
      </w:r>
      <w:r w:rsidR="00CB7E6C" w:rsidRPr="00CB7E6C">
        <w:rPr>
          <w:b w:val="0"/>
          <w:smallCaps w:val="0"/>
          <w:lang w:val="cs-CZ"/>
        </w:rPr>
        <w:t>výměn</w:t>
      </w:r>
      <w:r w:rsidR="00CB7E6C">
        <w:rPr>
          <w:b w:val="0"/>
          <w:smallCaps w:val="0"/>
          <w:lang w:val="cs-CZ"/>
        </w:rPr>
        <w:t>u</w:t>
      </w:r>
      <w:r w:rsidR="00F62656">
        <w:rPr>
          <w:b w:val="0"/>
          <w:smallCaps w:val="0"/>
          <w:lang w:val="cs-CZ"/>
        </w:rPr>
        <w:t xml:space="preserve"> </w:t>
      </w:r>
      <w:r w:rsidR="00C458B0">
        <w:rPr>
          <w:b w:val="0"/>
          <w:smallCaps w:val="0"/>
          <w:lang w:val="cs-CZ"/>
        </w:rPr>
        <w:t>potřebných</w:t>
      </w:r>
      <w:r w:rsidR="00CB7E6C" w:rsidRPr="00CB7E6C">
        <w:rPr>
          <w:b w:val="0"/>
          <w:smallCaps w:val="0"/>
          <w:lang w:val="cs-CZ"/>
        </w:rPr>
        <w:t xml:space="preserve"> dílů dle doporučení jednotlivých výrob</w:t>
      </w:r>
      <w:r w:rsidR="00F62656">
        <w:rPr>
          <w:b w:val="0"/>
          <w:smallCaps w:val="0"/>
          <w:lang w:val="cs-CZ"/>
        </w:rPr>
        <w:t>c</w:t>
      </w:r>
      <w:r w:rsidR="00CB7E6C" w:rsidRPr="00CB7E6C">
        <w:rPr>
          <w:b w:val="0"/>
          <w:smallCaps w:val="0"/>
          <w:lang w:val="cs-CZ"/>
        </w:rPr>
        <w:t>ů</w:t>
      </w:r>
      <w:r w:rsidR="00F62656">
        <w:rPr>
          <w:b w:val="0"/>
          <w:smallCaps w:val="0"/>
          <w:lang w:val="cs-CZ"/>
        </w:rPr>
        <w:t xml:space="preserve">. </w:t>
      </w:r>
      <w:r w:rsidR="005B0BA5" w:rsidRPr="00C95058">
        <w:rPr>
          <w:b w:val="0"/>
          <w:smallCaps w:val="0"/>
          <w:lang w:val="cs-CZ"/>
        </w:rPr>
        <w:t>Náklady na plnění povinnosti Zhotovitele</w:t>
      </w:r>
      <w:r w:rsidR="0033507E">
        <w:rPr>
          <w:b w:val="0"/>
          <w:smallCaps w:val="0"/>
          <w:lang w:val="cs-CZ"/>
        </w:rPr>
        <w:t xml:space="preserve"> dle tohoto článku, a to</w:t>
      </w:r>
      <w:r w:rsidR="005B0BA5" w:rsidRPr="00C95058">
        <w:rPr>
          <w:b w:val="0"/>
          <w:smallCaps w:val="0"/>
          <w:lang w:val="cs-CZ"/>
        </w:rPr>
        <w:t xml:space="preserve"> </w:t>
      </w:r>
      <w:r w:rsidR="007A47FB">
        <w:rPr>
          <w:b w:val="0"/>
          <w:smallCaps w:val="0"/>
          <w:lang w:val="cs-CZ"/>
        </w:rPr>
        <w:t>včetně nákladů na náhradní díly</w:t>
      </w:r>
      <w:r w:rsidR="006B4993">
        <w:rPr>
          <w:b w:val="0"/>
          <w:smallCaps w:val="0"/>
          <w:lang w:val="cs-CZ"/>
        </w:rPr>
        <w:t xml:space="preserve"> a spo</w:t>
      </w:r>
      <w:r w:rsidR="00FB11BF">
        <w:rPr>
          <w:b w:val="0"/>
          <w:smallCaps w:val="0"/>
          <w:lang w:val="cs-CZ"/>
        </w:rPr>
        <w:t>t</w:t>
      </w:r>
      <w:r w:rsidR="006B4993">
        <w:rPr>
          <w:b w:val="0"/>
          <w:smallCaps w:val="0"/>
          <w:lang w:val="cs-CZ"/>
        </w:rPr>
        <w:t>řební materiál</w:t>
      </w:r>
      <w:r w:rsidR="007A47FB">
        <w:rPr>
          <w:b w:val="0"/>
          <w:smallCaps w:val="0"/>
          <w:lang w:val="cs-CZ"/>
        </w:rPr>
        <w:t xml:space="preserve"> </w:t>
      </w:r>
      <w:r w:rsidR="005B0BA5" w:rsidRPr="00C95058">
        <w:rPr>
          <w:b w:val="0"/>
          <w:smallCaps w:val="0"/>
          <w:lang w:val="cs-CZ"/>
        </w:rPr>
        <w:t>jsou</w:t>
      </w:r>
      <w:r w:rsidR="00C46491" w:rsidRPr="00C95058">
        <w:rPr>
          <w:b w:val="0"/>
          <w:smallCaps w:val="0"/>
          <w:lang w:val="cs-CZ"/>
        </w:rPr>
        <w:t xml:space="preserve"> obsaženy v Ceně díla</w:t>
      </w:r>
      <w:r w:rsidR="005B0BA5" w:rsidRPr="00C95058">
        <w:rPr>
          <w:b w:val="0"/>
          <w:smallCaps w:val="0"/>
          <w:lang w:val="cs-CZ"/>
        </w:rPr>
        <w:t xml:space="preserve"> a Zhotoviteli v souvislosti s plněním </w:t>
      </w:r>
      <w:r w:rsidR="002E557D" w:rsidRPr="00C95058">
        <w:rPr>
          <w:b w:val="0"/>
          <w:smallCaps w:val="0"/>
          <w:lang w:val="cs-CZ"/>
        </w:rPr>
        <w:t xml:space="preserve">povinností </w:t>
      </w:r>
      <w:r w:rsidR="005B0BA5" w:rsidRPr="00C95058">
        <w:rPr>
          <w:b w:val="0"/>
          <w:smallCaps w:val="0"/>
          <w:lang w:val="cs-CZ"/>
        </w:rPr>
        <w:t>dle tohoto článku Smlouvy nevzniká žádný nárok na úhradu odměny či nákladů</w:t>
      </w:r>
      <w:r w:rsidR="00C46491" w:rsidRPr="00C95058">
        <w:rPr>
          <w:b w:val="0"/>
          <w:smallCaps w:val="0"/>
          <w:lang w:val="cs-CZ"/>
        </w:rPr>
        <w:t xml:space="preserve">. Zjištěné vady je Zhotovitel povinen neprodleně nahlásit Objednateli a současně je povinen </w:t>
      </w:r>
      <w:proofErr w:type="spellStart"/>
      <w:r w:rsidR="00C46491" w:rsidRPr="00C95058">
        <w:rPr>
          <w:b w:val="0"/>
          <w:smallCaps w:val="0"/>
          <w:lang w:val="cs-CZ"/>
        </w:rPr>
        <w:t>upatnit</w:t>
      </w:r>
      <w:proofErr w:type="spellEnd"/>
      <w:r w:rsidR="00C46491" w:rsidRPr="00C95058">
        <w:rPr>
          <w:b w:val="0"/>
          <w:smallCaps w:val="0"/>
          <w:lang w:val="cs-CZ"/>
        </w:rPr>
        <w:t xml:space="preserve"> práva z vad vůči výše uvedený</w:t>
      </w:r>
      <w:r w:rsidR="00610674" w:rsidRPr="00C95058">
        <w:rPr>
          <w:b w:val="0"/>
          <w:smallCaps w:val="0"/>
          <w:lang w:val="cs-CZ"/>
        </w:rPr>
        <w:t>m</w:t>
      </w:r>
      <w:r w:rsidR="00C46491" w:rsidRPr="00C95058">
        <w:rPr>
          <w:b w:val="0"/>
          <w:smallCaps w:val="0"/>
          <w:lang w:val="cs-CZ"/>
        </w:rPr>
        <w:t xml:space="preserve"> výrobcům.</w:t>
      </w:r>
    </w:p>
    <w:p w14:paraId="4098E854" w14:textId="77777777" w:rsidR="006978CC" w:rsidRPr="00C95058" w:rsidRDefault="0021161A">
      <w:pPr>
        <w:pStyle w:val="Nadpis2"/>
        <w:keepNext w:val="0"/>
        <w:tabs>
          <w:tab w:val="clear" w:pos="851"/>
        </w:tabs>
        <w:spacing w:before="120"/>
        <w:ind w:left="709"/>
        <w:rPr>
          <w:b w:val="0"/>
          <w:smallCaps w:val="0"/>
          <w:lang w:val="cs-CZ"/>
        </w:rPr>
      </w:pPr>
      <w:bookmarkStart w:id="161" w:name="_Ref423608067"/>
      <w:r w:rsidRPr="00C95058">
        <w:rPr>
          <w:smallCaps w:val="0"/>
          <w:lang w:val="cs-CZ"/>
        </w:rPr>
        <w:t>Uplatnění vady</w:t>
      </w:r>
    </w:p>
    <w:p w14:paraId="4515BF2C" w14:textId="2FC60871" w:rsidR="006978CC" w:rsidRPr="00C95058" w:rsidRDefault="0021161A">
      <w:pPr>
        <w:pStyle w:val="Nadpis2"/>
        <w:keepNext w:val="0"/>
        <w:numPr>
          <w:ilvl w:val="0"/>
          <w:numId w:val="0"/>
        </w:numPr>
        <w:spacing w:before="120"/>
        <w:ind w:left="709"/>
        <w:rPr>
          <w:b w:val="0"/>
          <w:smallCaps w:val="0"/>
          <w:lang w:val="cs-CZ"/>
        </w:rPr>
      </w:pPr>
      <w:r w:rsidRPr="00C95058">
        <w:rPr>
          <w:b w:val="0"/>
          <w:smallCaps w:val="0"/>
          <w:lang w:val="cs-CZ"/>
        </w:rPr>
        <w:t xml:space="preserve">Jakákoli vada Díla musí být Objednatelem uplatněna u Zhotovitele písemně. Jakékoli vady budou Zhotovitelem odstraněny na jeho vlastní náklady a odpovědnost. </w:t>
      </w:r>
    </w:p>
    <w:p w14:paraId="6E53E0F6" w14:textId="77777777"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Zhotovitel v rámci záruky za jakost Díla hradí veškeré náklady a provádí veškeré výkony nezbytné či potřebné pro opravu vadné části Díla, zejména pak práci, dopravní náklady, poskytnuté náhradní díly, vyměněná zařízení a další související náklady, včetně nákladů na likvidaci veškerého odpadu.</w:t>
      </w:r>
      <w:r w:rsidRPr="00C95058">
        <w:rPr>
          <w:sz w:val="24"/>
          <w:szCs w:val="24"/>
          <w:lang w:val="cs-CZ" w:eastAsia="cs-CZ"/>
        </w:rPr>
        <w:t xml:space="preserve"> </w:t>
      </w:r>
      <w:r w:rsidRPr="00C95058">
        <w:rPr>
          <w:b w:val="0"/>
          <w:bCs w:val="0"/>
          <w:smallCaps w:val="0"/>
          <w:lang w:val="cs-CZ"/>
        </w:rPr>
        <w:t>Zhotovitel je povinen při předání Díla s opravenými vadami vydat Objednateli dokumentaci související s touto opravou.</w:t>
      </w:r>
    </w:p>
    <w:p w14:paraId="22EA1F60" w14:textId="5B3EB22A" w:rsidR="006978CC" w:rsidRPr="00C95058" w:rsidRDefault="0021161A">
      <w:pPr>
        <w:pStyle w:val="Nadpis2"/>
        <w:keepNext w:val="0"/>
        <w:tabs>
          <w:tab w:val="clear" w:pos="851"/>
        </w:tabs>
        <w:spacing w:before="120"/>
        <w:ind w:left="709"/>
        <w:rPr>
          <w:b w:val="0"/>
          <w:smallCaps w:val="0"/>
          <w:lang w:val="cs-CZ"/>
        </w:rPr>
      </w:pPr>
      <w:r w:rsidRPr="00C95058">
        <w:rPr>
          <w:b w:val="0"/>
          <w:smallCaps w:val="0"/>
          <w:lang w:val="cs-CZ"/>
        </w:rPr>
        <w:t>Neodstraní-li Zhotovitel takové vady v nejkratším možném, technicky zajistitelném termínu, je Objednatel oprávněn odstranit vady sám či prostřednictvím třetí osoby, a to na náklady a</w:t>
      </w:r>
      <w:r w:rsidR="004A52B5" w:rsidRPr="00C95058">
        <w:rPr>
          <w:b w:val="0"/>
          <w:smallCaps w:val="0"/>
          <w:lang w:val="cs-CZ"/>
        </w:rPr>
        <w:t> </w:t>
      </w:r>
      <w:r w:rsidRPr="00C95058">
        <w:rPr>
          <w:b w:val="0"/>
          <w:smallCaps w:val="0"/>
          <w:lang w:val="cs-CZ"/>
        </w:rPr>
        <w:t xml:space="preserve">odpovědnost Zhotovitele. Zhotovitel uhradí Objednateli s tím související vzniklé náklady ve lhůtě deseti (10) dnů poté, kdy Objednatel </w:t>
      </w:r>
      <w:proofErr w:type="gramStart"/>
      <w:r w:rsidRPr="00C95058">
        <w:rPr>
          <w:b w:val="0"/>
          <w:smallCaps w:val="0"/>
          <w:lang w:val="cs-CZ"/>
        </w:rPr>
        <w:t>doručí</w:t>
      </w:r>
      <w:proofErr w:type="gramEnd"/>
      <w:r w:rsidRPr="00C95058">
        <w:rPr>
          <w:b w:val="0"/>
          <w:smallCaps w:val="0"/>
          <w:lang w:val="cs-CZ"/>
        </w:rPr>
        <w:t xml:space="preserve"> Zhotoviteli příslušnou fakturu. Ustanovení § 2605 odst. 2 Občanského zákoníku se neuplatní. Bude-li následně prokázáno (důkazní břemeno nese výlučně Zhotovitel), že reklamace byla neoprávněná, zaplatí Objednatel Zhotoviteli náklady vynaložené na odstranění neoprávněně uplatněné a Zhotovitelem opravené závady.</w:t>
      </w:r>
    </w:p>
    <w:p w14:paraId="0AC26FD5" w14:textId="77777777"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V případě neodstranitelné vady Díla se Zhotovitel zavazuje poskytnout přiměřenou slevu z celkové Ceny díla odpovídající rozsahu reklamovaných škod nebo v jiných případech na základě dohody Stran.</w:t>
      </w:r>
      <w:bookmarkEnd w:id="161"/>
    </w:p>
    <w:p w14:paraId="6048FC91" w14:textId="77777777" w:rsidR="006978CC" w:rsidRPr="00C95058" w:rsidRDefault="0021161A">
      <w:pPr>
        <w:pStyle w:val="Nadpis2"/>
        <w:keepNext w:val="0"/>
        <w:tabs>
          <w:tab w:val="clear" w:pos="851"/>
        </w:tabs>
        <w:spacing w:before="120"/>
        <w:ind w:left="709"/>
        <w:rPr>
          <w:b w:val="0"/>
          <w:bCs w:val="0"/>
          <w:smallCaps w:val="0"/>
          <w:lang w:val="cs-CZ"/>
        </w:rPr>
      </w:pPr>
      <w:bookmarkStart w:id="162" w:name="_Ref22837005"/>
      <w:bookmarkStart w:id="163" w:name="_Ref436300158"/>
      <w:r w:rsidRPr="00C95058">
        <w:rPr>
          <w:bCs w:val="0"/>
          <w:smallCaps w:val="0"/>
          <w:lang w:val="cs-CZ"/>
        </w:rPr>
        <w:t>Lhůty pro odstranění vad</w:t>
      </w:r>
      <w:bookmarkEnd w:id="162"/>
    </w:p>
    <w:p w14:paraId="6B0E3DBC" w14:textId="340DE1B0"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 xml:space="preserve">Zhotovitel </w:t>
      </w:r>
      <w:r w:rsidRPr="00C95058">
        <w:rPr>
          <w:b w:val="0"/>
          <w:smallCaps w:val="0"/>
          <w:lang w:val="cs-CZ"/>
        </w:rPr>
        <w:t xml:space="preserve">bezplatně </w:t>
      </w:r>
      <w:r w:rsidRPr="00C95058">
        <w:rPr>
          <w:b w:val="0"/>
          <w:bCs w:val="0"/>
          <w:smallCaps w:val="0"/>
          <w:lang w:val="cs-CZ"/>
        </w:rPr>
        <w:t xml:space="preserve">odstraní </w:t>
      </w:r>
      <w:r w:rsidRPr="00C95058">
        <w:rPr>
          <w:b w:val="0"/>
          <w:smallCaps w:val="0"/>
          <w:lang w:val="cs-CZ"/>
        </w:rPr>
        <w:t xml:space="preserve">řádně oznámené vady Díla (tj. vady oznámené v Záruční době, a/nebo uvedené v jakémkoliv </w:t>
      </w:r>
      <w:r w:rsidR="00263501" w:rsidRPr="00C95058">
        <w:rPr>
          <w:b w:val="0"/>
          <w:smallCaps w:val="0"/>
          <w:lang w:val="cs-CZ"/>
        </w:rPr>
        <w:t xml:space="preserve">Protokolu o předání a převzetí </w:t>
      </w:r>
      <w:r w:rsidRPr="00C95058">
        <w:rPr>
          <w:b w:val="0"/>
          <w:smallCaps w:val="0"/>
          <w:lang w:val="cs-CZ"/>
        </w:rPr>
        <w:t>(části) Díla) v těchto lhůtách</w:t>
      </w:r>
      <w:r w:rsidRPr="00C95058">
        <w:rPr>
          <w:b w:val="0"/>
          <w:bCs w:val="0"/>
          <w:smallCaps w:val="0"/>
          <w:lang w:val="cs-CZ"/>
        </w:rPr>
        <w:t>:</w:t>
      </w:r>
      <w:bookmarkEnd w:id="163"/>
    </w:p>
    <w:p w14:paraId="1C634731" w14:textId="77777777" w:rsidR="006978CC" w:rsidRPr="00C95058" w:rsidRDefault="0021161A" w:rsidP="00487FF3">
      <w:pPr>
        <w:pStyle w:val="Nadpis2"/>
        <w:keepNext w:val="0"/>
        <w:numPr>
          <w:ilvl w:val="2"/>
          <w:numId w:val="36"/>
        </w:numPr>
        <w:spacing w:before="120"/>
        <w:rPr>
          <w:b w:val="0"/>
          <w:bCs w:val="0"/>
          <w:smallCaps w:val="0"/>
          <w:lang w:val="cs-CZ"/>
        </w:rPr>
      </w:pPr>
      <w:bookmarkStart w:id="164" w:name="_Ref22837047"/>
      <w:r w:rsidRPr="00C95058">
        <w:rPr>
          <w:b w:val="0"/>
          <w:smallCaps w:val="0"/>
          <w:lang w:val="cs-CZ"/>
        </w:rPr>
        <w:t>u vad bránících provozu a užívání Díla je Zhotovitel povinen zahájit opravu do dvanácti (12) hodin od oznámení a odstranit vady v co nejkratším čase, nejpozději však do dvaceti čtyř (24) hodin od oznámení,</w:t>
      </w:r>
      <w:r w:rsidRPr="00C95058">
        <w:rPr>
          <w:b w:val="0"/>
          <w:bCs w:val="0"/>
          <w:smallCaps w:val="0"/>
          <w:lang w:val="cs-CZ"/>
        </w:rPr>
        <w:t xml:space="preserve"> nebo v termínu po dohodě s Objednatelem</w:t>
      </w:r>
      <w:r w:rsidRPr="00C95058">
        <w:rPr>
          <w:b w:val="0"/>
          <w:smallCaps w:val="0"/>
          <w:lang w:val="cs-CZ"/>
        </w:rPr>
        <w:t>;</w:t>
      </w:r>
      <w:bookmarkEnd w:id="164"/>
    </w:p>
    <w:p w14:paraId="27AED9E0" w14:textId="27F10C53" w:rsidR="006978CC" w:rsidRPr="00C95058" w:rsidRDefault="0021161A">
      <w:pPr>
        <w:pStyle w:val="Nadpis2"/>
        <w:keepNext w:val="0"/>
        <w:numPr>
          <w:ilvl w:val="2"/>
          <w:numId w:val="10"/>
        </w:numPr>
        <w:spacing w:before="120"/>
        <w:rPr>
          <w:b w:val="0"/>
          <w:bCs w:val="0"/>
          <w:smallCaps w:val="0"/>
          <w:lang w:val="cs-CZ"/>
        </w:rPr>
      </w:pPr>
      <w:bookmarkStart w:id="165" w:name="_Ref22837013"/>
      <w:r w:rsidRPr="00C95058">
        <w:rPr>
          <w:b w:val="0"/>
          <w:smallCaps w:val="0"/>
          <w:lang w:val="cs-CZ"/>
        </w:rPr>
        <w:t xml:space="preserve">u vad nebránících provozu a užívání Díla je Zhotovitel povinen zahájit opravu do tří (3) </w:t>
      </w:r>
      <w:r w:rsidR="002D6AAE" w:rsidRPr="00C95058">
        <w:rPr>
          <w:b w:val="0"/>
          <w:smallCaps w:val="0"/>
          <w:lang w:val="cs-CZ"/>
        </w:rPr>
        <w:t xml:space="preserve">pracovních </w:t>
      </w:r>
      <w:r w:rsidRPr="00C95058">
        <w:rPr>
          <w:b w:val="0"/>
          <w:smallCaps w:val="0"/>
          <w:lang w:val="cs-CZ"/>
        </w:rPr>
        <w:t>dnů od oznámení, pokud se Strany v konkrétním případě nedohodnou jinak s tím, že datum odstranění vady bude dohodnuto Stranami, nebo pokud se Strany nedohodnou, bude stanoveno Objednatelem podle jeho uvážení s přihlédnutím k proveditelnosti a jeho potřebám</w:t>
      </w:r>
      <w:r w:rsidRPr="00C95058">
        <w:rPr>
          <w:b w:val="0"/>
          <w:bCs w:val="0"/>
          <w:smallCaps w:val="0"/>
          <w:lang w:val="cs-CZ"/>
        </w:rPr>
        <w:t>.</w:t>
      </w:r>
      <w:bookmarkEnd w:id="165"/>
    </w:p>
    <w:p w14:paraId="79E92D41" w14:textId="329AECF5" w:rsidR="006978CC" w:rsidRPr="00C95058" w:rsidRDefault="0021161A">
      <w:pPr>
        <w:pStyle w:val="Nadpis2"/>
        <w:keepNext w:val="0"/>
        <w:tabs>
          <w:tab w:val="clear" w:pos="851"/>
        </w:tabs>
        <w:spacing w:before="120"/>
        <w:ind w:left="709"/>
        <w:rPr>
          <w:b w:val="0"/>
          <w:smallCaps w:val="0"/>
          <w:lang w:val="cs-CZ"/>
        </w:rPr>
      </w:pPr>
      <w:bookmarkStart w:id="166" w:name="_Ref92859701"/>
      <w:r w:rsidRPr="00C95058">
        <w:rPr>
          <w:b w:val="0"/>
          <w:smallCaps w:val="0"/>
          <w:lang w:val="cs-CZ"/>
        </w:rPr>
        <w:t>Pokud Zhotovitel neodstraní vady ve lhůtách podle této Smlouvy</w:t>
      </w:r>
      <w:r w:rsidR="0028785F" w:rsidRPr="00C95058">
        <w:rPr>
          <w:b w:val="0"/>
          <w:smallCaps w:val="0"/>
          <w:lang w:val="cs-CZ"/>
        </w:rPr>
        <w:t xml:space="preserve"> či</w:t>
      </w:r>
      <w:r w:rsidR="00042FA5" w:rsidRPr="00C95058">
        <w:rPr>
          <w:b w:val="0"/>
          <w:smallCaps w:val="0"/>
          <w:lang w:val="cs-CZ"/>
        </w:rPr>
        <w:t xml:space="preserve"> písemné</w:t>
      </w:r>
      <w:r w:rsidR="0028785F" w:rsidRPr="00C95058">
        <w:rPr>
          <w:b w:val="0"/>
          <w:smallCaps w:val="0"/>
          <w:lang w:val="cs-CZ"/>
        </w:rPr>
        <w:t xml:space="preserve"> dohody Stran</w:t>
      </w:r>
      <w:r w:rsidRPr="00C95058">
        <w:rPr>
          <w:b w:val="0"/>
          <w:smallCaps w:val="0"/>
          <w:lang w:val="cs-CZ"/>
        </w:rPr>
        <w:t>, je Objednatel oprávněn (dle vlastního uvážení):</w:t>
      </w:r>
      <w:bookmarkEnd w:id="166"/>
    </w:p>
    <w:p w14:paraId="22CC428F" w14:textId="6471B70B" w:rsidR="00BF242E" w:rsidRPr="00C95058" w:rsidRDefault="00753042" w:rsidP="00487FF3">
      <w:pPr>
        <w:pStyle w:val="Normal2"/>
        <w:numPr>
          <w:ilvl w:val="0"/>
          <w:numId w:val="30"/>
        </w:numPr>
        <w:ind w:left="1134" w:hanging="425"/>
        <w:rPr>
          <w:lang w:val="cs-CZ"/>
        </w:rPr>
      </w:pPr>
      <w:r w:rsidRPr="00C95058">
        <w:rPr>
          <w:lang w:val="cs-CZ"/>
        </w:rPr>
        <w:t>reklamovat konkrétní vady též přímo u výrobce či Poddodavatele Zhotovitele.</w:t>
      </w:r>
    </w:p>
    <w:p w14:paraId="017A1060" w14:textId="2B4C224A" w:rsidR="006978CC" w:rsidRPr="00C95058" w:rsidRDefault="0021161A" w:rsidP="00487FF3">
      <w:pPr>
        <w:pStyle w:val="Normal2"/>
        <w:numPr>
          <w:ilvl w:val="0"/>
          <w:numId w:val="30"/>
        </w:numPr>
        <w:ind w:left="1134" w:hanging="425"/>
        <w:rPr>
          <w:lang w:val="cs-CZ"/>
        </w:rPr>
      </w:pPr>
      <w:r w:rsidRPr="00C95058">
        <w:rPr>
          <w:lang w:val="cs-CZ"/>
        </w:rPr>
        <w:t>provést příslušné Práce sám nebo je nechat provést jinou osobou na náklady Zhotovitele. Zhotovitel je pak povinen uhradit Objednateli přiměřené náklady vzniklé při odstraňování vad nebo poškození zvýšené o 25 % těchto nákladů, které budou představovat smluvní pokutu za porušení této povinnosti, a to do dvaceti jedna (21) dnů od doručení žádosti Objednatele Zhotoviteli. V případě, kdy ze záručních podmínek příslušné části Díla vyplývá, že záruční opravy mohou být prováděny pouze autorizovanou osobou pod ztrátou práv ze záruky, je Objednatel oprávněn přizvat k odstranění vad pouze takovouto osobu;</w:t>
      </w:r>
    </w:p>
    <w:p w14:paraId="42D2ECCB" w14:textId="190645A2" w:rsidR="006978CC" w:rsidRPr="00C95058" w:rsidRDefault="0021161A" w:rsidP="00487FF3">
      <w:pPr>
        <w:pStyle w:val="Normal2"/>
        <w:numPr>
          <w:ilvl w:val="0"/>
          <w:numId w:val="30"/>
        </w:numPr>
        <w:ind w:left="1134" w:hanging="425"/>
        <w:rPr>
          <w:lang w:val="cs-CZ"/>
        </w:rPr>
      </w:pPr>
      <w:r w:rsidRPr="00C95058">
        <w:rPr>
          <w:lang w:val="cs-CZ"/>
        </w:rPr>
        <w:lastRenderedPageBreak/>
        <w:t>jestliže vada nebo poškození zbavuje Objednatele v podstatném rozsahu prospěchu (užitné hodnoty anebo uživatelnosti) z Díla nebo části Díla</w:t>
      </w:r>
      <w:r w:rsidRPr="00C95058">
        <w:rPr>
          <w:bCs/>
          <w:lang w:val="cs-CZ"/>
        </w:rPr>
        <w:t xml:space="preserve">, </w:t>
      </w:r>
      <w:r w:rsidRPr="00C95058">
        <w:rPr>
          <w:lang w:val="cs-CZ"/>
        </w:rPr>
        <w:t>odstoupit od Smlouvy.</w:t>
      </w:r>
    </w:p>
    <w:p w14:paraId="20AA20FC" w14:textId="0EE19852" w:rsidR="0015477F" w:rsidRPr="00C95058" w:rsidRDefault="009A2A61" w:rsidP="00E1224A">
      <w:pPr>
        <w:pStyle w:val="Normal2"/>
        <w:ind w:left="709"/>
        <w:rPr>
          <w:lang w:val="cs-CZ"/>
        </w:rPr>
      </w:pPr>
      <w:r w:rsidRPr="00C95058">
        <w:rPr>
          <w:lang w:val="cs-CZ"/>
        </w:rPr>
        <w:t xml:space="preserve">Strany se dohodly na tom, že uplatnění nároku Objednatele dle tohoto článku </w:t>
      </w:r>
      <w:r w:rsidRPr="00C95058">
        <w:rPr>
          <w:lang w:val="cs-CZ"/>
        </w:rPr>
        <w:fldChar w:fldCharType="begin"/>
      </w:r>
      <w:r w:rsidRPr="00C95058">
        <w:rPr>
          <w:lang w:val="cs-CZ"/>
        </w:rPr>
        <w:instrText xml:space="preserve"> REF _Ref92859701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17.12</w:t>
      </w:r>
      <w:r w:rsidRPr="00C95058">
        <w:rPr>
          <w:lang w:val="cs-CZ"/>
        </w:rPr>
        <w:fldChar w:fldCharType="end"/>
      </w:r>
      <w:r w:rsidRPr="00C95058">
        <w:rPr>
          <w:lang w:val="cs-CZ"/>
        </w:rPr>
        <w:t xml:space="preserve"> Smlouvy ne</w:t>
      </w:r>
      <w:r w:rsidR="00E03671" w:rsidRPr="00C95058">
        <w:rPr>
          <w:lang w:val="cs-CZ"/>
        </w:rPr>
        <w:t xml:space="preserve">zbavuje Zhotovitele odpovědnosti </w:t>
      </w:r>
      <w:r w:rsidR="000B6BDD" w:rsidRPr="00C95058">
        <w:rPr>
          <w:lang w:val="cs-CZ"/>
        </w:rPr>
        <w:t>z vad Díla</w:t>
      </w:r>
      <w:r w:rsidR="00EE333E" w:rsidRPr="00C95058">
        <w:rPr>
          <w:lang w:val="cs-CZ"/>
        </w:rPr>
        <w:t>, a to ani tehdy, pokud Objednatel u</w:t>
      </w:r>
      <w:r w:rsidR="00E73040" w:rsidRPr="00C95058">
        <w:rPr>
          <w:lang w:val="cs-CZ"/>
        </w:rPr>
        <w:t>platní vadu přímo vůči výrobci nebo Poddodavateli Zhotovitele</w:t>
      </w:r>
      <w:r w:rsidR="00F95142" w:rsidRPr="00C95058">
        <w:rPr>
          <w:lang w:val="cs-CZ"/>
        </w:rPr>
        <w:t>, respektive v případě že Objednatel provede příslušné Práce sám nebo je nechá provést jinou osobou na náklady Zhotovitele.</w:t>
      </w:r>
    </w:p>
    <w:p w14:paraId="30D3113F" w14:textId="77777777" w:rsidR="006978CC" w:rsidRPr="00C95058" w:rsidRDefault="0021161A" w:rsidP="004D021A">
      <w:pPr>
        <w:pStyle w:val="Nadpis2"/>
        <w:tabs>
          <w:tab w:val="clear" w:pos="851"/>
        </w:tabs>
        <w:spacing w:before="120"/>
        <w:ind w:left="709"/>
        <w:rPr>
          <w:b w:val="0"/>
          <w:bCs w:val="0"/>
          <w:smallCaps w:val="0"/>
          <w:lang w:val="cs-CZ"/>
        </w:rPr>
      </w:pPr>
      <w:bookmarkStart w:id="167" w:name="_Ref19630625"/>
      <w:r w:rsidRPr="00C95058">
        <w:rPr>
          <w:bCs w:val="0"/>
          <w:smallCaps w:val="0"/>
          <w:lang w:val="cs-CZ"/>
        </w:rPr>
        <w:t>Úpadek Zhotovitele</w:t>
      </w:r>
    </w:p>
    <w:p w14:paraId="2C49799A" w14:textId="21D72F9D" w:rsidR="006978CC" w:rsidRPr="00C95058" w:rsidRDefault="0021161A">
      <w:pPr>
        <w:pStyle w:val="Nadpis2"/>
        <w:keepNext w:val="0"/>
        <w:numPr>
          <w:ilvl w:val="0"/>
          <w:numId w:val="0"/>
        </w:numPr>
        <w:spacing w:before="120"/>
        <w:ind w:left="709"/>
        <w:rPr>
          <w:b w:val="0"/>
          <w:bCs w:val="0"/>
          <w:smallCaps w:val="0"/>
          <w:lang w:val="cs-CZ"/>
        </w:rPr>
      </w:pPr>
      <w:r w:rsidRPr="00C95058">
        <w:rPr>
          <w:b w:val="0"/>
          <w:bCs w:val="0"/>
          <w:smallCaps w:val="0"/>
          <w:lang w:val="cs-CZ"/>
        </w:rPr>
        <w:t>Pokud bude v průběhu insolvenčního řízení vedeného se Zhotovitelem zjištěn úpadek Zhotovitele, je Objednatel oprávněn místo uplatnění svých práv z vadného plnění dle tohoto čl</w:t>
      </w:r>
      <w:r w:rsidR="00436771" w:rsidRPr="00C95058">
        <w:rPr>
          <w:b w:val="0"/>
          <w:bCs w:val="0"/>
          <w:smallCaps w:val="0"/>
          <w:lang w:val="cs-CZ"/>
        </w:rPr>
        <w:t>ánku</w:t>
      </w:r>
      <w:r w:rsidRPr="00C95058">
        <w:rPr>
          <w:b w:val="0"/>
          <w:bCs w:val="0"/>
          <w:smallCaps w:val="0"/>
          <w:lang w:val="cs-CZ"/>
        </w:rPr>
        <w:t xml:space="preserve"> </w:t>
      </w:r>
      <w:r w:rsidRPr="00C95058">
        <w:rPr>
          <w:b w:val="0"/>
          <w:bCs w:val="0"/>
          <w:smallCaps w:val="0"/>
          <w:lang w:val="cs-CZ"/>
        </w:rPr>
        <w:fldChar w:fldCharType="begin"/>
      </w:r>
      <w:r w:rsidRPr="00C95058">
        <w:rPr>
          <w:b w:val="0"/>
          <w:bCs w:val="0"/>
          <w:smallCaps w:val="0"/>
          <w:lang w:val="cs-CZ"/>
        </w:rPr>
        <w:instrText xml:space="preserve"> REF _Ref461795664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17</w:t>
      </w:r>
      <w:r w:rsidRPr="00C95058">
        <w:rPr>
          <w:b w:val="0"/>
          <w:bCs w:val="0"/>
          <w:smallCaps w:val="0"/>
          <w:lang w:val="cs-CZ"/>
        </w:rPr>
        <w:fldChar w:fldCharType="end"/>
      </w:r>
      <w:r w:rsidRPr="00C95058">
        <w:rPr>
          <w:b w:val="0"/>
          <w:bCs w:val="0"/>
          <w:smallCaps w:val="0"/>
          <w:lang w:val="cs-CZ"/>
        </w:rPr>
        <w:t xml:space="preserve"> </w:t>
      </w:r>
      <w:r w:rsidR="00740155" w:rsidRPr="00C95058">
        <w:rPr>
          <w:b w:val="0"/>
          <w:bCs w:val="0"/>
          <w:smallCaps w:val="0"/>
          <w:lang w:val="cs-CZ"/>
        </w:rPr>
        <w:t xml:space="preserve">Smlouvy </w:t>
      </w:r>
      <w:r w:rsidRPr="00C95058">
        <w:rPr>
          <w:b w:val="0"/>
          <w:bCs w:val="0"/>
          <w:smallCaps w:val="0"/>
          <w:lang w:val="cs-CZ"/>
        </w:rPr>
        <w:t>požadovat po Zhotoviteli úhradu finanční kompenzace ve výši Bankovní záruky za provedení díla, jakožto kompenzaci za to, že Zhotovitel nebude moci splnit svoje povinnosti v podobě odstraňování vad Díla a nedodělků a svoje povinnosti ze záruky za jakost. Nárok Objednatele na úhradu finanční kompenzace vniká právní mocí rozhodnutí insolvenčního soudu o prohlášení úpadku Zhotovitele. Objednatel je oprávněn tuto finanční kompenzaci čerpat z Bankovní záruky za provedení díla nebo z Bankovní záruky za záruky.</w:t>
      </w:r>
      <w:r w:rsidRPr="00C95058">
        <w:rPr>
          <w:lang w:val="cs-CZ"/>
        </w:rPr>
        <w:t xml:space="preserve"> </w:t>
      </w:r>
      <w:r w:rsidRPr="00C95058">
        <w:rPr>
          <w:b w:val="0"/>
          <w:bCs w:val="0"/>
          <w:smallCaps w:val="0"/>
          <w:lang w:val="cs-CZ"/>
        </w:rPr>
        <w:t>Jestliže Objednatel využije tohoto svého práva, zanikají okamžikem připsání odpovídající platby od vystavující banky na účet Objednatele povinnosti Zhotovitele v podobě odstraňování vad Díla a nedodělků a jeho povinnosti ze záruky za jakost.</w:t>
      </w:r>
      <w:bookmarkEnd w:id="167"/>
      <w:r w:rsidRPr="00C95058">
        <w:rPr>
          <w:b w:val="0"/>
          <w:bCs w:val="0"/>
          <w:smallCaps w:val="0"/>
          <w:lang w:val="cs-CZ"/>
        </w:rPr>
        <w:t xml:space="preserve"> </w:t>
      </w:r>
    </w:p>
    <w:p w14:paraId="19CAC903" w14:textId="77777777"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Zhotovitel odpovídá za to, že Dílo nebude mít právní vady, zejména nebude zatíženo relativními ani absolutními právy třetích osob. Zhotovitel je povinen nahradit Objednateli škodu vzniklou v důsledku uplatnění práva třetí osoby.</w:t>
      </w:r>
    </w:p>
    <w:p w14:paraId="138E372F" w14:textId="77777777" w:rsidR="006978CC" w:rsidRPr="00C95058" w:rsidRDefault="0021161A">
      <w:pPr>
        <w:pStyle w:val="Nadpis1"/>
        <w:keepNext w:val="0"/>
        <w:tabs>
          <w:tab w:val="clear" w:pos="709"/>
        </w:tabs>
        <w:spacing w:before="240"/>
        <w:rPr>
          <w:lang w:val="cs-CZ"/>
        </w:rPr>
      </w:pPr>
      <w:bookmarkStart w:id="168" w:name="_Ref17760028"/>
      <w:bookmarkStart w:id="169" w:name="_Ref461791298"/>
      <w:r w:rsidRPr="00C95058">
        <w:rPr>
          <w:lang w:val="cs-CZ"/>
        </w:rPr>
        <w:t>Okolnosti vylučující odpovědnost</w:t>
      </w:r>
      <w:bookmarkEnd w:id="168"/>
      <w:bookmarkEnd w:id="169"/>
    </w:p>
    <w:p w14:paraId="51E7B74D" w14:textId="77777777"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Okolnostmi vylučujícími odpovědnost ve smyslu ustanovení § 2913 odst. 2 Občanského zákoníku se rozumí výlučně zásah Vyšší moci a Nepředvídatelné fyzické podmínky.</w:t>
      </w:r>
    </w:p>
    <w:p w14:paraId="416FEBC6" w14:textId="77777777"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Strana dotčená okolnostmi vylučujícími odpovědnost není v prodlení s plněním svých povinností v rozsahu a po dobu trvání těchto okolností, pokud jejich existenci bez zbytečného odkladu oznámí druhé Straně.</w:t>
      </w:r>
    </w:p>
    <w:p w14:paraId="7DB4ECDC" w14:textId="77777777" w:rsidR="006978CC" w:rsidRPr="00C95058" w:rsidRDefault="0021161A">
      <w:pPr>
        <w:pStyle w:val="Nadpis2"/>
        <w:keepNext w:val="0"/>
        <w:tabs>
          <w:tab w:val="clear" w:pos="851"/>
        </w:tabs>
        <w:spacing w:before="120"/>
        <w:ind w:left="709"/>
        <w:rPr>
          <w:b w:val="0"/>
          <w:smallCaps w:val="0"/>
          <w:lang w:val="cs-CZ"/>
        </w:rPr>
      </w:pPr>
      <w:r w:rsidRPr="00C95058">
        <w:rPr>
          <w:b w:val="0"/>
          <w:bCs w:val="0"/>
          <w:smallCaps w:val="0"/>
          <w:lang w:val="cs-CZ"/>
        </w:rPr>
        <w:t>Každá ze Stran vyvine veškeré úsilí k tomu, aby minimalizovala negativní důsledky Nepředvídatelných fyzických podmínek, případně zásahu Vyšší moci.</w:t>
      </w:r>
    </w:p>
    <w:p w14:paraId="20EF9D46" w14:textId="502A9FAE" w:rsidR="006978CC" w:rsidRPr="00C95058" w:rsidRDefault="0021161A">
      <w:pPr>
        <w:pStyle w:val="Nadpis2"/>
        <w:keepNext w:val="0"/>
        <w:tabs>
          <w:tab w:val="clear" w:pos="851"/>
        </w:tabs>
        <w:spacing w:before="120"/>
        <w:ind w:left="709"/>
        <w:rPr>
          <w:b w:val="0"/>
          <w:smallCaps w:val="0"/>
          <w:lang w:val="cs-CZ"/>
        </w:rPr>
      </w:pPr>
      <w:r w:rsidRPr="00C95058">
        <w:rPr>
          <w:b w:val="0"/>
          <w:bCs w:val="0"/>
          <w:smallCaps w:val="0"/>
          <w:lang w:val="cs-CZ"/>
        </w:rPr>
        <w:t xml:space="preserve">Další postup prací se v případě zásahu Vyšší moci nebo Nepředvídatelných fyzických podmínek řídí pokyny Objednatele. Pokud tyto pokyny představují Změnu, použije se na dotčené činnosti ustanovení článku </w:t>
      </w:r>
      <w:r w:rsidRPr="00C95058">
        <w:rPr>
          <w:b w:val="0"/>
          <w:bCs w:val="0"/>
          <w:smallCaps w:val="0"/>
          <w:lang w:val="cs-CZ"/>
        </w:rPr>
        <w:fldChar w:fldCharType="begin"/>
      </w:r>
      <w:r w:rsidRPr="00C95058">
        <w:rPr>
          <w:b w:val="0"/>
          <w:bCs w:val="0"/>
          <w:smallCaps w:val="0"/>
          <w:lang w:val="cs-CZ"/>
        </w:rPr>
        <w:instrText xml:space="preserve"> REF _Ref17359102 \r \h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9</w:t>
      </w:r>
      <w:r w:rsidRPr="00C95058">
        <w:rPr>
          <w:b w:val="0"/>
          <w:bCs w:val="0"/>
          <w:smallCaps w:val="0"/>
          <w:lang w:val="cs-CZ"/>
        </w:rPr>
        <w:fldChar w:fldCharType="end"/>
      </w:r>
      <w:r w:rsidR="00740155" w:rsidRPr="00C95058">
        <w:rPr>
          <w:b w:val="0"/>
          <w:bCs w:val="0"/>
          <w:smallCaps w:val="0"/>
          <w:lang w:val="cs-CZ"/>
        </w:rPr>
        <w:t xml:space="preserve"> této Smlouvy</w:t>
      </w:r>
      <w:r w:rsidRPr="00C95058">
        <w:rPr>
          <w:b w:val="0"/>
          <w:bCs w:val="0"/>
          <w:smallCaps w:val="0"/>
          <w:lang w:val="cs-CZ"/>
        </w:rPr>
        <w:t>. V případě, že okolnosti vylučující odpovědnost povedou ke Změně, půjde případné navýšení Ceny díla k tíži Objednatele.</w:t>
      </w:r>
    </w:p>
    <w:p w14:paraId="237148E5" w14:textId="77777777"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Pokud v souvislosti s okolnostmi vylučujícími odpovědnost dojde k přerušení Prací, pak náklady s tím spojené včetně zabezpečení Staveniště nese ve vztahu k Pracím na Stavbě </w:t>
      </w:r>
      <w:r w:rsidR="000900BF" w:rsidRPr="00C95058">
        <w:rPr>
          <w:b w:val="0"/>
          <w:bCs w:val="0"/>
          <w:smallCaps w:val="0"/>
          <w:lang w:val="cs-CZ"/>
        </w:rPr>
        <w:t>Objednatel</w:t>
      </w:r>
      <w:r w:rsidRPr="00C95058">
        <w:rPr>
          <w:b w:val="0"/>
          <w:bCs w:val="0"/>
          <w:smallCaps w:val="0"/>
          <w:lang w:val="cs-CZ"/>
        </w:rPr>
        <w:t>.</w:t>
      </w:r>
    </w:p>
    <w:p w14:paraId="4C063116" w14:textId="1397EDA3"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Každá ze Stran si nese své náklady způsobené okolnostmi vylučujícími odpovědnost sama a</w:t>
      </w:r>
      <w:r w:rsidR="00E40777" w:rsidRPr="00C95058">
        <w:rPr>
          <w:b w:val="0"/>
          <w:bCs w:val="0"/>
          <w:smallCaps w:val="0"/>
          <w:lang w:val="cs-CZ"/>
        </w:rPr>
        <w:t> </w:t>
      </w:r>
      <w:r w:rsidRPr="00C95058">
        <w:rPr>
          <w:b w:val="0"/>
          <w:bCs w:val="0"/>
          <w:smallCaps w:val="0"/>
          <w:lang w:val="cs-CZ"/>
        </w:rPr>
        <w:t>nemá nárok na úhradu či kompenzaci od druhé Strany, pokud tato Smlouva nestanoví výslovně jinak.</w:t>
      </w:r>
    </w:p>
    <w:p w14:paraId="2496062A" w14:textId="7F3190EB"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V případě, že některá Strana není schopna plnit své závazky ze smlouvy v důsledku Vyšší moci, je povinna neprodleně a písemně o této skutečnosti vyrozumět druhou Stranu. Obdobně poté, co účinky </w:t>
      </w:r>
      <w:r w:rsidR="0035217F" w:rsidRPr="00C95058">
        <w:rPr>
          <w:b w:val="0"/>
          <w:bCs w:val="0"/>
          <w:smallCaps w:val="0"/>
          <w:lang w:val="cs-CZ"/>
        </w:rPr>
        <w:t>V</w:t>
      </w:r>
      <w:r w:rsidRPr="00C95058">
        <w:rPr>
          <w:b w:val="0"/>
          <w:bCs w:val="0"/>
          <w:smallCaps w:val="0"/>
          <w:lang w:val="cs-CZ"/>
        </w:rPr>
        <w:t>yšší moci pominou, je Strana, jež byla Vyšší mocí dotčena, povinna neprodleně a</w:t>
      </w:r>
      <w:r w:rsidR="004A52B5" w:rsidRPr="00C95058">
        <w:rPr>
          <w:b w:val="0"/>
          <w:bCs w:val="0"/>
          <w:smallCaps w:val="0"/>
          <w:lang w:val="cs-CZ"/>
        </w:rPr>
        <w:t> </w:t>
      </w:r>
      <w:r w:rsidRPr="00C95058">
        <w:rPr>
          <w:b w:val="0"/>
          <w:bCs w:val="0"/>
          <w:smallCaps w:val="0"/>
          <w:lang w:val="cs-CZ"/>
        </w:rPr>
        <w:t>písemně vyrozumět druhou Stranu o této skutečnosti.</w:t>
      </w:r>
    </w:p>
    <w:p w14:paraId="2A7745B0" w14:textId="77777777" w:rsidR="006978CC" w:rsidRPr="00C95058" w:rsidRDefault="0021161A" w:rsidP="00B77C04">
      <w:pPr>
        <w:pStyle w:val="Nadpis1"/>
        <w:tabs>
          <w:tab w:val="clear" w:pos="709"/>
        </w:tabs>
        <w:spacing w:before="240"/>
        <w:rPr>
          <w:lang w:val="cs-CZ"/>
        </w:rPr>
      </w:pPr>
      <w:bookmarkStart w:id="170" w:name="_Ref17393765"/>
      <w:r w:rsidRPr="00C95058">
        <w:rPr>
          <w:lang w:val="cs-CZ"/>
        </w:rPr>
        <w:t>Pojištění Zhotovitele</w:t>
      </w:r>
      <w:bookmarkEnd w:id="170"/>
    </w:p>
    <w:p w14:paraId="3CB92EE7" w14:textId="77777777" w:rsidR="006978CC" w:rsidRPr="00C95058" w:rsidRDefault="0021161A">
      <w:pPr>
        <w:pStyle w:val="Nadpis2"/>
        <w:keepNext w:val="0"/>
        <w:tabs>
          <w:tab w:val="clear" w:pos="851"/>
        </w:tabs>
        <w:spacing w:before="120"/>
        <w:ind w:left="709"/>
        <w:rPr>
          <w:smallCaps w:val="0"/>
        </w:rPr>
      </w:pPr>
      <w:bookmarkStart w:id="171" w:name="_Ref17753368"/>
      <w:r w:rsidRPr="00C95058">
        <w:rPr>
          <w:smallCaps w:val="0"/>
          <w:lang w:val="cs-CZ"/>
        </w:rPr>
        <w:t>Pojištění Díla</w:t>
      </w:r>
      <w:bookmarkEnd w:id="171"/>
    </w:p>
    <w:p w14:paraId="27493613" w14:textId="7F683524" w:rsidR="006978CC" w:rsidRPr="00C95058" w:rsidRDefault="0021161A">
      <w:pPr>
        <w:pStyle w:val="Normal2"/>
        <w:widowControl w:val="0"/>
        <w:spacing w:before="120"/>
        <w:ind w:left="709"/>
        <w:rPr>
          <w:lang w:val="cs-CZ"/>
        </w:rPr>
      </w:pPr>
      <w:r w:rsidRPr="00C95058">
        <w:rPr>
          <w:lang w:val="cs-CZ"/>
        </w:rPr>
        <w:t>Zhotovitel před podpisem této Smlouvy uzavřel a předložil Objednateli pojistnou smlouvu na majetkové pojištění stavebních a montážních rizik Díla typu "</w:t>
      </w:r>
      <w:proofErr w:type="spellStart"/>
      <w:r w:rsidRPr="00C95058">
        <w:rPr>
          <w:lang w:val="cs-CZ"/>
        </w:rPr>
        <w:t>all</w:t>
      </w:r>
      <w:proofErr w:type="spellEnd"/>
      <w:r w:rsidRPr="00C95058">
        <w:rPr>
          <w:lang w:val="cs-CZ"/>
        </w:rPr>
        <w:t xml:space="preserve"> risk" (vztahující se zejména </w:t>
      </w:r>
      <w:r w:rsidRPr="00C95058">
        <w:rPr>
          <w:lang w:val="cs-CZ"/>
        </w:rPr>
        <w:lastRenderedPageBreak/>
        <w:t>na požáry, povodně, záplavy či jiné živelní pohromy a proti odcizení či náhodnému poškození), součástí Díla a jeho příslušenství, včetně zejména stavebních a montážních prací, materiálu, výrobků, zařízení, dokumentů souvisejících s prováděním Díla, a to na tzv. novou cenu díla, tj. cenu, za kterou lze v daném místě a v daném čase věc stejnou nebo srovnatelnou znovu pořídit jako věc stejnou nebo novou, stejného druhu a účelu ("</w:t>
      </w:r>
      <w:r w:rsidRPr="00C95058">
        <w:rPr>
          <w:b/>
          <w:lang w:val="cs-CZ"/>
        </w:rPr>
        <w:t>Pojištění díla</w:t>
      </w:r>
      <w:r w:rsidRPr="00C95058">
        <w:rPr>
          <w:lang w:val="cs-CZ"/>
        </w:rPr>
        <w:t xml:space="preserve">") s pojistným plněním </w:t>
      </w:r>
      <w:r w:rsidR="004710CD" w:rsidRPr="00C95058">
        <w:rPr>
          <w:lang w:val="cs-CZ"/>
        </w:rPr>
        <w:t xml:space="preserve">nejméně </w:t>
      </w:r>
      <w:r w:rsidRPr="00C95058">
        <w:rPr>
          <w:lang w:val="cs-CZ"/>
        </w:rPr>
        <w:t xml:space="preserve">ve výši Ceny díla. Zhotovitel je povinen udržovat Pojištění díla do vystavení </w:t>
      </w:r>
      <w:r w:rsidR="00F04C67" w:rsidRPr="00C95058">
        <w:rPr>
          <w:lang w:val="cs-CZ"/>
        </w:rPr>
        <w:t xml:space="preserve">Protokolu o předání a převzetí </w:t>
      </w:r>
      <w:r w:rsidRPr="00C95058">
        <w:rPr>
          <w:lang w:val="cs-CZ"/>
        </w:rPr>
        <w:t xml:space="preserve">Díla Objednatelem. Pojistná smlouva nesmí obsahovat ustanovení vylučující odpovědnost plnění pojišťovny (tzv. výluky z pojištění), včetně zejména ustanovení vylučujících či snižujících rozsah pojistného plnění v případě neprovedení obnovy či rekonstrukce pojistnou událostí poškozené části Díla v určitém časovém termínu, s výjimkou výluk odpovídajících výlukám standardně uplatňovaným ve vztahu k obdobnému předmětu pojištění na trhu poskytování pojistných služeb v České republice. </w:t>
      </w:r>
    </w:p>
    <w:p w14:paraId="3EAC4ECB" w14:textId="4C962380" w:rsidR="006978CC" w:rsidRPr="00C95058" w:rsidRDefault="0021161A">
      <w:pPr>
        <w:pStyle w:val="Normal2"/>
        <w:widowControl w:val="0"/>
        <w:spacing w:before="120"/>
        <w:ind w:left="709"/>
        <w:rPr>
          <w:lang w:val="cs-CZ"/>
        </w:rPr>
      </w:pPr>
      <w:r w:rsidRPr="00C95058">
        <w:rPr>
          <w:lang w:val="cs-CZ"/>
        </w:rPr>
        <w:t xml:space="preserve">Zhotovitel je povinen zajistit, že v pojistných smlouvách na Pojištění díla budou po celou dobu trvání Pojištění díla splněny veškeré podmínky dle tohoto článku a že jako osoba </w:t>
      </w:r>
      <w:proofErr w:type="gramStart"/>
      <w:r w:rsidRPr="00C95058">
        <w:rPr>
          <w:lang w:val="cs-CZ"/>
        </w:rPr>
        <w:t xml:space="preserve">oprávněná </w:t>
      </w:r>
      <w:r w:rsidR="004A52B5" w:rsidRPr="00C95058">
        <w:rPr>
          <w:lang w:val="cs-CZ"/>
        </w:rPr>
        <w:t> k</w:t>
      </w:r>
      <w:proofErr w:type="gramEnd"/>
      <w:r w:rsidR="004A52B5" w:rsidRPr="00C95058">
        <w:rPr>
          <w:lang w:val="cs-CZ"/>
        </w:rPr>
        <w:t> </w:t>
      </w:r>
      <w:r w:rsidRPr="00C95058">
        <w:rPr>
          <w:lang w:val="cs-CZ"/>
        </w:rPr>
        <w:t>přijetí pojistného plnění (oprávněná osoba) bude po celou dobu trvání Pojištění díla označen Objednatel. Jinou osobu (včetně sebe) coby oprávněného příjemce pojistného plnění je Zhotovitel oprávněn v pojistných smlouvách označit jen po obdržení předchozího písemného souhlasu Objednatele. Zhotovitel je dále povinen zajistit, že v pojistných smlouvách uzavřených na Pojištění díla bude stanoveno, že pojistné plnění bude Objednateli jakožto osobě oprávněné k přijetí pojistného plnění v plném rozsahu vyplaceno na žádost Objednatele</w:t>
      </w:r>
      <w:r w:rsidR="00FF4D37" w:rsidRPr="00C95058">
        <w:rPr>
          <w:lang w:val="cs-CZ"/>
        </w:rPr>
        <w:t>,</w:t>
      </w:r>
      <w:r w:rsidRPr="00C95058">
        <w:rPr>
          <w:lang w:val="cs-CZ"/>
        </w:rPr>
        <w:t xml:space="preserve"> a aniž by byl vyžadován jakýkoliv souhlas Zhotovitele nebo jiných osob. Porušení povinnosti dle tohoto odstavce se považuje za podstatné porušení Smlouvy Zhotovitelem.</w:t>
      </w:r>
    </w:p>
    <w:p w14:paraId="39D0B5A0" w14:textId="36DCC21D" w:rsidR="005919B9" w:rsidRPr="00C95058" w:rsidRDefault="005919B9">
      <w:pPr>
        <w:pStyle w:val="Normal2"/>
        <w:widowControl w:val="0"/>
        <w:spacing w:before="120"/>
        <w:ind w:left="709"/>
        <w:rPr>
          <w:lang w:val="cs-CZ"/>
        </w:rPr>
      </w:pPr>
      <w:r w:rsidRPr="00C95058">
        <w:rPr>
          <w:lang w:val="cs-CZ"/>
        </w:rPr>
        <w:t xml:space="preserve">Zhotovitel je povinen zajistit, aby Pojištění díla </w:t>
      </w:r>
      <w:r w:rsidR="0098456D" w:rsidRPr="00C95058">
        <w:rPr>
          <w:lang w:val="cs-CZ"/>
        </w:rPr>
        <w:t>zahrnovalo pojištění všech jeho poddodavatelů, případně je Zhotovitel povinen zajistit, aby obdobné pojištění v přiměřeném rozsahu sjednali i</w:t>
      </w:r>
      <w:r w:rsidR="004A52B5" w:rsidRPr="00C95058">
        <w:rPr>
          <w:lang w:val="cs-CZ"/>
        </w:rPr>
        <w:t> </w:t>
      </w:r>
      <w:r w:rsidR="0098456D" w:rsidRPr="00C95058">
        <w:rPr>
          <w:lang w:val="cs-CZ"/>
        </w:rPr>
        <w:t>všichni jeho Poddodavatelé, kteří se budou podílet na poskytování plnění dle Smlouvy</w:t>
      </w:r>
      <w:r w:rsidRPr="00C95058">
        <w:rPr>
          <w:lang w:val="cs-CZ"/>
        </w:rPr>
        <w:t>.</w:t>
      </w:r>
    </w:p>
    <w:p w14:paraId="73579E0E" w14:textId="6BC1BAE9" w:rsidR="006978CC" w:rsidRPr="00C95058" w:rsidRDefault="0021161A">
      <w:pPr>
        <w:pStyle w:val="Nadpis2"/>
        <w:keepNext w:val="0"/>
        <w:tabs>
          <w:tab w:val="clear" w:pos="851"/>
        </w:tabs>
        <w:spacing w:before="120"/>
        <w:ind w:left="709"/>
        <w:rPr>
          <w:smallCaps w:val="0"/>
          <w:lang w:val="cs-CZ"/>
        </w:rPr>
      </w:pPr>
      <w:bookmarkStart w:id="172" w:name="_Ref105522100"/>
      <w:r w:rsidRPr="00C95058">
        <w:rPr>
          <w:smallCaps w:val="0"/>
          <w:lang w:val="cs-CZ"/>
        </w:rPr>
        <w:t>Pojištění proti zranění osob a škodám na majetku</w:t>
      </w:r>
      <w:bookmarkEnd w:id="172"/>
    </w:p>
    <w:p w14:paraId="035776E6" w14:textId="682CD0A1" w:rsidR="006978CC" w:rsidRPr="00C95058" w:rsidRDefault="0021161A">
      <w:pPr>
        <w:pStyle w:val="Normal2"/>
        <w:widowControl w:val="0"/>
        <w:spacing w:before="120"/>
        <w:ind w:left="709"/>
        <w:rPr>
          <w:lang w:val="cs-CZ"/>
        </w:rPr>
      </w:pPr>
      <w:r w:rsidRPr="00C95058">
        <w:rPr>
          <w:lang w:val="cs-CZ"/>
        </w:rPr>
        <w:t xml:space="preserve">Zhotovitel před podpisem této Smlouvy uzavřel a předložil Objednateli pojistnou smlouvu, jejímž předmětem bude pojištění odpovědnosti za škodu na zdraví i na majetku způsobenou Zhotovitelem Objednateli a třetím osobám. Zhotovitel je povinen zajistit, aby se uvedené pojištění vztahovalo na odpovědnost Zhotovitele za škody případně vzniklé dle Smlouvy. Celková částka pojistného krytí na základě takového pojištění bude dosahovat alespoň výše </w:t>
      </w:r>
      <w:r w:rsidR="00587B9A" w:rsidRPr="00C95058">
        <w:rPr>
          <w:lang w:val="cs-CZ"/>
        </w:rPr>
        <w:t>Ceny díla</w:t>
      </w:r>
      <w:r w:rsidRPr="00C95058">
        <w:rPr>
          <w:lang w:val="cs-CZ"/>
        </w:rPr>
        <w:t>. Zhotovitel je povinen udržovat pojištění nejméně ve shora uvedeném rozsahu po celou dobu trvání Smlouvy. Pojistná smlouva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 Bude-li to Objednatel požadovat, je Zhotovitel povinen nechat posoudit své pojistné smlouvy pojišťovacímu makléři určenému Objednatelem.</w:t>
      </w:r>
    </w:p>
    <w:p w14:paraId="1A4C9D10" w14:textId="4B349DA2" w:rsidR="00461CFE" w:rsidRPr="00C95058" w:rsidRDefault="00461CFE">
      <w:pPr>
        <w:pStyle w:val="Normal2"/>
        <w:widowControl w:val="0"/>
        <w:spacing w:before="120"/>
        <w:ind w:left="709"/>
        <w:rPr>
          <w:lang w:val="cs-CZ"/>
        </w:rPr>
      </w:pPr>
      <w:r w:rsidRPr="00C95058">
        <w:rPr>
          <w:lang w:val="cs-CZ"/>
        </w:rPr>
        <w:t xml:space="preserve">Pojištění odpovědnosti </w:t>
      </w:r>
      <w:r w:rsidR="000E1817" w:rsidRPr="00C95058">
        <w:rPr>
          <w:lang w:val="cs-CZ"/>
        </w:rPr>
        <w:t xml:space="preserve">dle tohoto článku </w:t>
      </w:r>
      <w:r w:rsidR="000E1817" w:rsidRPr="00C95058">
        <w:rPr>
          <w:lang w:val="cs-CZ"/>
        </w:rPr>
        <w:fldChar w:fldCharType="begin"/>
      </w:r>
      <w:r w:rsidR="000E1817" w:rsidRPr="00C95058">
        <w:rPr>
          <w:lang w:val="cs-CZ"/>
        </w:rPr>
        <w:instrText xml:space="preserve"> REF _Ref105522100 \r \h </w:instrText>
      </w:r>
      <w:r w:rsidR="00C95058">
        <w:rPr>
          <w:lang w:val="cs-CZ"/>
        </w:rPr>
        <w:instrText xml:space="preserve"> \* MERGEFORMAT </w:instrText>
      </w:r>
      <w:r w:rsidR="000E1817" w:rsidRPr="00C95058">
        <w:rPr>
          <w:lang w:val="cs-CZ"/>
        </w:rPr>
      </w:r>
      <w:r w:rsidR="000E1817" w:rsidRPr="00C95058">
        <w:rPr>
          <w:lang w:val="cs-CZ"/>
        </w:rPr>
        <w:fldChar w:fldCharType="separate"/>
      </w:r>
      <w:r w:rsidR="00F20402">
        <w:rPr>
          <w:lang w:val="cs-CZ"/>
        </w:rPr>
        <w:t>19.2</w:t>
      </w:r>
      <w:r w:rsidR="000E1817" w:rsidRPr="00C95058">
        <w:rPr>
          <w:lang w:val="cs-CZ"/>
        </w:rPr>
        <w:fldChar w:fldCharType="end"/>
      </w:r>
      <w:r w:rsidR="00CC4B35" w:rsidRPr="00C95058">
        <w:rPr>
          <w:lang w:val="cs-CZ"/>
        </w:rPr>
        <w:t xml:space="preserve"> Smlouvy </w:t>
      </w:r>
      <w:r w:rsidRPr="00C95058">
        <w:rPr>
          <w:lang w:val="cs-CZ"/>
        </w:rPr>
        <w:t>bude zahrnovat rovněž povinnost nahradit škodu či újmu způsobenou vadami Dokument</w:t>
      </w:r>
      <w:r w:rsidR="00FE3279" w:rsidRPr="00C95058">
        <w:rPr>
          <w:lang w:val="cs-CZ"/>
        </w:rPr>
        <w:t>aci</w:t>
      </w:r>
      <w:r w:rsidRPr="00C95058">
        <w:rPr>
          <w:lang w:val="cs-CZ"/>
        </w:rPr>
        <w:t xml:space="preserve"> </w:t>
      </w:r>
      <w:r w:rsidR="00CC4B35" w:rsidRPr="00C95058">
        <w:rPr>
          <w:lang w:val="cs-CZ"/>
        </w:rPr>
        <w:t>Z</w:t>
      </w:r>
      <w:r w:rsidRPr="00C95058">
        <w:rPr>
          <w:lang w:val="cs-CZ"/>
        </w:rPr>
        <w:t>hotovitele.</w:t>
      </w:r>
    </w:p>
    <w:p w14:paraId="4D791A1D" w14:textId="7A8A0B2F"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Pro žádné z pojistných nebezpečí ve vztahu k pojištěním dle </w:t>
      </w:r>
      <w:r w:rsidR="00D22080" w:rsidRPr="00C95058">
        <w:rPr>
          <w:b w:val="0"/>
          <w:bCs w:val="0"/>
          <w:smallCaps w:val="0"/>
          <w:lang w:val="cs-CZ"/>
        </w:rPr>
        <w:t>této Smlouvy</w:t>
      </w:r>
      <w:r w:rsidRPr="00C95058">
        <w:rPr>
          <w:b w:val="0"/>
          <w:bCs w:val="0"/>
          <w:smallCaps w:val="0"/>
          <w:lang w:val="cs-CZ"/>
        </w:rPr>
        <w:t xml:space="preserve"> nesmí být sjednána spoluúčast vyšší než </w:t>
      </w:r>
      <w:r w:rsidR="000F2D0E" w:rsidRPr="00C95058">
        <w:rPr>
          <w:b w:val="0"/>
          <w:bCs w:val="0"/>
          <w:smallCaps w:val="0"/>
          <w:lang w:val="cs-CZ"/>
        </w:rPr>
        <w:t>1.000.000,</w:t>
      </w:r>
      <w:r w:rsidR="003B47B2" w:rsidRPr="00C95058">
        <w:rPr>
          <w:b w:val="0"/>
          <w:bCs w:val="0"/>
          <w:smallCaps w:val="0"/>
          <w:lang w:val="cs-CZ"/>
        </w:rPr>
        <w:t>- Kč</w:t>
      </w:r>
      <w:r w:rsidR="00F87405" w:rsidRPr="00C95058">
        <w:rPr>
          <w:b w:val="0"/>
          <w:bCs w:val="0"/>
          <w:smallCaps w:val="0"/>
          <w:lang w:val="cs-CZ"/>
        </w:rPr>
        <w:t>; u</w:t>
      </w:r>
      <w:r w:rsidR="00C47F3D" w:rsidRPr="00C95058">
        <w:rPr>
          <w:b w:val="0"/>
          <w:bCs w:val="0"/>
          <w:smallCaps w:val="0"/>
          <w:lang w:val="cs-CZ"/>
        </w:rPr>
        <w:t> </w:t>
      </w:r>
      <w:r w:rsidR="00F87405" w:rsidRPr="00C95058">
        <w:rPr>
          <w:b w:val="0"/>
          <w:bCs w:val="0"/>
          <w:smallCaps w:val="0"/>
          <w:lang w:val="cs-CZ"/>
        </w:rPr>
        <w:t>živ</w:t>
      </w:r>
      <w:r w:rsidR="00F95066" w:rsidRPr="00C95058">
        <w:rPr>
          <w:b w:val="0"/>
          <w:bCs w:val="0"/>
          <w:smallCaps w:val="0"/>
          <w:lang w:val="cs-CZ"/>
        </w:rPr>
        <w:t>e</w:t>
      </w:r>
      <w:r w:rsidR="00F87405" w:rsidRPr="00C95058">
        <w:rPr>
          <w:b w:val="0"/>
          <w:bCs w:val="0"/>
          <w:smallCaps w:val="0"/>
          <w:lang w:val="cs-CZ"/>
        </w:rPr>
        <w:t xml:space="preserve">lné pohromy nesmí být </w:t>
      </w:r>
      <w:r w:rsidR="007E5C80" w:rsidRPr="00C95058">
        <w:rPr>
          <w:b w:val="0"/>
          <w:bCs w:val="0"/>
          <w:smallCaps w:val="0"/>
          <w:lang w:val="cs-CZ"/>
        </w:rPr>
        <w:t>sjednána spoluúčast vyšší než 10 % z </w:t>
      </w:r>
      <w:r w:rsidR="00495709" w:rsidRPr="00C95058">
        <w:rPr>
          <w:b w:val="0"/>
          <w:bCs w:val="0"/>
          <w:smallCaps w:val="0"/>
          <w:lang w:val="cs-CZ"/>
        </w:rPr>
        <w:t>pojistné události</w:t>
      </w:r>
      <w:ins w:id="173" w:author="Autor">
        <w:r w:rsidR="004872CF">
          <w:rPr>
            <w:b w:val="0"/>
            <w:bCs w:val="0"/>
            <w:smallCaps w:val="0"/>
            <w:lang w:val="cs-CZ"/>
          </w:rPr>
          <w:t xml:space="preserve"> (avšak minimálně 200.000,- Kč)</w:t>
        </w:r>
      </w:ins>
      <w:r w:rsidR="007E5C80" w:rsidRPr="00C95058">
        <w:rPr>
          <w:b w:val="0"/>
          <w:bCs w:val="0"/>
          <w:smallCaps w:val="0"/>
          <w:lang w:val="cs-CZ"/>
        </w:rPr>
        <w:t xml:space="preserve">, nejvýše však </w:t>
      </w:r>
      <w:proofErr w:type="gramStart"/>
      <w:r w:rsidR="007E5C80" w:rsidRPr="00C95058">
        <w:rPr>
          <w:b w:val="0"/>
          <w:bCs w:val="0"/>
          <w:smallCaps w:val="0"/>
          <w:lang w:val="cs-CZ"/>
        </w:rPr>
        <w:t>5.000.000,-</w:t>
      </w:r>
      <w:proofErr w:type="gramEnd"/>
      <w:r w:rsidR="007E5C80" w:rsidRPr="00C95058">
        <w:rPr>
          <w:b w:val="0"/>
          <w:bCs w:val="0"/>
          <w:smallCaps w:val="0"/>
          <w:lang w:val="cs-CZ"/>
        </w:rPr>
        <w:t>Kč</w:t>
      </w:r>
      <w:r w:rsidRPr="00C95058">
        <w:rPr>
          <w:b w:val="0"/>
          <w:bCs w:val="0"/>
          <w:smallCaps w:val="0"/>
          <w:lang w:val="cs-CZ"/>
        </w:rPr>
        <w:t>.</w:t>
      </w:r>
      <w:r w:rsidR="007F2719" w:rsidRPr="00C95058">
        <w:rPr>
          <w:b w:val="0"/>
          <w:bCs w:val="0"/>
          <w:smallCaps w:val="0"/>
          <w:lang w:val="cs-CZ"/>
        </w:rPr>
        <w:t xml:space="preserve"> </w:t>
      </w:r>
    </w:p>
    <w:p w14:paraId="39EBAC18" w14:textId="64246C73"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Kdykoli v průběhu doby pojištění je Zhotovitel povinen neprodleně písemně informovat Objednatele o jakékoli případné změně </w:t>
      </w:r>
      <w:r w:rsidR="00683A96" w:rsidRPr="00C95058">
        <w:rPr>
          <w:b w:val="0"/>
          <w:bCs w:val="0"/>
          <w:smallCaps w:val="0"/>
          <w:lang w:val="cs-CZ"/>
        </w:rPr>
        <w:t xml:space="preserve">některého z uvedených </w:t>
      </w:r>
      <w:r w:rsidRPr="00C95058">
        <w:rPr>
          <w:b w:val="0"/>
          <w:bCs w:val="0"/>
          <w:smallCaps w:val="0"/>
          <w:lang w:val="cs-CZ"/>
        </w:rPr>
        <w:t>pojištění znamenající omezení pojistného krytí a</w:t>
      </w:r>
      <w:r w:rsidR="004A52B5" w:rsidRPr="00C95058">
        <w:rPr>
          <w:b w:val="0"/>
          <w:bCs w:val="0"/>
          <w:smallCaps w:val="0"/>
          <w:lang w:val="cs-CZ"/>
        </w:rPr>
        <w:t> </w:t>
      </w:r>
      <w:r w:rsidRPr="00C95058">
        <w:rPr>
          <w:b w:val="0"/>
          <w:bCs w:val="0"/>
          <w:smallCaps w:val="0"/>
          <w:lang w:val="cs-CZ"/>
        </w:rPr>
        <w:t xml:space="preserve">do deseti (10) dnů uvést pojištění do souladu se Smlouvou. </w:t>
      </w:r>
    </w:p>
    <w:p w14:paraId="2135DB3A" w14:textId="7E5169B1"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Zhotovitel je povinen kdykoli na žádost Objednatele bez zbytečného odkladu, nejpozději však do deseti (10) pracovních dnů od výzvy Objednatele, předložit Objednateli platnou pojistnou smlouvu a doklady o zaplacení pojistného</w:t>
      </w:r>
      <w:r w:rsidR="00964BD2" w:rsidRPr="00C95058">
        <w:rPr>
          <w:b w:val="0"/>
          <w:bCs w:val="0"/>
          <w:smallCaps w:val="0"/>
          <w:lang w:val="cs-CZ"/>
        </w:rPr>
        <w:t xml:space="preserve"> na některé </w:t>
      </w:r>
      <w:r w:rsidR="00925A0A" w:rsidRPr="00C95058">
        <w:rPr>
          <w:b w:val="0"/>
          <w:bCs w:val="0"/>
          <w:smallCaps w:val="0"/>
          <w:lang w:val="cs-CZ"/>
        </w:rPr>
        <w:t>z uvedených pojištění</w:t>
      </w:r>
      <w:r w:rsidRPr="00C95058">
        <w:rPr>
          <w:b w:val="0"/>
          <w:bCs w:val="0"/>
          <w:smallCaps w:val="0"/>
          <w:lang w:val="cs-CZ"/>
        </w:rPr>
        <w:t>.</w:t>
      </w:r>
    </w:p>
    <w:p w14:paraId="2A2816FD" w14:textId="77777777"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Zhotovitel není oprávněn snížit výši pojistného krytí nebo podstatným způsobem změnit podmínky pojistných smluv včetně změny vinkulace pojistného plnění během doby pojištění bez předchozího písemného souhlasu Objednatele. </w:t>
      </w:r>
    </w:p>
    <w:p w14:paraId="5F06B65C" w14:textId="77777777"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lastRenderedPageBreak/>
        <w:t xml:space="preserve">Jestliže Zhotovitel </w:t>
      </w:r>
      <w:proofErr w:type="gramStart"/>
      <w:r w:rsidRPr="00C95058">
        <w:rPr>
          <w:b w:val="0"/>
          <w:bCs w:val="0"/>
          <w:smallCaps w:val="0"/>
          <w:lang w:val="cs-CZ"/>
        </w:rPr>
        <w:t>poruší</w:t>
      </w:r>
      <w:proofErr w:type="gramEnd"/>
      <w:r w:rsidRPr="00C95058">
        <w:rPr>
          <w:b w:val="0"/>
          <w:bCs w:val="0"/>
          <w:smallCaps w:val="0"/>
          <w:lang w:val="cs-CZ"/>
        </w:rPr>
        <w:t xml:space="preserve"> svou povinnost uzavřít a udržovat účinné některé z uvedených pojištění, může takové pojištění, poté co upozorní Zhotovitele, sjednat Objednatel a započítávat placené pojistné na jakékoliv platby požadované Zhotovitelem nebo vymáhat tyto částky jako splatný dluh Zhotovitele. </w:t>
      </w:r>
    </w:p>
    <w:p w14:paraId="71296CE6" w14:textId="3B1C9268" w:rsidR="006978CC" w:rsidRPr="002C4E17" w:rsidRDefault="0021161A" w:rsidP="00334E35">
      <w:pPr>
        <w:pStyle w:val="Nadpis2"/>
        <w:keepNext w:val="0"/>
        <w:tabs>
          <w:tab w:val="clear" w:pos="851"/>
        </w:tabs>
        <w:spacing w:before="120"/>
        <w:ind w:left="709"/>
        <w:rPr>
          <w:lang w:val="cs-CZ"/>
        </w:rPr>
      </w:pPr>
      <w:r w:rsidRPr="00C95058">
        <w:rPr>
          <w:b w:val="0"/>
          <w:bCs w:val="0"/>
          <w:smallCaps w:val="0"/>
          <w:lang w:val="cs-CZ"/>
        </w:rPr>
        <w:t>Během Záruční doby poskytované dle této Smlouvy musí Zhotovitel udržovat takové pojištění, které bude dostatečné na pokrytí případných škod, které mohou vzniknout během provádění záručních oprav vad Díla dle této Smlouvy</w:t>
      </w:r>
      <w:r w:rsidR="00CE10F5" w:rsidRPr="00C95058">
        <w:rPr>
          <w:b w:val="0"/>
          <w:bCs w:val="0"/>
          <w:smallCaps w:val="0"/>
          <w:lang w:val="cs-CZ"/>
        </w:rPr>
        <w:t xml:space="preserve">, nejméně však ve výši dle článku </w:t>
      </w:r>
      <w:r w:rsidR="00CE10F5" w:rsidRPr="00C95058">
        <w:rPr>
          <w:b w:val="0"/>
          <w:bCs w:val="0"/>
          <w:smallCaps w:val="0"/>
        </w:rPr>
        <w:fldChar w:fldCharType="begin"/>
      </w:r>
      <w:r w:rsidR="00CE10F5" w:rsidRPr="00C95058">
        <w:rPr>
          <w:b w:val="0"/>
          <w:bCs w:val="0"/>
          <w:smallCaps w:val="0"/>
          <w:lang w:val="cs-CZ"/>
        </w:rPr>
        <w:instrText xml:space="preserve"> REF _Ref17753368 \r \h </w:instrText>
      </w:r>
      <w:r w:rsidR="00C95058">
        <w:rPr>
          <w:b w:val="0"/>
          <w:bCs w:val="0"/>
          <w:smallCaps w:val="0"/>
          <w:lang w:val="cs-CZ"/>
        </w:rPr>
        <w:instrText xml:space="preserve"> \* MERGEFORMAT </w:instrText>
      </w:r>
      <w:r w:rsidR="00CE10F5" w:rsidRPr="00C95058">
        <w:rPr>
          <w:b w:val="0"/>
          <w:bCs w:val="0"/>
          <w:smallCaps w:val="0"/>
        </w:rPr>
      </w:r>
      <w:r w:rsidR="00CE10F5" w:rsidRPr="00C95058">
        <w:rPr>
          <w:b w:val="0"/>
          <w:bCs w:val="0"/>
          <w:smallCaps w:val="0"/>
        </w:rPr>
        <w:fldChar w:fldCharType="separate"/>
      </w:r>
      <w:r w:rsidR="00F20402">
        <w:rPr>
          <w:b w:val="0"/>
          <w:bCs w:val="0"/>
          <w:smallCaps w:val="0"/>
          <w:lang w:val="cs-CZ"/>
        </w:rPr>
        <w:t>19.1</w:t>
      </w:r>
      <w:r w:rsidR="00CE10F5" w:rsidRPr="00C95058">
        <w:rPr>
          <w:b w:val="0"/>
          <w:bCs w:val="0"/>
          <w:smallCaps w:val="0"/>
        </w:rPr>
        <w:fldChar w:fldCharType="end"/>
      </w:r>
      <w:r w:rsidR="00CE10F5" w:rsidRPr="00C95058">
        <w:rPr>
          <w:b w:val="0"/>
          <w:bCs w:val="0"/>
          <w:smallCaps w:val="0"/>
          <w:lang w:val="cs-CZ"/>
        </w:rPr>
        <w:t xml:space="preserve"> této Smlouvy</w:t>
      </w:r>
      <w:r w:rsidRPr="00C95058">
        <w:rPr>
          <w:b w:val="0"/>
          <w:bCs w:val="0"/>
          <w:smallCaps w:val="0"/>
          <w:lang w:val="cs-CZ"/>
        </w:rPr>
        <w:t xml:space="preserve">. Před případnou záruční opravou vady Díla bude Zhotovitel povinen Objednateli na jeho žádost předložit ke kontrole příslušnou pojistnou smlouvu. Pokud by pojištění </w:t>
      </w:r>
      <w:r w:rsidR="008336FC" w:rsidRPr="00C95058">
        <w:rPr>
          <w:b w:val="0"/>
          <w:bCs w:val="0"/>
          <w:smallCaps w:val="0"/>
          <w:lang w:val="cs-CZ"/>
        </w:rPr>
        <w:t xml:space="preserve">Zhotovitele </w:t>
      </w:r>
      <w:r w:rsidR="007A2848" w:rsidRPr="00C95058">
        <w:rPr>
          <w:b w:val="0"/>
          <w:bCs w:val="0"/>
          <w:smallCaps w:val="0"/>
          <w:lang w:val="cs-CZ"/>
        </w:rPr>
        <w:t xml:space="preserve">pro provádění prací na opravách vad Díla </w:t>
      </w:r>
      <w:r w:rsidR="008336FC" w:rsidRPr="00C95058">
        <w:rPr>
          <w:b w:val="0"/>
          <w:bCs w:val="0"/>
          <w:smallCaps w:val="0"/>
          <w:lang w:val="cs-CZ"/>
        </w:rPr>
        <w:t xml:space="preserve">nebylo </w:t>
      </w:r>
      <w:r w:rsidR="00EB2DAE" w:rsidRPr="00C95058">
        <w:rPr>
          <w:b w:val="0"/>
          <w:bCs w:val="0"/>
          <w:smallCaps w:val="0"/>
          <w:lang w:val="cs-CZ"/>
        </w:rPr>
        <w:t xml:space="preserve">ke dni jejich provedení </w:t>
      </w:r>
      <w:r w:rsidRPr="00C95058">
        <w:rPr>
          <w:b w:val="0"/>
          <w:bCs w:val="0"/>
          <w:smallCaps w:val="0"/>
          <w:lang w:val="cs-CZ"/>
        </w:rPr>
        <w:t>dostačující na pokrytí případných škod vzniklých během odstraňování vad Díla, je Zhotovitel povinen se připojistit tak, aby mohl provést záruční opravu; do této doby není Objednatel povinen umožnit Zhotoviteli provést záruční opravu a Zhotovitel není zbaven povinnosti odstranit vadu Díla v termínech stanovených dle této Smlouvy.</w:t>
      </w:r>
    </w:p>
    <w:p w14:paraId="439E8D3E" w14:textId="77777777" w:rsidR="006978CC" w:rsidRPr="00C95058" w:rsidRDefault="0021161A">
      <w:pPr>
        <w:pStyle w:val="Nadpis1"/>
        <w:keepNext w:val="0"/>
        <w:tabs>
          <w:tab w:val="clear" w:pos="709"/>
        </w:tabs>
        <w:spacing w:before="240"/>
        <w:rPr>
          <w:lang w:val="cs-CZ"/>
        </w:rPr>
      </w:pPr>
      <w:bookmarkStart w:id="174" w:name="_Toc151976255"/>
      <w:bookmarkStart w:id="175" w:name="_Toc151989736"/>
      <w:bookmarkStart w:id="176" w:name="_Toc151989864"/>
      <w:bookmarkStart w:id="177" w:name="_Toc389467172"/>
      <w:bookmarkStart w:id="178" w:name="_Ref525153235"/>
      <w:r w:rsidRPr="00C95058">
        <w:rPr>
          <w:lang w:val="cs-CZ"/>
        </w:rPr>
        <w:t>Ukončení Smlouvy</w:t>
      </w:r>
      <w:bookmarkEnd w:id="174"/>
      <w:bookmarkEnd w:id="175"/>
      <w:bookmarkEnd w:id="176"/>
      <w:bookmarkEnd w:id="177"/>
      <w:bookmarkEnd w:id="178"/>
      <w:r w:rsidRPr="00C95058">
        <w:rPr>
          <w:lang w:val="cs-CZ"/>
        </w:rPr>
        <w:tab/>
      </w:r>
    </w:p>
    <w:p w14:paraId="349D6588" w14:textId="77777777" w:rsidR="006978CC" w:rsidRPr="00C95058" w:rsidRDefault="0021161A">
      <w:pPr>
        <w:pStyle w:val="Nadpis2"/>
        <w:keepNext w:val="0"/>
        <w:tabs>
          <w:tab w:val="clear" w:pos="851"/>
        </w:tabs>
        <w:spacing w:before="120"/>
        <w:ind w:left="709"/>
        <w:rPr>
          <w:b w:val="0"/>
          <w:bCs w:val="0"/>
          <w:smallCaps w:val="0"/>
          <w:lang w:val="cs-CZ"/>
        </w:rPr>
      </w:pPr>
      <w:bookmarkStart w:id="179" w:name="_Ref461646484"/>
      <w:bookmarkStart w:id="180" w:name="_Toc151976256"/>
      <w:bookmarkStart w:id="181" w:name="_Toc151989737"/>
      <w:bookmarkStart w:id="182" w:name="_Toc151989865"/>
      <w:bookmarkStart w:id="183" w:name="_Toc389467173"/>
      <w:bookmarkStart w:id="184" w:name="_Ref391032430"/>
      <w:r w:rsidRPr="00C95058">
        <w:rPr>
          <w:b w:val="0"/>
          <w:bCs w:val="0"/>
          <w:smallCaps w:val="0"/>
          <w:lang w:val="cs-CZ"/>
        </w:rPr>
        <w:t>Tato Smlouva může být ukončena pouze:</w:t>
      </w:r>
      <w:bookmarkEnd w:id="179"/>
    </w:p>
    <w:p w14:paraId="154CDC5D" w14:textId="77777777" w:rsidR="006978CC" w:rsidRPr="00C95058" w:rsidRDefault="0021161A" w:rsidP="00487FF3">
      <w:pPr>
        <w:pStyle w:val="Normal2"/>
        <w:numPr>
          <w:ilvl w:val="1"/>
          <w:numId w:val="38"/>
        </w:numPr>
        <w:tabs>
          <w:tab w:val="clear" w:pos="709"/>
        </w:tabs>
        <w:ind w:left="1134" w:hanging="425"/>
        <w:rPr>
          <w:lang w:val="cs-CZ"/>
        </w:rPr>
      </w:pPr>
      <w:r w:rsidRPr="00C95058">
        <w:rPr>
          <w:lang w:val="cs-CZ"/>
        </w:rPr>
        <w:t>splněním povinností Stran dle této Smlouvy;</w:t>
      </w:r>
    </w:p>
    <w:p w14:paraId="40AE99FA" w14:textId="77777777" w:rsidR="006978CC" w:rsidRPr="00C95058" w:rsidRDefault="0021161A" w:rsidP="00487FF3">
      <w:pPr>
        <w:pStyle w:val="Normal2"/>
        <w:numPr>
          <w:ilvl w:val="1"/>
          <w:numId w:val="38"/>
        </w:numPr>
        <w:tabs>
          <w:tab w:val="clear" w:pos="709"/>
        </w:tabs>
        <w:ind w:left="1134" w:hanging="425"/>
        <w:rPr>
          <w:lang w:val="cs-CZ"/>
        </w:rPr>
      </w:pPr>
      <w:r w:rsidRPr="00C95058">
        <w:rPr>
          <w:lang w:val="cs-CZ"/>
        </w:rPr>
        <w:t>dohodou Stran;</w:t>
      </w:r>
    </w:p>
    <w:p w14:paraId="0555DC86" w14:textId="77777777" w:rsidR="006978CC" w:rsidRPr="00C95058" w:rsidRDefault="0021161A" w:rsidP="00487FF3">
      <w:pPr>
        <w:pStyle w:val="Normal2"/>
        <w:numPr>
          <w:ilvl w:val="1"/>
          <w:numId w:val="38"/>
        </w:numPr>
        <w:tabs>
          <w:tab w:val="clear" w:pos="709"/>
        </w:tabs>
        <w:ind w:left="1134" w:hanging="425"/>
        <w:rPr>
          <w:lang w:val="cs-CZ"/>
        </w:rPr>
      </w:pPr>
      <w:r w:rsidRPr="00C95058">
        <w:rPr>
          <w:lang w:val="cs-CZ"/>
        </w:rPr>
        <w:t>odstoupením od Smlouvy kteroukoli ze Stran z důvodů stanovených v této Smlouvě.</w:t>
      </w:r>
    </w:p>
    <w:p w14:paraId="49F9A5D8" w14:textId="77777777" w:rsidR="00A160FE" w:rsidRPr="00C95058" w:rsidRDefault="0021161A" w:rsidP="00BC1DAD">
      <w:pPr>
        <w:pStyle w:val="Nadpis2"/>
        <w:keepNext w:val="0"/>
        <w:tabs>
          <w:tab w:val="clear" w:pos="851"/>
        </w:tabs>
        <w:spacing w:before="120"/>
        <w:ind w:left="709"/>
        <w:rPr>
          <w:b w:val="0"/>
          <w:bCs w:val="0"/>
          <w:smallCaps w:val="0"/>
          <w:lang w:val="cs-CZ"/>
        </w:rPr>
      </w:pPr>
      <w:bookmarkStart w:id="185" w:name="_Ref461643707"/>
      <w:r w:rsidRPr="00C95058">
        <w:rPr>
          <w:b w:val="0"/>
          <w:bCs w:val="0"/>
          <w:smallCaps w:val="0"/>
          <w:lang w:val="cs-CZ"/>
        </w:rPr>
        <w:t xml:space="preserve">V případě ukončení Smlouvy odstoupením ze strany Zhotovitele je Zhotovitel povinen identifikovat, v jaké části uplatňuje nárok na předčasné ukončení Smlouvy. </w:t>
      </w:r>
      <w:bookmarkStart w:id="186" w:name="_Ref17766641"/>
    </w:p>
    <w:p w14:paraId="095C2CE8" w14:textId="77777777" w:rsidR="006978CC" w:rsidRPr="00C95058" w:rsidRDefault="0021161A" w:rsidP="00BC1DAD">
      <w:pPr>
        <w:pStyle w:val="Nadpis2"/>
        <w:keepNext w:val="0"/>
        <w:tabs>
          <w:tab w:val="clear" w:pos="851"/>
        </w:tabs>
        <w:spacing w:before="120"/>
        <w:ind w:left="709"/>
        <w:rPr>
          <w:b w:val="0"/>
          <w:bCs w:val="0"/>
          <w:smallCaps w:val="0"/>
          <w:lang w:val="cs-CZ"/>
        </w:rPr>
      </w:pPr>
      <w:bookmarkStart w:id="187" w:name="_Ref85493606"/>
      <w:r w:rsidRPr="00C95058">
        <w:rPr>
          <w:b w:val="0"/>
          <w:bCs w:val="0"/>
          <w:smallCaps w:val="0"/>
          <w:lang w:val="cs-CZ"/>
        </w:rPr>
        <w:t>Objednatel je oprávněn odstoupit od Smlouvy, pokud:</w:t>
      </w:r>
      <w:bookmarkEnd w:id="186"/>
      <w:bookmarkEnd w:id="187"/>
    </w:p>
    <w:p w14:paraId="3033872A" w14:textId="77777777" w:rsidR="006978CC" w:rsidRPr="00C95058" w:rsidRDefault="0021161A" w:rsidP="00487FF3">
      <w:pPr>
        <w:pStyle w:val="Nadpis2"/>
        <w:keepNext w:val="0"/>
        <w:numPr>
          <w:ilvl w:val="1"/>
          <w:numId w:val="31"/>
        </w:numPr>
        <w:tabs>
          <w:tab w:val="clear" w:pos="851"/>
        </w:tabs>
        <w:spacing w:before="120"/>
        <w:ind w:left="1134" w:hanging="425"/>
        <w:rPr>
          <w:b w:val="0"/>
          <w:smallCaps w:val="0"/>
          <w:lang w:val="cs-CZ"/>
        </w:rPr>
      </w:pPr>
      <w:r w:rsidRPr="00C95058">
        <w:rPr>
          <w:b w:val="0"/>
          <w:smallCaps w:val="0"/>
          <w:lang w:val="cs-CZ"/>
        </w:rPr>
        <w:t xml:space="preserve">písemně upomenul Zhotovitele, že neplní některou povinnost podle Smlouvy a Zhotovitel nepřijal nápravná opatření v přiměřené lhůtě stanovené Objednatelem v písemné výzvě, jež však nesmí být kratší než čtrnáct (14) dní; </w:t>
      </w:r>
    </w:p>
    <w:p w14:paraId="43D529A7" w14:textId="77777777" w:rsidR="006978CC" w:rsidRPr="00C95058" w:rsidRDefault="0021161A" w:rsidP="00487FF3">
      <w:pPr>
        <w:pStyle w:val="Nadpis2"/>
        <w:keepNext w:val="0"/>
        <w:numPr>
          <w:ilvl w:val="1"/>
          <w:numId w:val="31"/>
        </w:numPr>
        <w:tabs>
          <w:tab w:val="clear" w:pos="851"/>
        </w:tabs>
        <w:spacing w:before="120"/>
        <w:ind w:left="1134" w:hanging="425"/>
        <w:rPr>
          <w:b w:val="0"/>
          <w:smallCaps w:val="0"/>
          <w:lang w:val="cs-CZ"/>
        </w:rPr>
      </w:pPr>
      <w:r w:rsidRPr="00C95058">
        <w:rPr>
          <w:b w:val="0"/>
          <w:smallCaps w:val="0"/>
          <w:lang w:val="cs-CZ"/>
        </w:rPr>
        <w:t>Zhotovitel nezahájí provádění Díla do deseti (10) pracovních dnů od uplynutí Lhůty pro převzetí Staveniště;</w:t>
      </w:r>
    </w:p>
    <w:p w14:paraId="63ABCBE0" w14:textId="64615F54" w:rsidR="006978CC" w:rsidRPr="00C95058" w:rsidRDefault="0021161A" w:rsidP="00487FF3">
      <w:pPr>
        <w:pStyle w:val="Nadpis2"/>
        <w:keepNext w:val="0"/>
        <w:numPr>
          <w:ilvl w:val="1"/>
          <w:numId w:val="31"/>
        </w:numPr>
        <w:tabs>
          <w:tab w:val="clear" w:pos="851"/>
        </w:tabs>
        <w:spacing w:before="120"/>
        <w:ind w:left="1134" w:hanging="425"/>
        <w:rPr>
          <w:b w:val="0"/>
          <w:smallCaps w:val="0"/>
          <w:lang w:val="cs-CZ"/>
        </w:rPr>
      </w:pPr>
      <w:r w:rsidRPr="00C95058">
        <w:rPr>
          <w:b w:val="0"/>
          <w:smallCaps w:val="0"/>
          <w:lang w:val="cs-CZ"/>
        </w:rPr>
        <w:t>prodlení Zhotovitele u jednotlivých</w:t>
      </w:r>
      <w:r w:rsidR="0022573B" w:rsidRPr="00C95058">
        <w:rPr>
          <w:b w:val="0"/>
          <w:smallCaps w:val="0"/>
          <w:lang w:val="cs-CZ"/>
        </w:rPr>
        <w:t xml:space="preserve"> dílčích</w:t>
      </w:r>
      <w:r w:rsidRPr="00C95058">
        <w:rPr>
          <w:b w:val="0"/>
          <w:smallCaps w:val="0"/>
          <w:lang w:val="cs-CZ"/>
        </w:rPr>
        <w:t xml:space="preserve"> milníků </w:t>
      </w:r>
      <w:r w:rsidR="007460C2" w:rsidRPr="00C95058">
        <w:rPr>
          <w:b w:val="0"/>
          <w:smallCaps w:val="0"/>
          <w:lang w:val="cs-CZ"/>
        </w:rPr>
        <w:t xml:space="preserve">dle Přehledu milníků </w:t>
      </w:r>
      <w:r w:rsidRPr="00C95058">
        <w:rPr>
          <w:b w:val="0"/>
          <w:smallCaps w:val="0"/>
          <w:lang w:val="cs-CZ"/>
        </w:rPr>
        <w:t>trvá po dobu delší než třicet (30) pracovních dnů a Zhotovitel nepřijal nápravná opatření v přiměřené lhůtě stanovené Objednatelem v písemné výzvě, jež však nesmí být kratší než čtrnáct (14) dní;</w:t>
      </w:r>
    </w:p>
    <w:p w14:paraId="555173CA" w14:textId="51B03236" w:rsidR="005949C9" w:rsidRPr="00C95058" w:rsidRDefault="005949C9" w:rsidP="00487FF3">
      <w:pPr>
        <w:pStyle w:val="Nadpis2"/>
        <w:keepNext w:val="0"/>
        <w:numPr>
          <w:ilvl w:val="1"/>
          <w:numId w:val="31"/>
        </w:numPr>
        <w:tabs>
          <w:tab w:val="clear" w:pos="851"/>
        </w:tabs>
        <w:spacing w:before="120"/>
        <w:ind w:left="1134" w:hanging="425"/>
        <w:rPr>
          <w:b w:val="0"/>
          <w:smallCaps w:val="0"/>
          <w:lang w:val="cs-CZ"/>
        </w:rPr>
      </w:pPr>
      <w:r w:rsidRPr="00C95058">
        <w:rPr>
          <w:b w:val="0"/>
          <w:smallCaps w:val="0"/>
          <w:lang w:val="cs-CZ"/>
        </w:rPr>
        <w:t>bude zřejmé, že se Zhotovitel dostane do prodlení s</w:t>
      </w:r>
      <w:r w:rsidR="005D6D66" w:rsidRPr="00C95058">
        <w:rPr>
          <w:b w:val="0"/>
          <w:smallCaps w:val="0"/>
          <w:lang w:val="cs-CZ"/>
        </w:rPr>
        <w:t> </w:t>
      </w:r>
      <w:r w:rsidRPr="00C95058">
        <w:rPr>
          <w:b w:val="0"/>
          <w:smallCaps w:val="0"/>
          <w:lang w:val="cs-CZ"/>
        </w:rPr>
        <w:t>plněním</w:t>
      </w:r>
      <w:r w:rsidR="005D6D66" w:rsidRPr="00C95058">
        <w:rPr>
          <w:b w:val="0"/>
          <w:smallCaps w:val="0"/>
          <w:lang w:val="cs-CZ"/>
        </w:rPr>
        <w:t>,</w:t>
      </w:r>
      <w:r w:rsidRPr="00C95058">
        <w:rPr>
          <w:b w:val="0"/>
          <w:smallCaps w:val="0"/>
          <w:lang w:val="cs-CZ"/>
        </w:rPr>
        <w:t xml:space="preserve"> </w:t>
      </w:r>
      <w:r w:rsidR="00A514E3" w:rsidRPr="00C95058">
        <w:rPr>
          <w:b w:val="0"/>
          <w:smallCaps w:val="0"/>
          <w:lang w:val="cs-CZ"/>
        </w:rPr>
        <w:t>byť jen</w:t>
      </w:r>
      <w:r w:rsidRPr="00C95058">
        <w:rPr>
          <w:b w:val="0"/>
          <w:smallCaps w:val="0"/>
          <w:lang w:val="cs-CZ"/>
        </w:rPr>
        <w:t xml:space="preserve"> jed</w:t>
      </w:r>
      <w:r w:rsidR="00A514E3" w:rsidRPr="00C95058">
        <w:rPr>
          <w:b w:val="0"/>
          <w:smallCaps w:val="0"/>
          <w:lang w:val="cs-CZ"/>
        </w:rPr>
        <w:t>iného</w:t>
      </w:r>
      <w:r w:rsidR="0022573B" w:rsidRPr="00C95058">
        <w:rPr>
          <w:b w:val="0"/>
          <w:smallCaps w:val="0"/>
          <w:lang w:val="cs-CZ"/>
        </w:rPr>
        <w:t xml:space="preserve"> dílčího</w:t>
      </w:r>
      <w:r w:rsidR="00A514E3" w:rsidRPr="00C95058">
        <w:rPr>
          <w:b w:val="0"/>
          <w:smallCaps w:val="0"/>
          <w:lang w:val="cs-CZ"/>
        </w:rPr>
        <w:t xml:space="preserve"> </w:t>
      </w:r>
      <w:r w:rsidRPr="00C95058">
        <w:rPr>
          <w:b w:val="0"/>
          <w:smallCaps w:val="0"/>
          <w:lang w:val="cs-CZ"/>
        </w:rPr>
        <w:t>milníku</w:t>
      </w:r>
      <w:r w:rsidR="00BB2B3D" w:rsidRPr="00C95058">
        <w:rPr>
          <w:b w:val="0"/>
          <w:smallCaps w:val="0"/>
          <w:lang w:val="cs-CZ"/>
        </w:rPr>
        <w:t xml:space="preserve"> dle Přehledu milníků</w:t>
      </w:r>
      <w:r w:rsidRPr="00C95058">
        <w:rPr>
          <w:b w:val="0"/>
          <w:smallCaps w:val="0"/>
          <w:lang w:val="cs-CZ"/>
        </w:rPr>
        <w:t xml:space="preserve"> a Zhotovitel nepřijme nápravná opatření v přiměřené lhůtě stanovené Objednatelem v písemné výzvě, jež však nesmí být kratší než čtrnáct (14) dní;</w:t>
      </w:r>
    </w:p>
    <w:p w14:paraId="50B932E8" w14:textId="77777777" w:rsidR="006978CC" w:rsidRPr="00C95058" w:rsidRDefault="0021161A" w:rsidP="00487FF3">
      <w:pPr>
        <w:pStyle w:val="Nadpis2"/>
        <w:keepNext w:val="0"/>
        <w:numPr>
          <w:ilvl w:val="1"/>
          <w:numId w:val="31"/>
        </w:numPr>
        <w:tabs>
          <w:tab w:val="clear" w:pos="851"/>
        </w:tabs>
        <w:spacing w:before="120"/>
        <w:ind w:left="1134" w:hanging="425"/>
        <w:rPr>
          <w:b w:val="0"/>
          <w:smallCaps w:val="0"/>
          <w:lang w:val="cs-CZ"/>
        </w:rPr>
      </w:pPr>
      <w:r w:rsidRPr="00C95058">
        <w:rPr>
          <w:b w:val="0"/>
          <w:smallCaps w:val="0"/>
          <w:lang w:val="cs-CZ"/>
        </w:rPr>
        <w:t xml:space="preserve">bez oprávněného důvodu Zhotovitel řádně nepokračuje v Díle po dobu delší než čtrnáct (14) dnů nebo jinak zřetelně projeví svůj záměr nepokračovat v plnění svých povinností vyplývajících z této Smlouvy; </w:t>
      </w:r>
    </w:p>
    <w:p w14:paraId="6BE2C2A6" w14:textId="6F71B71A" w:rsidR="006978CC" w:rsidRPr="00C95058" w:rsidRDefault="0021161A" w:rsidP="00487FF3">
      <w:pPr>
        <w:pStyle w:val="Nadpis2"/>
        <w:keepNext w:val="0"/>
        <w:numPr>
          <w:ilvl w:val="1"/>
          <w:numId w:val="31"/>
        </w:numPr>
        <w:tabs>
          <w:tab w:val="clear" w:pos="851"/>
        </w:tabs>
        <w:spacing w:before="120"/>
        <w:ind w:left="1134" w:hanging="425"/>
        <w:rPr>
          <w:b w:val="0"/>
          <w:smallCaps w:val="0"/>
          <w:lang w:val="cs-CZ"/>
        </w:rPr>
      </w:pPr>
      <w:r w:rsidRPr="00C95058">
        <w:rPr>
          <w:b w:val="0"/>
          <w:smallCaps w:val="0"/>
          <w:lang w:val="cs-CZ"/>
        </w:rPr>
        <w:t xml:space="preserve">bylo vydáno </w:t>
      </w:r>
      <w:r w:rsidR="003873A8" w:rsidRPr="00C95058">
        <w:rPr>
          <w:b w:val="0"/>
          <w:smallCaps w:val="0"/>
          <w:lang w:val="cs-CZ"/>
        </w:rPr>
        <w:t xml:space="preserve">pravomocné </w:t>
      </w:r>
      <w:r w:rsidRPr="00C95058">
        <w:rPr>
          <w:b w:val="0"/>
          <w:smallCaps w:val="0"/>
          <w:lang w:val="cs-CZ"/>
        </w:rPr>
        <w:t>zákonné či úřední nařízení nebo podmínky neumožňují</w:t>
      </w:r>
      <w:r w:rsidR="004A52B5" w:rsidRPr="00C95058">
        <w:rPr>
          <w:b w:val="0"/>
          <w:smallCaps w:val="0"/>
          <w:lang w:val="cs-CZ"/>
        </w:rPr>
        <w:t>cí</w:t>
      </w:r>
      <w:r w:rsidRPr="00C95058">
        <w:rPr>
          <w:b w:val="0"/>
          <w:smallCaps w:val="0"/>
          <w:lang w:val="cs-CZ"/>
        </w:rPr>
        <w:t xml:space="preserve"> provedení Díla nebo v jejichž důsledku nesmí být Dílo prováděno;</w:t>
      </w:r>
    </w:p>
    <w:p w14:paraId="7552485F" w14:textId="77777777" w:rsidR="006978CC" w:rsidRPr="00C95058" w:rsidRDefault="0021161A" w:rsidP="00487FF3">
      <w:pPr>
        <w:pStyle w:val="Nadpis2"/>
        <w:keepNext w:val="0"/>
        <w:numPr>
          <w:ilvl w:val="1"/>
          <w:numId w:val="31"/>
        </w:numPr>
        <w:tabs>
          <w:tab w:val="clear" w:pos="851"/>
        </w:tabs>
        <w:spacing w:before="120"/>
        <w:ind w:left="1134" w:hanging="425"/>
        <w:rPr>
          <w:b w:val="0"/>
          <w:smallCaps w:val="0"/>
          <w:lang w:val="cs-CZ"/>
        </w:rPr>
      </w:pPr>
      <w:r w:rsidRPr="00C95058">
        <w:rPr>
          <w:b w:val="0"/>
          <w:smallCaps w:val="0"/>
          <w:lang w:val="cs-CZ"/>
        </w:rPr>
        <w:t>je Zhotovitel v prodlení s odstraněním vady Díla déle než třicet (30) dnů;</w:t>
      </w:r>
    </w:p>
    <w:p w14:paraId="70AF5E44" w14:textId="77777777" w:rsidR="006978CC" w:rsidRPr="00C95058" w:rsidRDefault="0021161A" w:rsidP="00487FF3">
      <w:pPr>
        <w:pStyle w:val="Nadpis2"/>
        <w:keepNext w:val="0"/>
        <w:numPr>
          <w:ilvl w:val="1"/>
          <w:numId w:val="31"/>
        </w:numPr>
        <w:tabs>
          <w:tab w:val="clear" w:pos="851"/>
        </w:tabs>
        <w:spacing w:before="120"/>
        <w:ind w:left="1134" w:hanging="425"/>
        <w:rPr>
          <w:b w:val="0"/>
          <w:smallCaps w:val="0"/>
          <w:lang w:val="cs-CZ"/>
        </w:rPr>
      </w:pPr>
      <w:r w:rsidRPr="00C95058">
        <w:rPr>
          <w:b w:val="0"/>
          <w:smallCaps w:val="0"/>
          <w:lang w:val="cs-CZ"/>
        </w:rPr>
        <w:t>se Zhotovitel dostal do Platební neschopnosti;</w:t>
      </w:r>
    </w:p>
    <w:p w14:paraId="12C05D5A" w14:textId="77777777" w:rsidR="006978CC" w:rsidRPr="00C95058" w:rsidRDefault="0021161A" w:rsidP="00487FF3">
      <w:pPr>
        <w:pStyle w:val="Nadpis2"/>
        <w:keepNext w:val="0"/>
        <w:numPr>
          <w:ilvl w:val="1"/>
          <w:numId w:val="31"/>
        </w:numPr>
        <w:tabs>
          <w:tab w:val="clear" w:pos="851"/>
        </w:tabs>
        <w:spacing w:before="120"/>
        <w:ind w:left="1134" w:hanging="425"/>
        <w:rPr>
          <w:b w:val="0"/>
          <w:smallCaps w:val="0"/>
          <w:lang w:val="cs-CZ"/>
        </w:rPr>
      </w:pPr>
      <w:r w:rsidRPr="00C95058">
        <w:rPr>
          <w:b w:val="0"/>
          <w:smallCaps w:val="0"/>
          <w:lang w:val="cs-CZ"/>
        </w:rPr>
        <w:t>Zhotovitel prokazatelně přestal plnit své splatné peněžité dluhy vůči Poddodavatelům;</w:t>
      </w:r>
    </w:p>
    <w:p w14:paraId="78CA08E7" w14:textId="77777777" w:rsidR="006978CC" w:rsidRPr="00C95058" w:rsidRDefault="0021161A" w:rsidP="00487FF3">
      <w:pPr>
        <w:pStyle w:val="Nadpis2"/>
        <w:keepNext w:val="0"/>
        <w:numPr>
          <w:ilvl w:val="1"/>
          <w:numId w:val="31"/>
        </w:numPr>
        <w:tabs>
          <w:tab w:val="clear" w:pos="851"/>
        </w:tabs>
        <w:spacing w:before="120"/>
        <w:ind w:left="1134" w:hanging="425"/>
        <w:rPr>
          <w:b w:val="0"/>
          <w:smallCaps w:val="0"/>
          <w:lang w:val="cs-CZ"/>
        </w:rPr>
      </w:pPr>
      <w:r w:rsidRPr="00C95058">
        <w:rPr>
          <w:b w:val="0"/>
          <w:smallCaps w:val="0"/>
          <w:lang w:val="cs-CZ"/>
        </w:rPr>
        <w:t xml:space="preserve">Zhotovitel postoupí tuto Smlouvu bez požadovaného souhlasu Objednatele; </w:t>
      </w:r>
    </w:p>
    <w:p w14:paraId="79C4837F" w14:textId="522973C6" w:rsidR="006978CC" w:rsidRPr="00C95058" w:rsidRDefault="0021161A" w:rsidP="00487FF3">
      <w:pPr>
        <w:pStyle w:val="Nadpis2"/>
        <w:keepNext w:val="0"/>
        <w:numPr>
          <w:ilvl w:val="1"/>
          <w:numId w:val="31"/>
        </w:numPr>
        <w:tabs>
          <w:tab w:val="clear" w:pos="851"/>
        </w:tabs>
        <w:spacing w:before="120"/>
        <w:ind w:left="1134" w:hanging="425"/>
        <w:rPr>
          <w:b w:val="0"/>
          <w:smallCaps w:val="0"/>
          <w:lang w:val="cs-CZ"/>
        </w:rPr>
      </w:pPr>
      <w:r w:rsidRPr="00C95058">
        <w:rPr>
          <w:b w:val="0"/>
          <w:smallCaps w:val="0"/>
          <w:lang w:val="cs-CZ"/>
        </w:rPr>
        <w:t xml:space="preserve">v rozporu se Smlouvou Zhotovitel </w:t>
      </w:r>
      <w:proofErr w:type="gramStart"/>
      <w:r w:rsidRPr="00C95058">
        <w:rPr>
          <w:b w:val="0"/>
          <w:smallCaps w:val="0"/>
          <w:lang w:val="cs-CZ"/>
        </w:rPr>
        <w:t>nepředloží</w:t>
      </w:r>
      <w:proofErr w:type="gramEnd"/>
      <w:r w:rsidRPr="00C95058">
        <w:rPr>
          <w:b w:val="0"/>
          <w:smallCaps w:val="0"/>
          <w:lang w:val="cs-CZ"/>
        </w:rPr>
        <w:t xml:space="preserve"> Objednateli Bankovní záruku za provedení díla nebo Bankovní záruku za záruky podle článku </w:t>
      </w:r>
      <w:r w:rsidRPr="00C95058">
        <w:rPr>
          <w:b w:val="0"/>
          <w:smallCaps w:val="0"/>
          <w:lang w:val="cs-CZ"/>
        </w:rPr>
        <w:fldChar w:fldCharType="begin"/>
      </w:r>
      <w:r w:rsidRPr="00C95058">
        <w:rPr>
          <w:b w:val="0"/>
          <w:smallCaps w:val="0"/>
          <w:lang w:val="cs-CZ"/>
        </w:rPr>
        <w:instrText xml:space="preserve"> REF _Ref17757260 \r \h </w:instrText>
      </w:r>
      <w:r w:rsidR="00C95058">
        <w:rPr>
          <w:b w:val="0"/>
          <w:smallCaps w:val="0"/>
          <w:lang w:val="cs-CZ"/>
        </w:rPr>
        <w:instrText xml:space="preserve"> \* MERGEFORMAT </w:instrText>
      </w:r>
      <w:r w:rsidRPr="00C95058">
        <w:rPr>
          <w:b w:val="0"/>
          <w:smallCaps w:val="0"/>
          <w:lang w:val="cs-CZ"/>
        </w:rPr>
      </w:r>
      <w:r w:rsidRPr="00C95058">
        <w:rPr>
          <w:b w:val="0"/>
          <w:smallCaps w:val="0"/>
          <w:lang w:val="cs-CZ"/>
        </w:rPr>
        <w:fldChar w:fldCharType="separate"/>
      </w:r>
      <w:r w:rsidR="00F20402">
        <w:rPr>
          <w:b w:val="0"/>
          <w:smallCaps w:val="0"/>
          <w:lang w:val="cs-CZ"/>
        </w:rPr>
        <w:t>16</w:t>
      </w:r>
      <w:r w:rsidRPr="00C95058">
        <w:rPr>
          <w:b w:val="0"/>
          <w:smallCaps w:val="0"/>
          <w:lang w:val="cs-CZ"/>
        </w:rPr>
        <w:fldChar w:fldCharType="end"/>
      </w:r>
      <w:r w:rsidRPr="00C95058">
        <w:rPr>
          <w:b w:val="0"/>
          <w:smallCaps w:val="0"/>
          <w:lang w:val="cs-CZ"/>
        </w:rPr>
        <w:t xml:space="preserve"> </w:t>
      </w:r>
      <w:r w:rsidR="00142F69" w:rsidRPr="00C95058">
        <w:rPr>
          <w:b w:val="0"/>
          <w:smallCaps w:val="0"/>
          <w:lang w:val="cs-CZ"/>
        </w:rPr>
        <w:t xml:space="preserve">této Smlouvy </w:t>
      </w:r>
      <w:r w:rsidRPr="00C95058">
        <w:rPr>
          <w:b w:val="0"/>
          <w:smallCaps w:val="0"/>
          <w:lang w:val="cs-CZ"/>
        </w:rPr>
        <w:t>nebo některou z</w:t>
      </w:r>
      <w:r w:rsidR="00E40777" w:rsidRPr="00C95058">
        <w:rPr>
          <w:b w:val="0"/>
          <w:smallCaps w:val="0"/>
          <w:lang w:val="cs-CZ"/>
        </w:rPr>
        <w:t> </w:t>
      </w:r>
      <w:r w:rsidRPr="00C95058">
        <w:rPr>
          <w:b w:val="0"/>
          <w:smallCaps w:val="0"/>
          <w:lang w:val="cs-CZ"/>
        </w:rPr>
        <w:t xml:space="preserve">pojistných smluv podle článku </w:t>
      </w:r>
      <w:r w:rsidRPr="00C95058">
        <w:rPr>
          <w:b w:val="0"/>
          <w:smallCaps w:val="0"/>
          <w:lang w:val="cs-CZ"/>
        </w:rPr>
        <w:fldChar w:fldCharType="begin"/>
      </w:r>
      <w:r w:rsidRPr="00C95058">
        <w:rPr>
          <w:b w:val="0"/>
          <w:smallCaps w:val="0"/>
          <w:lang w:val="cs-CZ"/>
        </w:rPr>
        <w:instrText xml:space="preserve"> REF _Ref17393765 \r \h </w:instrText>
      </w:r>
      <w:r w:rsidR="00C95058">
        <w:rPr>
          <w:b w:val="0"/>
          <w:smallCaps w:val="0"/>
          <w:lang w:val="cs-CZ"/>
        </w:rPr>
        <w:instrText xml:space="preserve"> \* MERGEFORMAT </w:instrText>
      </w:r>
      <w:r w:rsidRPr="00C95058">
        <w:rPr>
          <w:b w:val="0"/>
          <w:smallCaps w:val="0"/>
          <w:lang w:val="cs-CZ"/>
        </w:rPr>
      </w:r>
      <w:r w:rsidRPr="00C95058">
        <w:rPr>
          <w:b w:val="0"/>
          <w:smallCaps w:val="0"/>
          <w:lang w:val="cs-CZ"/>
        </w:rPr>
        <w:fldChar w:fldCharType="separate"/>
      </w:r>
      <w:r w:rsidR="00F20402">
        <w:rPr>
          <w:b w:val="0"/>
          <w:smallCaps w:val="0"/>
          <w:lang w:val="cs-CZ"/>
        </w:rPr>
        <w:t>19</w:t>
      </w:r>
      <w:r w:rsidRPr="00C95058">
        <w:rPr>
          <w:b w:val="0"/>
          <w:smallCaps w:val="0"/>
          <w:lang w:val="cs-CZ"/>
        </w:rPr>
        <w:fldChar w:fldCharType="end"/>
      </w:r>
      <w:r w:rsidR="00740155" w:rsidRPr="00C95058">
        <w:rPr>
          <w:b w:val="0"/>
          <w:smallCaps w:val="0"/>
          <w:lang w:val="cs-CZ"/>
        </w:rPr>
        <w:t xml:space="preserve"> této Smlouvy</w:t>
      </w:r>
      <w:r w:rsidRPr="00C95058">
        <w:rPr>
          <w:b w:val="0"/>
          <w:smallCaps w:val="0"/>
          <w:lang w:val="cs-CZ"/>
        </w:rPr>
        <w:t xml:space="preserve">; </w:t>
      </w:r>
    </w:p>
    <w:p w14:paraId="02A812F2" w14:textId="77777777" w:rsidR="002D0BD9" w:rsidRPr="00C95058" w:rsidRDefault="0021161A" w:rsidP="00487FF3">
      <w:pPr>
        <w:pStyle w:val="Nadpis2"/>
        <w:keepNext w:val="0"/>
        <w:numPr>
          <w:ilvl w:val="1"/>
          <w:numId w:val="31"/>
        </w:numPr>
        <w:tabs>
          <w:tab w:val="clear" w:pos="851"/>
        </w:tabs>
        <w:spacing w:before="120"/>
        <w:ind w:left="1134" w:hanging="425"/>
        <w:rPr>
          <w:b w:val="0"/>
          <w:smallCaps w:val="0"/>
          <w:lang w:val="cs-CZ"/>
        </w:rPr>
      </w:pPr>
      <w:r w:rsidRPr="00C95058">
        <w:rPr>
          <w:b w:val="0"/>
          <w:smallCaps w:val="0"/>
          <w:lang w:val="cs-CZ"/>
        </w:rPr>
        <w:lastRenderedPageBreak/>
        <w:t xml:space="preserve">v insolvenčním rejstříku bude zveřejněno usnesení, kterým byl zjištěn úpadek Zhotovitele; </w:t>
      </w:r>
    </w:p>
    <w:p w14:paraId="7C14FA58" w14:textId="77777777" w:rsidR="000E528B" w:rsidRPr="00C95058" w:rsidRDefault="00A83894" w:rsidP="00487FF3">
      <w:pPr>
        <w:pStyle w:val="Nadpis2"/>
        <w:keepNext w:val="0"/>
        <w:numPr>
          <w:ilvl w:val="1"/>
          <w:numId w:val="31"/>
        </w:numPr>
        <w:tabs>
          <w:tab w:val="clear" w:pos="851"/>
        </w:tabs>
        <w:spacing w:before="120"/>
        <w:ind w:left="1134" w:hanging="425"/>
        <w:rPr>
          <w:b w:val="0"/>
          <w:smallCaps w:val="0"/>
          <w:lang w:val="cs-CZ"/>
        </w:rPr>
      </w:pPr>
      <w:r w:rsidRPr="00C95058">
        <w:rPr>
          <w:b w:val="0"/>
          <w:smallCaps w:val="0"/>
          <w:lang w:val="cs-CZ"/>
        </w:rPr>
        <w:t>pokud Objednatel zjistí, že na Zhotovitele či Zhotovitele ovládající osoby dopadají, přímo či zprostředkovaně, mezinárodní sankce dle příslušných právních předpisů a rozhodnutí, kterými jsou Česká republika nebo Objednatel vázáni</w:t>
      </w:r>
    </w:p>
    <w:p w14:paraId="02F58977" w14:textId="4A7DF3B9" w:rsidR="006978CC" w:rsidRPr="00C95058" w:rsidRDefault="000E528B" w:rsidP="00487FF3">
      <w:pPr>
        <w:pStyle w:val="Nadpis2"/>
        <w:keepNext w:val="0"/>
        <w:numPr>
          <w:ilvl w:val="1"/>
          <w:numId w:val="31"/>
        </w:numPr>
        <w:tabs>
          <w:tab w:val="clear" w:pos="851"/>
        </w:tabs>
        <w:spacing w:before="120"/>
        <w:ind w:left="1134" w:hanging="425"/>
        <w:rPr>
          <w:b w:val="0"/>
          <w:smallCaps w:val="0"/>
          <w:lang w:val="cs-CZ"/>
        </w:rPr>
      </w:pPr>
      <w:r w:rsidRPr="00C95058">
        <w:rPr>
          <w:b w:val="0"/>
          <w:smallCaps w:val="0"/>
          <w:lang w:val="cs-CZ"/>
        </w:rPr>
        <w:t xml:space="preserve">Pokud Zhotovitel nesplní informační povinnost </w:t>
      </w:r>
      <w:proofErr w:type="spellStart"/>
      <w:r w:rsidRPr="00C95058">
        <w:rPr>
          <w:b w:val="0"/>
          <w:smallCaps w:val="0"/>
          <w:lang w:val="cs-CZ"/>
        </w:rPr>
        <w:t>dlě</w:t>
      </w:r>
      <w:proofErr w:type="spellEnd"/>
      <w:r w:rsidRPr="00C95058">
        <w:rPr>
          <w:b w:val="0"/>
          <w:smallCaps w:val="0"/>
          <w:lang w:val="cs-CZ"/>
        </w:rPr>
        <w:t xml:space="preserve"> článku </w:t>
      </w:r>
      <w:r w:rsidRPr="00C95058">
        <w:rPr>
          <w:b w:val="0"/>
          <w:smallCaps w:val="0"/>
          <w:lang w:val="cs-CZ"/>
        </w:rPr>
        <w:fldChar w:fldCharType="begin"/>
      </w:r>
      <w:r w:rsidRPr="00C95058">
        <w:rPr>
          <w:b w:val="0"/>
          <w:smallCaps w:val="0"/>
          <w:lang w:val="cs-CZ"/>
        </w:rPr>
        <w:instrText xml:space="preserve"> REF _Ref105255239 \r \h </w:instrText>
      </w:r>
      <w:r w:rsidR="00C95058">
        <w:rPr>
          <w:b w:val="0"/>
          <w:smallCaps w:val="0"/>
          <w:lang w:val="cs-CZ"/>
        </w:rPr>
        <w:instrText xml:space="preserve"> \* MERGEFORMAT </w:instrText>
      </w:r>
      <w:r w:rsidRPr="00C95058">
        <w:rPr>
          <w:b w:val="0"/>
          <w:smallCaps w:val="0"/>
          <w:lang w:val="cs-CZ"/>
        </w:rPr>
      </w:r>
      <w:r w:rsidRPr="00C95058">
        <w:rPr>
          <w:b w:val="0"/>
          <w:smallCaps w:val="0"/>
          <w:lang w:val="cs-CZ"/>
        </w:rPr>
        <w:fldChar w:fldCharType="separate"/>
      </w:r>
      <w:r w:rsidR="00F20402">
        <w:rPr>
          <w:b w:val="0"/>
          <w:smallCaps w:val="0"/>
          <w:lang w:val="cs-CZ"/>
        </w:rPr>
        <w:t>7.20</w:t>
      </w:r>
      <w:r w:rsidRPr="00C95058">
        <w:rPr>
          <w:b w:val="0"/>
          <w:smallCaps w:val="0"/>
          <w:lang w:val="cs-CZ"/>
        </w:rPr>
        <w:fldChar w:fldCharType="end"/>
      </w:r>
      <w:r w:rsidR="00BD1E27" w:rsidRPr="00C95058">
        <w:rPr>
          <w:b w:val="0"/>
          <w:smallCaps w:val="0"/>
          <w:lang w:val="cs-CZ"/>
        </w:rPr>
        <w:t xml:space="preserve"> písm. (a)</w:t>
      </w:r>
      <w:r w:rsidR="00873962" w:rsidRPr="00C95058">
        <w:rPr>
          <w:b w:val="0"/>
          <w:smallCaps w:val="0"/>
          <w:lang w:val="cs-CZ"/>
        </w:rPr>
        <w:t xml:space="preserve"> a </w:t>
      </w:r>
      <w:r w:rsidR="00873962" w:rsidRPr="00C95058">
        <w:rPr>
          <w:b w:val="0"/>
          <w:smallCaps w:val="0"/>
          <w:lang w:val="cs-CZ"/>
        </w:rPr>
        <w:fldChar w:fldCharType="begin"/>
      </w:r>
      <w:r w:rsidR="00873962" w:rsidRPr="00C95058">
        <w:rPr>
          <w:b w:val="0"/>
          <w:smallCaps w:val="0"/>
          <w:lang w:val="cs-CZ"/>
        </w:rPr>
        <w:instrText xml:space="preserve"> REF _Ref105255239 \r \h </w:instrText>
      </w:r>
      <w:r w:rsidR="00C95058">
        <w:rPr>
          <w:b w:val="0"/>
          <w:smallCaps w:val="0"/>
          <w:lang w:val="cs-CZ"/>
        </w:rPr>
        <w:instrText xml:space="preserve"> \* MERGEFORMAT </w:instrText>
      </w:r>
      <w:r w:rsidR="00873962" w:rsidRPr="00C95058">
        <w:rPr>
          <w:b w:val="0"/>
          <w:smallCaps w:val="0"/>
          <w:lang w:val="cs-CZ"/>
        </w:rPr>
      </w:r>
      <w:r w:rsidR="00873962" w:rsidRPr="00C95058">
        <w:rPr>
          <w:b w:val="0"/>
          <w:smallCaps w:val="0"/>
          <w:lang w:val="cs-CZ"/>
        </w:rPr>
        <w:fldChar w:fldCharType="separate"/>
      </w:r>
      <w:r w:rsidR="00F20402">
        <w:rPr>
          <w:b w:val="0"/>
          <w:smallCaps w:val="0"/>
          <w:lang w:val="cs-CZ"/>
        </w:rPr>
        <w:t>7.20</w:t>
      </w:r>
      <w:r w:rsidR="00873962" w:rsidRPr="00C95058">
        <w:rPr>
          <w:b w:val="0"/>
          <w:smallCaps w:val="0"/>
          <w:lang w:val="cs-CZ"/>
        </w:rPr>
        <w:fldChar w:fldCharType="end"/>
      </w:r>
      <w:r w:rsidR="00873962" w:rsidRPr="00C95058">
        <w:rPr>
          <w:b w:val="0"/>
          <w:smallCaps w:val="0"/>
          <w:lang w:val="cs-CZ"/>
        </w:rPr>
        <w:t xml:space="preserve"> písm. (c) Smlouvy</w:t>
      </w:r>
      <w:r w:rsidR="00207F68" w:rsidRPr="00C95058">
        <w:rPr>
          <w:b w:val="0"/>
          <w:smallCaps w:val="0"/>
          <w:lang w:val="cs-CZ"/>
        </w:rPr>
        <w:t xml:space="preserve">, respektive nezjedná ve lhůtě </w:t>
      </w:r>
      <w:r w:rsidR="009C134F" w:rsidRPr="00C95058">
        <w:rPr>
          <w:b w:val="0"/>
          <w:smallCaps w:val="0"/>
          <w:lang w:val="cs-CZ"/>
        </w:rPr>
        <w:t>čtrnácti (14) dní od výzvy Objednatele</w:t>
      </w:r>
      <w:r w:rsidR="00605AC0" w:rsidRPr="00C95058">
        <w:rPr>
          <w:b w:val="0"/>
          <w:smallCaps w:val="0"/>
          <w:lang w:val="cs-CZ"/>
        </w:rPr>
        <w:t xml:space="preserve"> ve smyslu článku </w:t>
      </w:r>
      <w:r w:rsidR="00605AC0" w:rsidRPr="00C95058">
        <w:rPr>
          <w:b w:val="0"/>
          <w:smallCaps w:val="0"/>
          <w:lang w:val="cs-CZ"/>
        </w:rPr>
        <w:fldChar w:fldCharType="begin"/>
      </w:r>
      <w:r w:rsidR="00605AC0" w:rsidRPr="00C95058">
        <w:rPr>
          <w:b w:val="0"/>
          <w:smallCaps w:val="0"/>
          <w:lang w:val="cs-CZ"/>
        </w:rPr>
        <w:instrText xml:space="preserve"> REF _Ref105255239 \r \h </w:instrText>
      </w:r>
      <w:r w:rsidR="00C95058">
        <w:rPr>
          <w:b w:val="0"/>
          <w:smallCaps w:val="0"/>
          <w:lang w:val="cs-CZ"/>
        </w:rPr>
        <w:instrText xml:space="preserve"> \* MERGEFORMAT </w:instrText>
      </w:r>
      <w:r w:rsidR="00605AC0" w:rsidRPr="00C95058">
        <w:rPr>
          <w:b w:val="0"/>
          <w:smallCaps w:val="0"/>
          <w:lang w:val="cs-CZ"/>
        </w:rPr>
      </w:r>
      <w:r w:rsidR="00605AC0" w:rsidRPr="00C95058">
        <w:rPr>
          <w:b w:val="0"/>
          <w:smallCaps w:val="0"/>
          <w:lang w:val="cs-CZ"/>
        </w:rPr>
        <w:fldChar w:fldCharType="separate"/>
      </w:r>
      <w:r w:rsidR="00F20402">
        <w:rPr>
          <w:b w:val="0"/>
          <w:smallCaps w:val="0"/>
          <w:lang w:val="cs-CZ"/>
        </w:rPr>
        <w:t>7.20</w:t>
      </w:r>
      <w:r w:rsidR="00605AC0" w:rsidRPr="00C95058">
        <w:rPr>
          <w:b w:val="0"/>
          <w:smallCaps w:val="0"/>
          <w:lang w:val="cs-CZ"/>
        </w:rPr>
        <w:fldChar w:fldCharType="end"/>
      </w:r>
      <w:r w:rsidR="00605AC0" w:rsidRPr="00C95058">
        <w:rPr>
          <w:b w:val="0"/>
          <w:smallCaps w:val="0"/>
          <w:lang w:val="cs-CZ"/>
        </w:rPr>
        <w:t xml:space="preserve"> písm. (c) Smlouvy</w:t>
      </w:r>
      <w:r w:rsidR="009C134F" w:rsidRPr="00C95058">
        <w:rPr>
          <w:b w:val="0"/>
          <w:smallCaps w:val="0"/>
          <w:lang w:val="cs-CZ"/>
        </w:rPr>
        <w:t xml:space="preserve"> nápravu;</w:t>
      </w:r>
    </w:p>
    <w:p w14:paraId="20A7441E" w14:textId="77777777" w:rsidR="006978CC" w:rsidRPr="00C95058" w:rsidRDefault="0021161A" w:rsidP="00487FF3">
      <w:pPr>
        <w:pStyle w:val="Nadpis2"/>
        <w:keepNext w:val="0"/>
        <w:numPr>
          <w:ilvl w:val="1"/>
          <w:numId w:val="31"/>
        </w:numPr>
        <w:tabs>
          <w:tab w:val="clear" w:pos="851"/>
        </w:tabs>
        <w:spacing w:before="120"/>
        <w:ind w:left="1134" w:hanging="425"/>
        <w:rPr>
          <w:b w:val="0"/>
          <w:smallCaps w:val="0"/>
          <w:lang w:val="cs-CZ"/>
        </w:rPr>
      </w:pPr>
      <w:r w:rsidRPr="00C95058">
        <w:rPr>
          <w:b w:val="0"/>
          <w:smallCaps w:val="0"/>
          <w:lang w:val="cs-CZ"/>
        </w:rPr>
        <w:t xml:space="preserve">z dalších důvodů stanovených Právními předpisy. </w:t>
      </w:r>
    </w:p>
    <w:p w14:paraId="4BECFAFB" w14:textId="77777777" w:rsidR="006978CC" w:rsidRPr="00C95058" w:rsidRDefault="0021161A">
      <w:pPr>
        <w:pStyle w:val="Nadpis2"/>
        <w:keepNext w:val="0"/>
        <w:tabs>
          <w:tab w:val="clear" w:pos="851"/>
        </w:tabs>
        <w:spacing w:before="120"/>
        <w:ind w:left="709"/>
        <w:rPr>
          <w:b w:val="0"/>
          <w:bCs w:val="0"/>
          <w:smallCaps w:val="0"/>
          <w:lang w:val="cs-CZ"/>
        </w:rPr>
      </w:pPr>
      <w:bookmarkStart w:id="188" w:name="_Ref461795994"/>
      <w:bookmarkEnd w:id="180"/>
      <w:bookmarkEnd w:id="181"/>
      <w:bookmarkEnd w:id="182"/>
      <w:bookmarkEnd w:id="183"/>
      <w:bookmarkEnd w:id="184"/>
      <w:bookmarkEnd w:id="185"/>
      <w:r w:rsidRPr="00C95058">
        <w:rPr>
          <w:b w:val="0"/>
          <w:bCs w:val="0"/>
          <w:smallCaps w:val="0"/>
          <w:lang w:val="cs-CZ"/>
        </w:rPr>
        <w:t>Zhotovitel je oprávněn odstoupit od Smlouvy výlučně v případě, že:</w:t>
      </w:r>
      <w:bookmarkEnd w:id="188"/>
    </w:p>
    <w:p w14:paraId="5D6555FC" w14:textId="77777777" w:rsidR="006978CC" w:rsidRPr="00C95058" w:rsidRDefault="0021161A">
      <w:pPr>
        <w:pStyle w:val="Normal2"/>
        <w:numPr>
          <w:ilvl w:val="2"/>
          <w:numId w:val="2"/>
        </w:numPr>
        <w:tabs>
          <w:tab w:val="clear" w:pos="3060"/>
        </w:tabs>
        <w:ind w:left="1134" w:hanging="425"/>
        <w:rPr>
          <w:lang w:val="cs-CZ"/>
        </w:rPr>
      </w:pPr>
      <w:r w:rsidRPr="00C95058">
        <w:rPr>
          <w:lang w:val="cs-CZ"/>
        </w:rPr>
        <w:t>Objednatel je v prodlení s jakoukoli platbou vůči Zhotoviteli po dobu delší než třicet (30) dnů od data splatnosti a neuhradí takovouto platbu ani v přiměřené dodatečné lhůtě, která nesmí být kratší než šedesát (60) dnů, uvedené v písemné výzvě Zhotovitele doručené Objednateli; a/nebo</w:t>
      </w:r>
    </w:p>
    <w:p w14:paraId="13A0867B" w14:textId="77777777" w:rsidR="006978CC" w:rsidRPr="00C95058" w:rsidRDefault="0021161A">
      <w:pPr>
        <w:pStyle w:val="Normal2"/>
        <w:numPr>
          <w:ilvl w:val="2"/>
          <w:numId w:val="2"/>
        </w:numPr>
        <w:tabs>
          <w:tab w:val="clear" w:pos="3060"/>
        </w:tabs>
        <w:ind w:left="1134" w:hanging="425"/>
        <w:rPr>
          <w:lang w:val="cs-CZ"/>
        </w:rPr>
      </w:pPr>
      <w:r w:rsidRPr="00C95058">
        <w:rPr>
          <w:lang w:val="cs-CZ"/>
        </w:rPr>
        <w:t>Objednatel je v Platební neschopnosti.</w:t>
      </w:r>
    </w:p>
    <w:p w14:paraId="1053DFAC" w14:textId="77777777" w:rsidR="006978CC" w:rsidRPr="00C95058" w:rsidRDefault="0021161A">
      <w:pPr>
        <w:pStyle w:val="Nadpis2"/>
        <w:keepNext w:val="0"/>
        <w:tabs>
          <w:tab w:val="clear" w:pos="851"/>
        </w:tabs>
        <w:spacing w:before="120"/>
        <w:ind w:left="709"/>
        <w:rPr>
          <w:b w:val="0"/>
          <w:bCs w:val="0"/>
          <w:smallCaps w:val="0"/>
          <w:lang w:val="cs-CZ"/>
        </w:rPr>
      </w:pPr>
      <w:bookmarkStart w:id="189" w:name="_Ref17766655"/>
      <w:r w:rsidRPr="00C95058">
        <w:rPr>
          <w:b w:val="0"/>
          <w:bCs w:val="0"/>
          <w:smallCaps w:val="0"/>
          <w:lang w:val="cs-CZ"/>
        </w:rPr>
        <w:t>Kterákoli ze Stran je oprávněna odstoupit od Smlouvy, pokud okolnosti vylučující odpovědnost (Vyšší moc a Nepředvídatelné fyzické podmínky) brání v pokračování Prací déle než sto dvacet (120) dnů.</w:t>
      </w:r>
      <w:bookmarkEnd w:id="189"/>
    </w:p>
    <w:p w14:paraId="7CB88BCB" w14:textId="77777777" w:rsidR="006978CC" w:rsidRPr="00C95058" w:rsidRDefault="0021161A">
      <w:pPr>
        <w:pStyle w:val="Nadpis2"/>
        <w:keepNext w:val="0"/>
        <w:tabs>
          <w:tab w:val="clear" w:pos="851"/>
        </w:tabs>
        <w:spacing w:before="120"/>
        <w:ind w:left="709"/>
        <w:rPr>
          <w:b w:val="0"/>
          <w:bCs w:val="0"/>
          <w:smallCaps w:val="0"/>
          <w:lang w:val="cs-CZ"/>
        </w:rPr>
      </w:pPr>
      <w:bookmarkStart w:id="190" w:name="_Ref17766672"/>
      <w:r w:rsidRPr="00C95058">
        <w:rPr>
          <w:b w:val="0"/>
          <w:bCs w:val="0"/>
          <w:smallCaps w:val="0"/>
          <w:lang w:val="cs-CZ"/>
        </w:rPr>
        <w:t xml:space="preserve">Kterákoli ze Stran je oprávněna odstoupit od této Smlouvy, pokud Objednatel neučiní Výzvu k zahájení nejpozději ve lhůtě šesti (6) měsíců po uzavření Smlouvy. </w:t>
      </w:r>
      <w:r w:rsidRPr="00C95058">
        <w:rPr>
          <w:b w:val="0"/>
          <w:smallCaps w:val="0"/>
          <w:lang w:val="cs-CZ"/>
        </w:rPr>
        <w:t>Odstoupí-li Zhotovitel od Smlouvy dle tohoto článku z důvodu neučinění Objednatelem Výzvy k zahájení ve lhůtě šesti (6) měsíců, nemá Zhotovitel nárok na jakékoliv plnění od Objednatele; pro vyloučení pochybností a z důvodu právní jistoty se Zhotovitel vzdává práva vůči Objednateli na náhradu újmy vzniklé v důsledku takového odstoupení nebo v souvislosti s ním.</w:t>
      </w:r>
      <w:bookmarkEnd w:id="190"/>
    </w:p>
    <w:p w14:paraId="4ED7E16F" w14:textId="77777777"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Odstoupení od smlouvy musí být vůči druhé Straně učiněno v písemné listinné formě. Účinky odstoupení vůči příslušné Straně nastávají dnem, kdy bude písemné listinné oznámení odstupující Strany o odstoupení doručeno Straně druhé.</w:t>
      </w:r>
    </w:p>
    <w:p w14:paraId="4AF02E60" w14:textId="77777777" w:rsidR="006978CC" w:rsidRPr="00C95058" w:rsidRDefault="0021161A">
      <w:pPr>
        <w:pStyle w:val="Nadpis2"/>
        <w:keepNext w:val="0"/>
        <w:tabs>
          <w:tab w:val="clear" w:pos="851"/>
        </w:tabs>
        <w:spacing w:before="120"/>
        <w:ind w:left="709"/>
        <w:rPr>
          <w:b w:val="0"/>
          <w:bCs w:val="0"/>
          <w:smallCaps w:val="0"/>
          <w:lang w:val="cs-CZ"/>
        </w:rPr>
      </w:pPr>
      <w:bookmarkStart w:id="191" w:name="_Ref525154496"/>
      <w:r w:rsidRPr="00C95058">
        <w:rPr>
          <w:b w:val="0"/>
          <w:smallCaps w:val="0"/>
          <w:lang w:val="cs-CZ"/>
        </w:rPr>
        <w:t>V případě předčasného zániku závazku ze Smlouvy z jakéhokoli důvodu je Zhotovitel povinen v přiměřené lhůtě dohodnuté mezi Stranami, avšak v žádném případě nepřekračující čtrnáct (14) dnů</w:t>
      </w:r>
      <w:r w:rsidRPr="00C95058">
        <w:rPr>
          <w:b w:val="0"/>
          <w:bCs w:val="0"/>
          <w:smallCaps w:val="0"/>
          <w:lang w:val="cs-CZ"/>
        </w:rPr>
        <w:t>:</w:t>
      </w:r>
      <w:bookmarkEnd w:id="191"/>
    </w:p>
    <w:p w14:paraId="7B2FE48D" w14:textId="77777777" w:rsidR="006978CC" w:rsidRPr="00C95058" w:rsidRDefault="0021161A">
      <w:pPr>
        <w:pStyle w:val="Textkomente"/>
        <w:ind w:left="1134"/>
        <w:jc w:val="both"/>
        <w:rPr>
          <w:sz w:val="22"/>
          <w:szCs w:val="22"/>
          <w:lang w:val="cs-CZ"/>
        </w:rPr>
      </w:pPr>
      <w:r w:rsidRPr="00C95058">
        <w:rPr>
          <w:sz w:val="22"/>
          <w:szCs w:val="22"/>
          <w:lang w:val="cs-CZ"/>
        </w:rPr>
        <w:t>zastavit veškeré Práce, vyjma prací, k nimž dal Objednatel pokyn v zájmu ochrany života a majetku nebo bezpečnosti Díla;</w:t>
      </w:r>
    </w:p>
    <w:p w14:paraId="775FE098" w14:textId="77777777" w:rsidR="006978CC" w:rsidRPr="00C95058" w:rsidRDefault="0021161A">
      <w:pPr>
        <w:pStyle w:val="Textkomente"/>
        <w:ind w:left="1134"/>
        <w:jc w:val="both"/>
        <w:rPr>
          <w:sz w:val="22"/>
          <w:szCs w:val="22"/>
          <w:lang w:val="cs-CZ"/>
        </w:rPr>
      </w:pPr>
      <w:r w:rsidRPr="00C95058">
        <w:rPr>
          <w:sz w:val="22"/>
          <w:szCs w:val="22"/>
          <w:lang w:val="cs-CZ"/>
        </w:rPr>
        <w:t>předat Objednateli Dokumentaci Zhotovitele, materiály, za něž Zhotovitel obdržel platbu, a předat Objednateli Dílo ve stavu, v jakém se nacházelo v okamžiku účinnosti odstoupení;</w:t>
      </w:r>
    </w:p>
    <w:p w14:paraId="34380C4C" w14:textId="77777777" w:rsidR="006978CC" w:rsidRPr="00C95058" w:rsidRDefault="0021161A">
      <w:pPr>
        <w:pStyle w:val="Textkomente"/>
        <w:ind w:left="1134"/>
        <w:jc w:val="both"/>
        <w:rPr>
          <w:sz w:val="22"/>
          <w:szCs w:val="22"/>
          <w:lang w:val="cs-CZ"/>
        </w:rPr>
      </w:pPr>
      <w:r w:rsidRPr="00C95058">
        <w:rPr>
          <w:sz w:val="22"/>
          <w:szCs w:val="22"/>
          <w:lang w:val="cs-CZ"/>
        </w:rPr>
        <w:t>vyklidit Staveniště a odstranit ze Staveniště veškeré vybavení Zhotovitele, vyjma vybavení nezbytného k zajištění bezpečnosti; a</w:t>
      </w:r>
    </w:p>
    <w:p w14:paraId="653C9ACC" w14:textId="77777777" w:rsidR="006978CC" w:rsidRPr="00C95058" w:rsidRDefault="0021161A">
      <w:pPr>
        <w:pStyle w:val="Textkomente"/>
        <w:ind w:left="1134"/>
        <w:jc w:val="both"/>
        <w:rPr>
          <w:sz w:val="22"/>
          <w:szCs w:val="22"/>
          <w:lang w:val="cs-CZ"/>
        </w:rPr>
      </w:pPr>
      <w:r w:rsidRPr="00C95058">
        <w:rPr>
          <w:sz w:val="22"/>
          <w:szCs w:val="22"/>
          <w:lang w:val="cs-CZ"/>
        </w:rPr>
        <w:t xml:space="preserve">opustit Staveniště. </w:t>
      </w:r>
    </w:p>
    <w:p w14:paraId="610B601F" w14:textId="70E82CC9" w:rsidR="006978CC" w:rsidRPr="00C95058" w:rsidRDefault="0021161A">
      <w:pPr>
        <w:pStyle w:val="Textkomente"/>
        <w:numPr>
          <w:ilvl w:val="0"/>
          <w:numId w:val="0"/>
        </w:numPr>
        <w:ind w:left="708"/>
        <w:jc w:val="both"/>
        <w:rPr>
          <w:sz w:val="22"/>
          <w:szCs w:val="22"/>
          <w:lang w:val="cs-CZ"/>
        </w:rPr>
      </w:pPr>
      <w:r w:rsidRPr="00C95058">
        <w:rPr>
          <w:sz w:val="22"/>
          <w:szCs w:val="22"/>
          <w:lang w:val="cs-CZ"/>
        </w:rPr>
        <w:t xml:space="preserve">Strany jsou následně povinny provést finanční vyrovnání; za tím účelem prověří dosud provedené Práce a dodávky, o čemž vyhotoví protokol, který podepíší a ve kterém budou uvedeny veškeré výkony a dodávky, které byly provedeny ve sjednané kvalitě a v souladu se Smlouvou a které tudíž Objednatel převezme a Zhotoviteli uhradí, a výkony a dodávky, které mají vady a které Objednatel uhradí až po odstranění těchto vad v určené přiměřené lhůtě (Objednatel za tím účelem umožní Zhotoviteli omezený přístup na Staveniště). O odstranění vad vyhotoví zápis. Nebudou-li vady výkonů a dodávek odstraněny ve lhůtě sjednané mezi Stranami, ztrácí Zhotovitel právo na jejich úhradu. Zhotovitel má nárok pouze na rozdíl mezi (i) prokázanými a </w:t>
      </w:r>
      <w:r w:rsidR="0020749C" w:rsidRPr="00C95058">
        <w:rPr>
          <w:sz w:val="22"/>
          <w:szCs w:val="22"/>
          <w:lang w:val="cs-CZ"/>
        </w:rPr>
        <w:t xml:space="preserve">TDS </w:t>
      </w:r>
      <w:r w:rsidRPr="00C95058">
        <w:rPr>
          <w:sz w:val="22"/>
          <w:szCs w:val="22"/>
          <w:lang w:val="cs-CZ"/>
        </w:rPr>
        <w:t>uznanými účelně vynaloženými náklady na nedokončené Dílo (s tím, že ceny budou určeny dle Rozpočtu) a (</w:t>
      </w:r>
      <w:proofErr w:type="spellStart"/>
      <w:r w:rsidRPr="00C95058">
        <w:rPr>
          <w:sz w:val="22"/>
          <w:szCs w:val="22"/>
          <w:lang w:val="cs-CZ"/>
        </w:rPr>
        <w:t>ii</w:t>
      </w:r>
      <w:proofErr w:type="spellEnd"/>
      <w:r w:rsidRPr="00C95058">
        <w:rPr>
          <w:sz w:val="22"/>
          <w:szCs w:val="22"/>
          <w:lang w:val="cs-CZ"/>
        </w:rPr>
        <w:t xml:space="preserve">) veškerými náklady vynaloženými v této souvislosti Objednatelem, zejména pak částky na provedení, dokončení a odstranění veškerých vad a škod </w:t>
      </w:r>
      <w:r w:rsidRPr="00C95058">
        <w:rPr>
          <w:sz w:val="22"/>
          <w:szCs w:val="22"/>
          <w:lang w:val="cs-CZ"/>
        </w:rPr>
        <w:lastRenderedPageBreak/>
        <w:t>vzniklých zpožděním při dokončování (pokud bude Dílo dokončováno Objednatelem či třetí osobou).</w:t>
      </w:r>
    </w:p>
    <w:p w14:paraId="0C736134" w14:textId="47F98CBA" w:rsidR="006978CC" w:rsidRPr="00C95058" w:rsidRDefault="0021161A">
      <w:pPr>
        <w:pStyle w:val="Textkomente"/>
        <w:numPr>
          <w:ilvl w:val="0"/>
          <w:numId w:val="0"/>
        </w:numPr>
        <w:ind w:left="708"/>
        <w:jc w:val="both"/>
        <w:rPr>
          <w:sz w:val="22"/>
          <w:szCs w:val="22"/>
          <w:lang w:val="cs-CZ"/>
        </w:rPr>
      </w:pPr>
      <w:r w:rsidRPr="00C95058">
        <w:rPr>
          <w:sz w:val="22"/>
          <w:szCs w:val="22"/>
          <w:lang w:val="cs-CZ"/>
        </w:rPr>
        <w:tab/>
        <w:t>Neposkytne-li Zhotovitel Objednateli z jakéhokoli důvodu součinnost pro předání nedokončeného Díla, je Objednatel oprávněn počínaje patnáctým (15.) dnem po odstoupení od Smlouvy na náklady a nebezpečí Zhotovitele vstoupit na Staveniště, zajistit jeho vyklizení a</w:t>
      </w:r>
      <w:r w:rsidR="00EB607E" w:rsidRPr="00C95058">
        <w:rPr>
          <w:sz w:val="22"/>
          <w:szCs w:val="22"/>
          <w:lang w:val="cs-CZ"/>
        </w:rPr>
        <w:t> </w:t>
      </w:r>
      <w:r w:rsidRPr="00C95058">
        <w:rPr>
          <w:sz w:val="22"/>
          <w:szCs w:val="22"/>
          <w:lang w:val="cs-CZ"/>
        </w:rPr>
        <w:t>umožnit na něj vstup třetí osobě (novému zhotoviteli) za účelem provedení úkonů dle tohoto článku</w:t>
      </w:r>
      <w:r w:rsidR="00FF4D37" w:rsidRPr="00C95058">
        <w:rPr>
          <w:sz w:val="22"/>
          <w:szCs w:val="22"/>
          <w:lang w:val="cs-CZ"/>
        </w:rPr>
        <w:t xml:space="preserve"> Smlouvy</w:t>
      </w:r>
      <w:r w:rsidRPr="00C95058">
        <w:rPr>
          <w:sz w:val="22"/>
          <w:szCs w:val="22"/>
          <w:lang w:val="cs-CZ"/>
        </w:rPr>
        <w:t>, když v daném případě převládá zájem Objednatele na včasném dokončení Díla (byť i třetí osobou) nad zájmem Zhotovitele na předání nedokončeného Díla. Objednatel v</w:t>
      </w:r>
      <w:r w:rsidR="00EB607E" w:rsidRPr="00C95058">
        <w:rPr>
          <w:sz w:val="22"/>
          <w:szCs w:val="22"/>
          <w:lang w:val="cs-CZ"/>
        </w:rPr>
        <w:t> </w:t>
      </w:r>
      <w:r w:rsidRPr="00C95058">
        <w:rPr>
          <w:sz w:val="22"/>
          <w:szCs w:val="22"/>
          <w:lang w:val="cs-CZ"/>
        </w:rPr>
        <w:t>takovém případě zajistí přiměřenou dokumentaci stavu Staveniště tak, aby mohly být následně vypořádány nároky Stran v souvislosti s nedokončením díla Zhotovitelem.</w:t>
      </w:r>
    </w:p>
    <w:p w14:paraId="4164B67F" w14:textId="77777777" w:rsidR="006978CC" w:rsidRPr="00C95058" w:rsidRDefault="0021161A">
      <w:pPr>
        <w:pStyle w:val="Textkomente"/>
        <w:numPr>
          <w:ilvl w:val="0"/>
          <w:numId w:val="0"/>
        </w:numPr>
        <w:ind w:left="708"/>
        <w:jc w:val="both"/>
        <w:rPr>
          <w:sz w:val="22"/>
          <w:szCs w:val="22"/>
          <w:lang w:val="cs-CZ"/>
        </w:rPr>
      </w:pPr>
      <w:r w:rsidRPr="00C95058">
        <w:rPr>
          <w:sz w:val="22"/>
          <w:szCs w:val="22"/>
          <w:lang w:val="cs-CZ"/>
        </w:rPr>
        <w:t>Pro vyloučení pochybností se uvádí, že povinnosti Zhotovitele související s ukončením Smlouvy přetrvávají i po zániku závazku ze Smlouvy a zanikají teprve jejich splněním.</w:t>
      </w:r>
    </w:p>
    <w:p w14:paraId="4FB9FF3A" w14:textId="3151B056" w:rsidR="006978CC" w:rsidRPr="00C95058" w:rsidRDefault="0021161A">
      <w:pPr>
        <w:pStyle w:val="Nadpis2"/>
        <w:keepNext w:val="0"/>
        <w:tabs>
          <w:tab w:val="clear" w:pos="851"/>
        </w:tabs>
        <w:spacing w:before="120"/>
        <w:ind w:left="709"/>
        <w:rPr>
          <w:b w:val="0"/>
          <w:smallCaps w:val="0"/>
          <w:lang w:val="cs-CZ"/>
        </w:rPr>
      </w:pPr>
      <w:r w:rsidRPr="00C95058">
        <w:rPr>
          <w:b w:val="0"/>
          <w:smallCaps w:val="0"/>
          <w:lang w:val="cs-CZ"/>
        </w:rPr>
        <w:t xml:space="preserve">V případě předčasného ukončení Smlouvy Objednatelem dle článku </w:t>
      </w:r>
      <w:r w:rsidR="004A52B5" w:rsidRPr="00C95058">
        <w:rPr>
          <w:b w:val="0"/>
          <w:smallCaps w:val="0"/>
          <w:lang w:val="cs-CZ"/>
        </w:rPr>
        <w:fldChar w:fldCharType="begin"/>
      </w:r>
      <w:r w:rsidR="004A52B5" w:rsidRPr="00C95058">
        <w:rPr>
          <w:b w:val="0"/>
          <w:smallCaps w:val="0"/>
          <w:lang w:val="cs-CZ"/>
        </w:rPr>
        <w:instrText xml:space="preserve"> REF _Ref85493606 \r \h </w:instrText>
      </w:r>
      <w:r w:rsidR="00C95058">
        <w:rPr>
          <w:b w:val="0"/>
          <w:smallCaps w:val="0"/>
          <w:lang w:val="cs-CZ"/>
        </w:rPr>
        <w:instrText xml:space="preserve"> \* MERGEFORMAT </w:instrText>
      </w:r>
      <w:r w:rsidR="004A52B5" w:rsidRPr="00C95058">
        <w:rPr>
          <w:b w:val="0"/>
          <w:smallCaps w:val="0"/>
          <w:lang w:val="cs-CZ"/>
        </w:rPr>
      </w:r>
      <w:r w:rsidR="004A52B5" w:rsidRPr="00C95058">
        <w:rPr>
          <w:b w:val="0"/>
          <w:smallCaps w:val="0"/>
          <w:lang w:val="cs-CZ"/>
        </w:rPr>
        <w:fldChar w:fldCharType="separate"/>
      </w:r>
      <w:r w:rsidR="00F20402">
        <w:rPr>
          <w:b w:val="0"/>
          <w:smallCaps w:val="0"/>
          <w:lang w:val="cs-CZ"/>
        </w:rPr>
        <w:t>20.3</w:t>
      </w:r>
      <w:r w:rsidR="004A52B5" w:rsidRPr="00C95058">
        <w:rPr>
          <w:b w:val="0"/>
          <w:smallCaps w:val="0"/>
          <w:lang w:val="cs-CZ"/>
        </w:rPr>
        <w:fldChar w:fldCharType="end"/>
      </w:r>
      <w:r w:rsidR="00023220" w:rsidRPr="00C95058">
        <w:rPr>
          <w:b w:val="0"/>
          <w:smallCaps w:val="0"/>
          <w:lang w:val="cs-CZ"/>
        </w:rPr>
        <w:t xml:space="preserve"> </w:t>
      </w:r>
      <w:r w:rsidR="00740155" w:rsidRPr="00C95058">
        <w:rPr>
          <w:b w:val="0"/>
          <w:smallCaps w:val="0"/>
          <w:lang w:val="cs-CZ"/>
        </w:rPr>
        <w:t xml:space="preserve">této Smlouvy </w:t>
      </w:r>
      <w:r w:rsidRPr="00C95058">
        <w:rPr>
          <w:b w:val="0"/>
          <w:smallCaps w:val="0"/>
          <w:lang w:val="cs-CZ"/>
        </w:rPr>
        <w:t>je Objednatel účinností odstoupení od Smlouvy oprávněn:</w:t>
      </w:r>
    </w:p>
    <w:p w14:paraId="2D812CC9" w14:textId="19B0DCAA" w:rsidR="006978CC" w:rsidRPr="00C95058" w:rsidRDefault="0021161A" w:rsidP="00487FF3">
      <w:pPr>
        <w:pStyle w:val="Normal2"/>
        <w:numPr>
          <w:ilvl w:val="0"/>
          <w:numId w:val="32"/>
        </w:numPr>
        <w:ind w:left="1134" w:hanging="425"/>
        <w:rPr>
          <w:lang w:val="cs-CZ"/>
        </w:rPr>
      </w:pPr>
      <w:r w:rsidRPr="00C95058">
        <w:rPr>
          <w:lang w:val="cs-CZ"/>
        </w:rPr>
        <w:t xml:space="preserve">uplatnit u Zhotovitele náhradu za všechny škody, které utrpěl Objednatel, a veškeré mimořádné náklady na dokončení Stavby po započtení všech částek splatných Zhotoviteli podle článku </w:t>
      </w:r>
      <w:r w:rsidRPr="00C95058">
        <w:rPr>
          <w:lang w:val="cs-CZ"/>
        </w:rPr>
        <w:fldChar w:fldCharType="begin"/>
      </w:r>
      <w:r w:rsidRPr="00C95058">
        <w:rPr>
          <w:lang w:val="cs-CZ"/>
        </w:rPr>
        <w:instrText xml:space="preserve"> REF _Ref525154496 \r \h </w:instrText>
      </w:r>
      <w:r w:rsidR="00C95058">
        <w:rPr>
          <w:lang w:val="cs-CZ"/>
        </w:rPr>
        <w:instrText xml:space="preserve"> \* MERGEFORMAT </w:instrText>
      </w:r>
      <w:r w:rsidRPr="00C95058">
        <w:rPr>
          <w:lang w:val="cs-CZ"/>
        </w:rPr>
      </w:r>
      <w:r w:rsidRPr="00C95058">
        <w:rPr>
          <w:lang w:val="cs-CZ"/>
        </w:rPr>
        <w:fldChar w:fldCharType="separate"/>
      </w:r>
      <w:r w:rsidR="00F20402">
        <w:rPr>
          <w:lang w:val="cs-CZ"/>
        </w:rPr>
        <w:t>20.8</w:t>
      </w:r>
      <w:r w:rsidRPr="00C95058">
        <w:rPr>
          <w:lang w:val="cs-CZ"/>
        </w:rPr>
        <w:fldChar w:fldCharType="end"/>
      </w:r>
      <w:r w:rsidR="00740155" w:rsidRPr="00C95058">
        <w:rPr>
          <w:lang w:val="cs-CZ"/>
        </w:rPr>
        <w:t xml:space="preserve"> této Smlouvy</w:t>
      </w:r>
      <w:r w:rsidRPr="00C95058">
        <w:rPr>
          <w:lang w:val="cs-CZ"/>
        </w:rPr>
        <w:t>. Po obdržení náhrady za všechny tyto škody a mimořádné výdaje vyplatí Objednatel zůstatek Zhotoviteli;</w:t>
      </w:r>
    </w:p>
    <w:p w14:paraId="4F9FF741" w14:textId="77777777" w:rsidR="006978CC" w:rsidRPr="00C95058" w:rsidRDefault="0021161A" w:rsidP="00487FF3">
      <w:pPr>
        <w:pStyle w:val="Normal2"/>
        <w:numPr>
          <w:ilvl w:val="0"/>
          <w:numId w:val="32"/>
        </w:numPr>
        <w:ind w:left="1134" w:hanging="425"/>
        <w:rPr>
          <w:lang w:val="cs-CZ"/>
        </w:rPr>
      </w:pPr>
      <w:r w:rsidRPr="00C95058">
        <w:rPr>
          <w:lang w:val="cs-CZ"/>
        </w:rPr>
        <w:t>odmítnout další platby Zhotoviteli podle této Smlouvy, dokud nejsou stanoveny ceny provedených Prací, určeny případné dodatečné náklady na dokončení Díla, náklady na odstranění případných vad, náhrady škod vyplývajících z případného zpoždění dokončení Díla a veškeré další přiměřené náklady vzniklé Objednateli v souvislosti s odstoupením od této Smlouvy.</w:t>
      </w:r>
    </w:p>
    <w:p w14:paraId="46DD6975" w14:textId="77777777"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Odstoupením od Smlouvy nejsou dotčena práva Stran na úhradu smluvní pokuty ani na náhradu škody ani jiná práva, která mají podle své povahy přetrvat po odstoupení od Smlouvy.</w:t>
      </w:r>
    </w:p>
    <w:p w14:paraId="3723761C" w14:textId="77777777" w:rsidR="006978CC" w:rsidRPr="00C95058" w:rsidRDefault="0021161A">
      <w:pPr>
        <w:pStyle w:val="Nadpis1"/>
        <w:keepNext w:val="0"/>
        <w:tabs>
          <w:tab w:val="clear" w:pos="709"/>
        </w:tabs>
        <w:spacing w:before="240"/>
        <w:rPr>
          <w:lang w:val="cs-CZ"/>
        </w:rPr>
      </w:pPr>
      <w:bookmarkStart w:id="192" w:name="_Ref461647406"/>
      <w:r w:rsidRPr="00C95058">
        <w:rPr>
          <w:lang w:val="cs-CZ"/>
        </w:rPr>
        <w:t>Smluvní pokuty, úroky z prodlení</w:t>
      </w:r>
      <w:bookmarkEnd w:id="192"/>
    </w:p>
    <w:p w14:paraId="6676EA62" w14:textId="09E43FAC"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Zhotovitel se zavazuje zaplatit Objednateli smluvní pokutu ve výši 0,</w:t>
      </w:r>
      <w:r w:rsidR="00CA709F" w:rsidRPr="00C95058">
        <w:rPr>
          <w:b w:val="0"/>
          <w:bCs w:val="0"/>
          <w:smallCaps w:val="0"/>
          <w:lang w:val="cs-CZ"/>
        </w:rPr>
        <w:t>05</w:t>
      </w:r>
      <w:r w:rsidRPr="00C95058">
        <w:rPr>
          <w:b w:val="0"/>
          <w:bCs w:val="0"/>
          <w:smallCaps w:val="0"/>
          <w:lang w:val="cs-CZ"/>
        </w:rPr>
        <w:t xml:space="preserve"> % z Ceny díla </w:t>
      </w:r>
      <w:r w:rsidR="0079480C" w:rsidRPr="00C95058">
        <w:rPr>
          <w:b w:val="0"/>
          <w:bCs w:val="0"/>
          <w:smallCaps w:val="0"/>
          <w:lang w:val="cs-CZ"/>
        </w:rPr>
        <w:t xml:space="preserve">ke dni podpisu Smlouvy bez DPH </w:t>
      </w:r>
      <w:r w:rsidRPr="00C95058">
        <w:rPr>
          <w:b w:val="0"/>
          <w:bCs w:val="0"/>
          <w:smallCaps w:val="0"/>
          <w:lang w:val="cs-CZ"/>
        </w:rPr>
        <w:t>za každý započatý den prodlení s úplným dokončením Díla oproti Lhůtě pro úplné dokončení.</w:t>
      </w:r>
    </w:p>
    <w:p w14:paraId="7B0AA61D" w14:textId="4B988872"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Zhotovitel se zavazuje zaplatit Objednateli smluvní pokutu ve výši 0,</w:t>
      </w:r>
      <w:r w:rsidR="00CA709F" w:rsidRPr="00C95058">
        <w:rPr>
          <w:b w:val="0"/>
          <w:bCs w:val="0"/>
          <w:smallCaps w:val="0"/>
          <w:lang w:val="cs-CZ"/>
        </w:rPr>
        <w:t xml:space="preserve">05 </w:t>
      </w:r>
      <w:r w:rsidRPr="00C95058">
        <w:rPr>
          <w:b w:val="0"/>
          <w:bCs w:val="0"/>
          <w:smallCaps w:val="0"/>
          <w:lang w:val="cs-CZ"/>
        </w:rPr>
        <w:t xml:space="preserve">% z Ceny díla </w:t>
      </w:r>
      <w:r w:rsidR="0079480C" w:rsidRPr="00C95058">
        <w:rPr>
          <w:b w:val="0"/>
          <w:bCs w:val="0"/>
          <w:smallCaps w:val="0"/>
          <w:lang w:val="cs-CZ"/>
        </w:rPr>
        <w:t xml:space="preserve">ke dni podpisu Smlouvy bez DPH </w:t>
      </w:r>
      <w:r w:rsidRPr="00C95058">
        <w:rPr>
          <w:b w:val="0"/>
          <w:bCs w:val="0"/>
          <w:smallCaps w:val="0"/>
          <w:lang w:val="cs-CZ"/>
        </w:rPr>
        <w:t xml:space="preserve">za každý započatý den prodlení s dokončením Díla ve stavu způsobilém k předání dle článku </w:t>
      </w:r>
      <w:r w:rsidRPr="00C95058">
        <w:rPr>
          <w:b w:val="0"/>
          <w:bCs w:val="0"/>
          <w:smallCaps w:val="0"/>
          <w:lang w:val="cs-CZ"/>
        </w:rPr>
        <w:fldChar w:fldCharType="begin"/>
      </w:r>
      <w:r w:rsidRPr="00C95058">
        <w:rPr>
          <w:b w:val="0"/>
          <w:bCs w:val="0"/>
          <w:smallCaps w:val="0"/>
          <w:lang w:val="cs-CZ"/>
        </w:rPr>
        <w:instrText xml:space="preserve"> REF _Ref462260706 \r \h </w:instrText>
      </w:r>
      <w:r w:rsidR="00CA709F" w:rsidRP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14.1</w:t>
      </w:r>
      <w:r w:rsidRPr="00C95058">
        <w:rPr>
          <w:b w:val="0"/>
          <w:bCs w:val="0"/>
          <w:smallCaps w:val="0"/>
          <w:lang w:val="cs-CZ"/>
        </w:rPr>
        <w:fldChar w:fldCharType="end"/>
      </w:r>
      <w:r w:rsidRPr="00C95058">
        <w:rPr>
          <w:b w:val="0"/>
          <w:bCs w:val="0"/>
          <w:smallCaps w:val="0"/>
          <w:lang w:val="cs-CZ"/>
        </w:rPr>
        <w:t xml:space="preserve"> této Smlouvy oproti Lhůtě pro </w:t>
      </w:r>
      <w:r w:rsidR="00DF20B9" w:rsidRPr="00C95058">
        <w:rPr>
          <w:b w:val="0"/>
          <w:bCs w:val="0"/>
          <w:smallCaps w:val="0"/>
          <w:lang w:val="cs-CZ"/>
        </w:rPr>
        <w:t>předání Díla</w:t>
      </w:r>
      <w:r w:rsidRPr="00C95058">
        <w:rPr>
          <w:b w:val="0"/>
          <w:bCs w:val="0"/>
          <w:smallCaps w:val="0"/>
          <w:lang w:val="cs-CZ"/>
        </w:rPr>
        <w:t>, jež vzniklo v důsledku porušení jakékoliv povinnosti Zhotovitele při provádění Díla.</w:t>
      </w:r>
    </w:p>
    <w:p w14:paraId="629391AE" w14:textId="2618339C"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Zhotovitel se zavazuje zaplatit Objednateli smluvní pokutu ve výši 0,</w:t>
      </w:r>
      <w:r w:rsidR="00CA709F" w:rsidRPr="00C95058">
        <w:rPr>
          <w:b w:val="0"/>
          <w:bCs w:val="0"/>
          <w:smallCaps w:val="0"/>
          <w:lang w:val="cs-CZ"/>
        </w:rPr>
        <w:t>05</w:t>
      </w:r>
      <w:r w:rsidRPr="00C95058">
        <w:rPr>
          <w:b w:val="0"/>
          <w:bCs w:val="0"/>
          <w:smallCaps w:val="0"/>
          <w:lang w:val="cs-CZ"/>
        </w:rPr>
        <w:t xml:space="preserve"> % z Ceny díla </w:t>
      </w:r>
      <w:r w:rsidR="0079480C" w:rsidRPr="00C95058">
        <w:rPr>
          <w:b w:val="0"/>
          <w:bCs w:val="0"/>
          <w:smallCaps w:val="0"/>
          <w:lang w:val="cs-CZ"/>
        </w:rPr>
        <w:t xml:space="preserve">ke dni podpisu Smlouvy bez DPH </w:t>
      </w:r>
      <w:r w:rsidRPr="00C95058">
        <w:rPr>
          <w:b w:val="0"/>
          <w:bCs w:val="0"/>
          <w:smallCaps w:val="0"/>
          <w:lang w:val="cs-CZ"/>
        </w:rPr>
        <w:t>za každý započatý den prodlení s jakýmkoli milníkem</w:t>
      </w:r>
      <w:ins w:id="193" w:author="H&amp;P" w:date="2022-09-30T13:26:00Z">
        <w:r w:rsidR="00084C34">
          <w:rPr>
            <w:b w:val="0"/>
            <w:bCs w:val="0"/>
            <w:smallCaps w:val="0"/>
            <w:lang w:val="cs-CZ"/>
          </w:rPr>
          <w:t xml:space="preserve"> </w:t>
        </w:r>
        <w:r w:rsidR="00084C34" w:rsidRPr="00084C34">
          <w:rPr>
            <w:b w:val="0"/>
            <w:bCs w:val="0"/>
            <w:smallCaps w:val="0"/>
            <w:lang w:val="cs-CZ"/>
          </w:rPr>
          <w:t>(č. 1 až 10)</w:t>
        </w:r>
      </w:ins>
      <w:r w:rsidRPr="00C95058">
        <w:rPr>
          <w:b w:val="0"/>
          <w:bCs w:val="0"/>
          <w:smallCaps w:val="0"/>
          <w:lang w:val="cs-CZ"/>
        </w:rPr>
        <w:t xml:space="preserve"> oproti </w:t>
      </w:r>
      <w:r w:rsidR="007460C2" w:rsidRPr="00C95058">
        <w:rPr>
          <w:b w:val="0"/>
          <w:bCs w:val="0"/>
          <w:smallCaps w:val="0"/>
          <w:lang w:val="cs-CZ"/>
        </w:rPr>
        <w:t>Přehledu milníků</w:t>
      </w:r>
      <w:r w:rsidRPr="00C95058">
        <w:rPr>
          <w:b w:val="0"/>
          <w:bCs w:val="0"/>
          <w:smallCaps w:val="0"/>
          <w:lang w:val="cs-CZ"/>
        </w:rPr>
        <w:t xml:space="preserve">. </w:t>
      </w:r>
      <w:ins w:id="194" w:author="Autor">
        <w:r w:rsidR="002E6DD4" w:rsidRPr="002E6DD4">
          <w:rPr>
            <w:b w:val="0"/>
            <w:bCs w:val="0"/>
            <w:smallCaps w:val="0"/>
            <w:lang w:val="cs-CZ"/>
          </w:rPr>
          <w:t>Pokud Zhotovitel plně dokončí Dílo ve Lhůtě pro úplné dokončení, budou mu zaplacené smluvní pokuty dle tohoto článku 21.3 Smlouvy za prodlení s</w:t>
        </w:r>
      </w:ins>
      <w:ins w:id="195" w:author="H&amp;P" w:date="2022-09-30T13:26:00Z">
        <w:r w:rsidR="00084C34">
          <w:rPr>
            <w:b w:val="0"/>
            <w:bCs w:val="0"/>
            <w:smallCaps w:val="0"/>
            <w:lang w:val="cs-CZ"/>
          </w:rPr>
          <w:t> </w:t>
        </w:r>
      </w:ins>
      <w:ins w:id="196" w:author="Autor">
        <w:r w:rsidR="002E6DD4" w:rsidRPr="002E6DD4">
          <w:rPr>
            <w:b w:val="0"/>
            <w:bCs w:val="0"/>
            <w:smallCaps w:val="0"/>
            <w:lang w:val="cs-CZ"/>
          </w:rPr>
          <w:t>milníky</w:t>
        </w:r>
      </w:ins>
      <w:ins w:id="197" w:author="H&amp;P" w:date="2022-09-30T13:26:00Z">
        <w:r w:rsidR="00084C34">
          <w:rPr>
            <w:b w:val="0"/>
            <w:bCs w:val="0"/>
            <w:smallCaps w:val="0"/>
            <w:lang w:val="cs-CZ"/>
          </w:rPr>
          <w:t xml:space="preserve"> </w:t>
        </w:r>
        <w:r w:rsidR="00084C34" w:rsidRPr="00084C34">
          <w:rPr>
            <w:b w:val="0"/>
            <w:bCs w:val="0"/>
            <w:smallCaps w:val="0"/>
            <w:lang w:val="cs-CZ"/>
          </w:rPr>
          <w:t>(č. 1 až 10</w:t>
        </w:r>
        <w:proofErr w:type="gramStart"/>
        <w:r w:rsidR="00084C34" w:rsidRPr="00084C34">
          <w:rPr>
            <w:b w:val="0"/>
            <w:bCs w:val="0"/>
            <w:smallCaps w:val="0"/>
            <w:lang w:val="cs-CZ"/>
          </w:rPr>
          <w:t xml:space="preserve">) </w:t>
        </w:r>
      </w:ins>
      <w:ins w:id="198" w:author="Autor">
        <w:r w:rsidR="002E6DD4" w:rsidRPr="002E6DD4">
          <w:rPr>
            <w:b w:val="0"/>
            <w:bCs w:val="0"/>
            <w:smallCaps w:val="0"/>
            <w:lang w:val="cs-CZ"/>
          </w:rPr>
          <w:t xml:space="preserve"> Objednatelem</w:t>
        </w:r>
        <w:proofErr w:type="gramEnd"/>
        <w:r w:rsidR="002E6DD4" w:rsidRPr="002E6DD4">
          <w:rPr>
            <w:b w:val="0"/>
            <w:bCs w:val="0"/>
            <w:smallCaps w:val="0"/>
            <w:lang w:val="cs-CZ"/>
          </w:rPr>
          <w:t xml:space="preserve"> vráceny na základě závěrečné faktury.</w:t>
        </w:r>
      </w:ins>
    </w:p>
    <w:p w14:paraId="5248B6D2" w14:textId="7AC52A80" w:rsidR="006978CC" w:rsidRPr="00C95058" w:rsidRDefault="0021161A">
      <w:pPr>
        <w:pStyle w:val="Nadpis2"/>
        <w:keepNext w:val="0"/>
        <w:tabs>
          <w:tab w:val="clear" w:pos="851"/>
        </w:tabs>
        <w:spacing w:before="120"/>
        <w:ind w:left="709"/>
        <w:rPr>
          <w:b w:val="0"/>
          <w:bCs w:val="0"/>
          <w:smallCaps w:val="0"/>
          <w:lang w:val="cs-CZ"/>
        </w:rPr>
      </w:pPr>
      <w:bookmarkStart w:id="199" w:name="_Ref525154994"/>
      <w:r w:rsidRPr="00C95058">
        <w:rPr>
          <w:b w:val="0"/>
          <w:bCs w:val="0"/>
          <w:smallCaps w:val="0"/>
          <w:lang w:val="cs-CZ"/>
        </w:rPr>
        <w:t xml:space="preserve">Zhotovitel se zavazuje zaplatit Objednateli smluvní pokutu ve výši </w:t>
      </w:r>
      <w:proofErr w:type="gramStart"/>
      <w:r w:rsidR="00CA709F" w:rsidRPr="00C95058">
        <w:rPr>
          <w:b w:val="0"/>
          <w:bCs w:val="0"/>
          <w:smallCaps w:val="0"/>
          <w:lang w:val="cs-CZ"/>
        </w:rPr>
        <w:t>5</w:t>
      </w:r>
      <w:r w:rsidR="00A5638D" w:rsidRPr="00C95058">
        <w:rPr>
          <w:b w:val="0"/>
          <w:bCs w:val="0"/>
          <w:smallCaps w:val="0"/>
          <w:lang w:val="cs-CZ"/>
        </w:rPr>
        <w:t>.0</w:t>
      </w:r>
      <w:r w:rsidRPr="00C95058">
        <w:rPr>
          <w:b w:val="0"/>
          <w:bCs w:val="0"/>
          <w:smallCaps w:val="0"/>
          <w:lang w:val="cs-CZ"/>
        </w:rPr>
        <w:t>00,-</w:t>
      </w:r>
      <w:proofErr w:type="gramEnd"/>
      <w:r w:rsidRPr="00C95058">
        <w:rPr>
          <w:b w:val="0"/>
          <w:bCs w:val="0"/>
          <w:smallCaps w:val="0"/>
          <w:lang w:val="cs-CZ"/>
        </w:rPr>
        <w:t xml:space="preserve"> Kč za každý i započatý den prodlení s odstraněním vady Díla nebránící řádnému užívání Díla a za každou neodstraněnou vadu nebránící řádnému užívání Díla, oproti lhůtě uvedené v čl</w:t>
      </w:r>
      <w:bookmarkEnd w:id="199"/>
      <w:r w:rsidR="00436771" w:rsidRPr="00C95058">
        <w:rPr>
          <w:b w:val="0"/>
          <w:bCs w:val="0"/>
          <w:smallCaps w:val="0"/>
          <w:lang w:val="cs-CZ"/>
        </w:rPr>
        <w:t xml:space="preserve">ánku </w:t>
      </w:r>
      <w:r w:rsidRPr="00C95058">
        <w:rPr>
          <w:b w:val="0"/>
          <w:bCs w:val="0"/>
          <w:smallCaps w:val="0"/>
          <w:lang w:val="cs-CZ"/>
        </w:rPr>
        <w:fldChar w:fldCharType="begin"/>
      </w:r>
      <w:r w:rsidRPr="00C95058">
        <w:rPr>
          <w:b w:val="0"/>
          <w:bCs w:val="0"/>
          <w:smallCaps w:val="0"/>
          <w:lang w:val="cs-CZ"/>
        </w:rPr>
        <w:instrText xml:space="preserve"> REF _Ref22837005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17.11</w:t>
      </w:r>
      <w:r w:rsidRPr="00C95058">
        <w:rPr>
          <w:b w:val="0"/>
          <w:bCs w:val="0"/>
          <w:smallCaps w:val="0"/>
          <w:lang w:val="cs-CZ"/>
        </w:rPr>
        <w:fldChar w:fldCharType="end"/>
      </w:r>
      <w:r w:rsidRPr="00C95058">
        <w:rPr>
          <w:b w:val="0"/>
          <w:bCs w:val="0"/>
          <w:smallCaps w:val="0"/>
          <w:lang w:val="cs-CZ"/>
        </w:rPr>
        <w:t xml:space="preserve"> písm. </w:t>
      </w:r>
      <w:r w:rsidRPr="00C95058">
        <w:rPr>
          <w:b w:val="0"/>
          <w:bCs w:val="0"/>
          <w:smallCaps w:val="0"/>
          <w:lang w:val="cs-CZ"/>
        </w:rPr>
        <w:fldChar w:fldCharType="begin"/>
      </w:r>
      <w:r w:rsidRPr="00C95058">
        <w:rPr>
          <w:b w:val="0"/>
          <w:bCs w:val="0"/>
          <w:smallCaps w:val="0"/>
          <w:lang w:val="cs-CZ"/>
        </w:rPr>
        <w:instrText xml:space="preserve"> REF _Ref22837013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(b)</w:t>
      </w:r>
      <w:r w:rsidRPr="00C95058">
        <w:rPr>
          <w:b w:val="0"/>
          <w:bCs w:val="0"/>
          <w:smallCaps w:val="0"/>
          <w:lang w:val="cs-CZ"/>
        </w:rPr>
        <w:fldChar w:fldCharType="end"/>
      </w:r>
      <w:r w:rsidR="00D37C92" w:rsidRPr="00C95058">
        <w:rPr>
          <w:b w:val="0"/>
          <w:bCs w:val="0"/>
          <w:smallCaps w:val="0"/>
          <w:lang w:val="cs-CZ"/>
        </w:rPr>
        <w:t xml:space="preserve"> této Smlouvy</w:t>
      </w:r>
      <w:r w:rsidRPr="00C95058">
        <w:rPr>
          <w:b w:val="0"/>
          <w:bCs w:val="0"/>
          <w:smallCaps w:val="0"/>
          <w:lang w:val="cs-CZ"/>
        </w:rPr>
        <w:t>.</w:t>
      </w:r>
    </w:p>
    <w:p w14:paraId="4A9A84BC" w14:textId="7798426E"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Zhotovitel se zavazuje zaplatit Objednateli smluvní</w:t>
      </w:r>
      <w:r w:rsidR="005554D7" w:rsidRPr="00C95058">
        <w:rPr>
          <w:b w:val="0"/>
          <w:bCs w:val="0"/>
          <w:smallCaps w:val="0"/>
          <w:lang w:val="cs-CZ"/>
        </w:rPr>
        <w:t xml:space="preserve"> pokutu ve výši </w:t>
      </w:r>
      <w:proofErr w:type="gramStart"/>
      <w:r w:rsidR="005554D7" w:rsidRPr="00C95058">
        <w:rPr>
          <w:b w:val="0"/>
          <w:bCs w:val="0"/>
          <w:smallCaps w:val="0"/>
          <w:lang w:val="cs-CZ"/>
        </w:rPr>
        <w:t>10.000,-</w:t>
      </w:r>
      <w:proofErr w:type="gramEnd"/>
      <w:r w:rsidR="005554D7" w:rsidRPr="00C95058">
        <w:rPr>
          <w:b w:val="0"/>
          <w:bCs w:val="0"/>
          <w:smallCaps w:val="0"/>
          <w:lang w:val="cs-CZ"/>
        </w:rPr>
        <w:t xml:space="preserve"> Kč za každý započatý den</w:t>
      </w:r>
      <w:r w:rsidRPr="00C95058">
        <w:rPr>
          <w:b w:val="0"/>
          <w:bCs w:val="0"/>
          <w:smallCaps w:val="0"/>
          <w:lang w:val="cs-CZ"/>
        </w:rPr>
        <w:t xml:space="preserve"> prodlení s odstraněním vady Díla, která brání řádnému užívání Díla, případně hrozí nebezpečí vzniku škody značného rozsahu (havárie), a to za každou vadu Díla reklamovanou Objednatelem v Záruční době, oproti lhůtě uvedené v čl</w:t>
      </w:r>
      <w:r w:rsidR="00436771" w:rsidRPr="00C95058">
        <w:rPr>
          <w:b w:val="0"/>
          <w:bCs w:val="0"/>
          <w:smallCaps w:val="0"/>
          <w:lang w:val="cs-CZ"/>
        </w:rPr>
        <w:t>ánku</w:t>
      </w:r>
      <w:r w:rsidRPr="00C95058">
        <w:rPr>
          <w:b w:val="0"/>
          <w:bCs w:val="0"/>
          <w:smallCaps w:val="0"/>
          <w:lang w:val="cs-CZ"/>
        </w:rPr>
        <w:t xml:space="preserve"> </w:t>
      </w:r>
      <w:r w:rsidRPr="00C95058">
        <w:rPr>
          <w:b w:val="0"/>
          <w:bCs w:val="0"/>
          <w:smallCaps w:val="0"/>
          <w:lang w:val="cs-CZ"/>
        </w:rPr>
        <w:fldChar w:fldCharType="begin"/>
      </w:r>
      <w:r w:rsidRPr="00C95058">
        <w:rPr>
          <w:b w:val="0"/>
          <w:bCs w:val="0"/>
          <w:smallCaps w:val="0"/>
          <w:lang w:val="cs-CZ"/>
        </w:rPr>
        <w:instrText xml:space="preserve"> REF _Ref22837005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17.11</w:t>
      </w:r>
      <w:r w:rsidRPr="00C95058">
        <w:rPr>
          <w:b w:val="0"/>
          <w:bCs w:val="0"/>
          <w:smallCaps w:val="0"/>
          <w:lang w:val="cs-CZ"/>
        </w:rPr>
        <w:fldChar w:fldCharType="end"/>
      </w:r>
      <w:r w:rsidRPr="00C95058">
        <w:rPr>
          <w:b w:val="0"/>
          <w:bCs w:val="0"/>
          <w:smallCaps w:val="0"/>
          <w:lang w:val="cs-CZ"/>
        </w:rPr>
        <w:t xml:space="preserve"> písm. </w:t>
      </w:r>
      <w:r w:rsidRPr="00C95058">
        <w:rPr>
          <w:b w:val="0"/>
          <w:bCs w:val="0"/>
          <w:smallCaps w:val="0"/>
          <w:lang w:val="cs-CZ"/>
        </w:rPr>
        <w:fldChar w:fldCharType="begin"/>
      </w:r>
      <w:r w:rsidRPr="00C95058">
        <w:rPr>
          <w:b w:val="0"/>
          <w:bCs w:val="0"/>
          <w:smallCaps w:val="0"/>
          <w:lang w:val="cs-CZ"/>
        </w:rPr>
        <w:instrText xml:space="preserve"> REF _Ref22837047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(a)</w:t>
      </w:r>
      <w:r w:rsidRPr="00C95058">
        <w:rPr>
          <w:b w:val="0"/>
          <w:bCs w:val="0"/>
          <w:smallCaps w:val="0"/>
          <w:lang w:val="cs-CZ"/>
        </w:rPr>
        <w:fldChar w:fldCharType="end"/>
      </w:r>
      <w:r w:rsidR="00D37C92" w:rsidRPr="00C95058">
        <w:rPr>
          <w:b w:val="0"/>
          <w:bCs w:val="0"/>
          <w:smallCaps w:val="0"/>
          <w:lang w:val="cs-CZ"/>
        </w:rPr>
        <w:t xml:space="preserve"> této Smlouvy</w:t>
      </w:r>
      <w:r w:rsidRPr="00C95058">
        <w:rPr>
          <w:b w:val="0"/>
          <w:bCs w:val="0"/>
          <w:smallCaps w:val="0"/>
          <w:lang w:val="cs-CZ"/>
        </w:rPr>
        <w:t>.</w:t>
      </w:r>
    </w:p>
    <w:p w14:paraId="24E2F019" w14:textId="62433D55"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lastRenderedPageBreak/>
        <w:t>Pokud Zhotovitel neodstraní vady Díla zjištěné při předání a převzetí Díla ve lhůtě stanovené dle čl</w:t>
      </w:r>
      <w:r w:rsidR="00436771" w:rsidRPr="00C95058">
        <w:rPr>
          <w:b w:val="0"/>
          <w:bCs w:val="0"/>
          <w:smallCaps w:val="0"/>
          <w:lang w:val="cs-CZ"/>
        </w:rPr>
        <w:t>ánku</w:t>
      </w:r>
      <w:r w:rsidRPr="00C95058">
        <w:rPr>
          <w:b w:val="0"/>
          <w:bCs w:val="0"/>
          <w:smallCaps w:val="0"/>
          <w:lang w:val="cs-CZ"/>
        </w:rPr>
        <w:t xml:space="preserve"> </w:t>
      </w:r>
      <w:r w:rsidRPr="00C95058">
        <w:rPr>
          <w:b w:val="0"/>
          <w:bCs w:val="0"/>
          <w:smallCaps w:val="0"/>
          <w:lang w:val="cs-CZ"/>
        </w:rPr>
        <w:fldChar w:fldCharType="begin"/>
      </w:r>
      <w:r w:rsidRPr="00C95058">
        <w:rPr>
          <w:b w:val="0"/>
          <w:bCs w:val="0"/>
          <w:smallCaps w:val="0"/>
          <w:lang w:val="cs-CZ"/>
        </w:rPr>
        <w:instrText xml:space="preserve"> REF _Ref17374152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14.7</w:t>
      </w:r>
      <w:r w:rsidRPr="00C95058">
        <w:rPr>
          <w:b w:val="0"/>
          <w:bCs w:val="0"/>
          <w:smallCaps w:val="0"/>
          <w:lang w:val="cs-CZ"/>
        </w:rPr>
        <w:fldChar w:fldCharType="end"/>
      </w:r>
      <w:r w:rsidRPr="00C95058">
        <w:rPr>
          <w:b w:val="0"/>
          <w:bCs w:val="0"/>
          <w:smallCaps w:val="0"/>
          <w:lang w:val="cs-CZ"/>
        </w:rPr>
        <w:t xml:space="preserve"> písm. (b) nebo (c)</w:t>
      </w:r>
      <w:r w:rsidR="00D37C92" w:rsidRPr="00C95058">
        <w:rPr>
          <w:b w:val="0"/>
          <w:bCs w:val="0"/>
          <w:smallCaps w:val="0"/>
          <w:lang w:val="cs-CZ"/>
        </w:rPr>
        <w:t xml:space="preserve"> této Smlouvy</w:t>
      </w:r>
      <w:r w:rsidRPr="00C95058">
        <w:rPr>
          <w:b w:val="0"/>
          <w:bCs w:val="0"/>
          <w:smallCaps w:val="0"/>
          <w:lang w:val="cs-CZ"/>
        </w:rPr>
        <w:t xml:space="preserve">, zavazuje se zaplatit Objednateli smluvní pokutu ve výši </w:t>
      </w:r>
      <w:proofErr w:type="gramStart"/>
      <w:r w:rsidRPr="00C95058">
        <w:rPr>
          <w:b w:val="0"/>
          <w:bCs w:val="0"/>
          <w:smallCaps w:val="0"/>
          <w:lang w:val="cs-CZ"/>
        </w:rPr>
        <w:t>1</w:t>
      </w:r>
      <w:r w:rsidR="005554D7" w:rsidRPr="00C95058">
        <w:rPr>
          <w:b w:val="0"/>
          <w:bCs w:val="0"/>
          <w:smallCaps w:val="0"/>
          <w:lang w:val="cs-CZ"/>
        </w:rPr>
        <w:t>0</w:t>
      </w:r>
      <w:r w:rsidRPr="00C95058">
        <w:rPr>
          <w:b w:val="0"/>
          <w:bCs w:val="0"/>
          <w:smallCaps w:val="0"/>
          <w:lang w:val="cs-CZ"/>
        </w:rPr>
        <w:t>.000,-</w:t>
      </w:r>
      <w:proofErr w:type="gramEnd"/>
      <w:r w:rsidRPr="00C95058">
        <w:rPr>
          <w:b w:val="0"/>
          <w:bCs w:val="0"/>
          <w:smallCaps w:val="0"/>
          <w:lang w:val="cs-CZ"/>
        </w:rPr>
        <w:t xml:space="preserve"> Kč za každý započatý den prodlení s odstraněním vady Díla, a to ve vztahu ke každé vadě Díla, u níž je Zhotovitel v prodlení.</w:t>
      </w:r>
    </w:p>
    <w:p w14:paraId="3121B3B8" w14:textId="0E2420AA"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Zhotovitel se zavazuje zaplatit Objednateli pokutu ve výši 0,01 % z Ceny díla </w:t>
      </w:r>
      <w:r w:rsidR="0079480C" w:rsidRPr="00C95058">
        <w:rPr>
          <w:b w:val="0"/>
          <w:bCs w:val="0"/>
          <w:smallCaps w:val="0"/>
          <w:lang w:val="cs-CZ"/>
        </w:rPr>
        <w:t xml:space="preserve">ke dni podpisu Smlouvy bez DPH </w:t>
      </w:r>
      <w:r w:rsidRPr="00C95058">
        <w:rPr>
          <w:b w:val="0"/>
          <w:bCs w:val="0"/>
          <w:smallCaps w:val="0"/>
          <w:lang w:val="cs-CZ"/>
        </w:rPr>
        <w:t xml:space="preserve">za každý den prodlení se splněním povinnosti Zhotovitele dle článku </w:t>
      </w:r>
      <w:r w:rsidRPr="00C95058">
        <w:rPr>
          <w:b w:val="0"/>
          <w:bCs w:val="0"/>
          <w:smallCaps w:val="0"/>
          <w:lang w:val="cs-CZ"/>
        </w:rPr>
        <w:fldChar w:fldCharType="begin"/>
      </w:r>
      <w:r w:rsidRPr="00C95058">
        <w:rPr>
          <w:b w:val="0"/>
          <w:bCs w:val="0"/>
          <w:smallCaps w:val="0"/>
          <w:lang w:val="cs-CZ"/>
        </w:rPr>
        <w:instrText xml:space="preserve"> REF _Ref17393765 \r \h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19</w:t>
      </w:r>
      <w:r w:rsidRPr="00C95058">
        <w:rPr>
          <w:b w:val="0"/>
          <w:bCs w:val="0"/>
          <w:smallCaps w:val="0"/>
          <w:lang w:val="cs-CZ"/>
        </w:rPr>
        <w:fldChar w:fldCharType="end"/>
      </w:r>
      <w:r w:rsidRPr="00C95058">
        <w:rPr>
          <w:b w:val="0"/>
          <w:bCs w:val="0"/>
          <w:smallCaps w:val="0"/>
          <w:lang w:val="cs-CZ"/>
        </w:rPr>
        <w:t xml:space="preserve"> této Smlouvy předložit a udržovat v platnosti pojistné smlouvy v souladu se Smlouvou.</w:t>
      </w:r>
    </w:p>
    <w:p w14:paraId="74F85C01" w14:textId="50186C64"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Zhotovitel se zavazuje zaplatit Objednateli smluvní pokutu ve výši </w:t>
      </w:r>
      <w:proofErr w:type="gramStart"/>
      <w:r w:rsidRPr="00C95058">
        <w:rPr>
          <w:b w:val="0"/>
          <w:bCs w:val="0"/>
          <w:smallCaps w:val="0"/>
          <w:lang w:val="cs-CZ"/>
        </w:rPr>
        <w:t>10.000,-</w:t>
      </w:r>
      <w:proofErr w:type="gramEnd"/>
      <w:r w:rsidRPr="00C95058">
        <w:rPr>
          <w:b w:val="0"/>
          <w:bCs w:val="0"/>
          <w:smallCaps w:val="0"/>
          <w:lang w:val="cs-CZ"/>
        </w:rPr>
        <w:t xml:space="preserve"> Kč za každý i započatý den prodlení s vyklizením Staveniště podle článku </w:t>
      </w:r>
      <w:r w:rsidRPr="00C95058">
        <w:rPr>
          <w:b w:val="0"/>
          <w:bCs w:val="0"/>
          <w:smallCaps w:val="0"/>
          <w:lang w:val="cs-CZ"/>
        </w:rPr>
        <w:fldChar w:fldCharType="begin"/>
      </w:r>
      <w:r w:rsidRPr="00C95058">
        <w:rPr>
          <w:b w:val="0"/>
          <w:bCs w:val="0"/>
          <w:smallCaps w:val="0"/>
          <w:lang w:val="cs-CZ"/>
        </w:rPr>
        <w:instrText xml:space="preserve"> REF _Ref145686426 \r \h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11</w:t>
      </w:r>
      <w:r w:rsidRPr="00C95058">
        <w:rPr>
          <w:b w:val="0"/>
          <w:bCs w:val="0"/>
          <w:smallCaps w:val="0"/>
          <w:lang w:val="cs-CZ"/>
        </w:rPr>
        <w:fldChar w:fldCharType="end"/>
      </w:r>
      <w:r w:rsidRPr="00C95058">
        <w:rPr>
          <w:b w:val="0"/>
          <w:bCs w:val="0"/>
          <w:smallCaps w:val="0"/>
          <w:lang w:val="cs-CZ"/>
        </w:rPr>
        <w:t xml:space="preserve"> nebo </w:t>
      </w:r>
      <w:r w:rsidRPr="00C95058">
        <w:rPr>
          <w:b w:val="0"/>
          <w:bCs w:val="0"/>
          <w:smallCaps w:val="0"/>
          <w:lang w:val="cs-CZ"/>
        </w:rPr>
        <w:fldChar w:fldCharType="begin"/>
      </w:r>
      <w:r w:rsidRPr="00C95058">
        <w:rPr>
          <w:b w:val="0"/>
          <w:bCs w:val="0"/>
          <w:smallCaps w:val="0"/>
          <w:lang w:val="cs-CZ"/>
        </w:rPr>
        <w:instrText xml:space="preserve"> REF _Ref525154496 \r \h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20.8</w:t>
      </w:r>
      <w:r w:rsidRPr="00C95058">
        <w:rPr>
          <w:b w:val="0"/>
          <w:bCs w:val="0"/>
          <w:smallCaps w:val="0"/>
          <w:lang w:val="cs-CZ"/>
        </w:rPr>
        <w:fldChar w:fldCharType="end"/>
      </w:r>
      <w:r w:rsidR="00D37C92" w:rsidRPr="00C95058">
        <w:rPr>
          <w:b w:val="0"/>
          <w:bCs w:val="0"/>
          <w:smallCaps w:val="0"/>
          <w:lang w:val="cs-CZ"/>
        </w:rPr>
        <w:t xml:space="preserve"> této Smlouvy</w:t>
      </w:r>
      <w:r w:rsidRPr="00C95058">
        <w:rPr>
          <w:b w:val="0"/>
          <w:bCs w:val="0"/>
          <w:smallCaps w:val="0"/>
          <w:lang w:val="cs-CZ"/>
        </w:rPr>
        <w:t>.</w:t>
      </w:r>
    </w:p>
    <w:p w14:paraId="76EE7B1C" w14:textId="3243228D"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V případě, že Zhotovitel</w:t>
      </w:r>
      <w:r w:rsidR="000120FA" w:rsidRPr="00C95058">
        <w:rPr>
          <w:b w:val="0"/>
          <w:bCs w:val="0"/>
          <w:smallCaps w:val="0"/>
          <w:lang w:val="cs-CZ"/>
        </w:rPr>
        <w:t xml:space="preserve">, respektive jeho </w:t>
      </w:r>
      <w:proofErr w:type="spellStart"/>
      <w:r w:rsidR="000120FA" w:rsidRPr="00C95058">
        <w:rPr>
          <w:b w:val="0"/>
          <w:bCs w:val="0"/>
          <w:smallCaps w:val="0"/>
          <w:lang w:val="cs-CZ"/>
        </w:rPr>
        <w:t>pracovnící</w:t>
      </w:r>
      <w:proofErr w:type="spellEnd"/>
      <w:r w:rsidR="000120FA" w:rsidRPr="00C95058">
        <w:rPr>
          <w:b w:val="0"/>
          <w:bCs w:val="0"/>
          <w:smallCaps w:val="0"/>
          <w:lang w:val="cs-CZ"/>
        </w:rPr>
        <w:t xml:space="preserve"> a Poddodavatelé</w:t>
      </w:r>
      <w:r w:rsidRPr="00C95058">
        <w:rPr>
          <w:b w:val="0"/>
          <w:bCs w:val="0"/>
          <w:smallCaps w:val="0"/>
          <w:lang w:val="cs-CZ"/>
        </w:rPr>
        <w:t xml:space="preserve"> poruší nařízení stanovené </w:t>
      </w:r>
      <w:r w:rsidR="00D079D3" w:rsidRPr="00C95058">
        <w:rPr>
          <w:b w:val="0"/>
          <w:bCs w:val="0"/>
          <w:smallCaps w:val="0"/>
          <w:lang w:val="cs-CZ"/>
        </w:rPr>
        <w:t xml:space="preserve">na úseku požární ochrany, </w:t>
      </w:r>
      <w:r w:rsidRPr="00C95058">
        <w:rPr>
          <w:b w:val="0"/>
          <w:bCs w:val="0"/>
          <w:smallCaps w:val="0"/>
          <w:lang w:val="cs-CZ"/>
        </w:rPr>
        <w:t>plánem BOZP nebo Koordinátorem BOZP, je</w:t>
      </w:r>
      <w:r w:rsidR="000120FA" w:rsidRPr="00C95058">
        <w:rPr>
          <w:b w:val="0"/>
          <w:bCs w:val="0"/>
          <w:smallCaps w:val="0"/>
          <w:lang w:val="cs-CZ"/>
        </w:rPr>
        <w:t xml:space="preserve"> Zhotovitel</w:t>
      </w:r>
      <w:r w:rsidRPr="00C95058">
        <w:rPr>
          <w:b w:val="0"/>
          <w:bCs w:val="0"/>
          <w:smallCaps w:val="0"/>
          <w:lang w:val="cs-CZ"/>
        </w:rPr>
        <w:t xml:space="preserve"> povinen zaplatit Objednateli smluvní pokutu ve výši </w:t>
      </w:r>
      <w:proofErr w:type="gramStart"/>
      <w:r w:rsidRPr="00C95058">
        <w:rPr>
          <w:b w:val="0"/>
          <w:bCs w:val="0"/>
          <w:smallCaps w:val="0"/>
          <w:lang w:val="cs-CZ"/>
        </w:rPr>
        <w:t>5.000,-</w:t>
      </w:r>
      <w:proofErr w:type="gramEnd"/>
      <w:r w:rsidRPr="00C95058">
        <w:rPr>
          <w:b w:val="0"/>
          <w:bCs w:val="0"/>
          <w:smallCaps w:val="0"/>
          <w:lang w:val="cs-CZ"/>
        </w:rPr>
        <w:t xml:space="preserve"> Kč za každé porušení a každý i započatý den trvání porušení.</w:t>
      </w:r>
      <w:r w:rsidR="007F0A29" w:rsidRPr="00C95058">
        <w:rPr>
          <w:b w:val="0"/>
          <w:bCs w:val="0"/>
          <w:smallCaps w:val="0"/>
          <w:lang w:val="cs-CZ"/>
        </w:rPr>
        <w:t xml:space="preserve"> V případě, že </w:t>
      </w:r>
      <w:r w:rsidR="000120FA" w:rsidRPr="00C95058">
        <w:rPr>
          <w:b w:val="0"/>
          <w:bCs w:val="0"/>
          <w:smallCaps w:val="0"/>
          <w:lang w:val="cs-CZ"/>
        </w:rPr>
        <w:t xml:space="preserve">by </w:t>
      </w:r>
      <w:r w:rsidR="007F0A29" w:rsidRPr="00C95058">
        <w:rPr>
          <w:b w:val="0"/>
          <w:bCs w:val="0"/>
          <w:smallCaps w:val="0"/>
          <w:lang w:val="cs-CZ"/>
        </w:rPr>
        <w:t xml:space="preserve">z důvodu porušení této povinnosti </w:t>
      </w:r>
      <w:r w:rsidR="000120FA" w:rsidRPr="00C95058">
        <w:rPr>
          <w:b w:val="0"/>
          <w:bCs w:val="0"/>
          <w:smallCaps w:val="0"/>
          <w:lang w:val="cs-CZ"/>
        </w:rPr>
        <w:t xml:space="preserve">bylo nutné přerušit provádění Díla, je Zhotovitel povinen zaplatit Objednateli smluvní pokutu ve výši </w:t>
      </w:r>
      <w:proofErr w:type="gramStart"/>
      <w:r w:rsidR="000120FA" w:rsidRPr="00C95058">
        <w:rPr>
          <w:b w:val="0"/>
          <w:bCs w:val="0"/>
          <w:smallCaps w:val="0"/>
          <w:lang w:val="cs-CZ"/>
        </w:rPr>
        <w:t>50.000,-</w:t>
      </w:r>
      <w:proofErr w:type="gramEnd"/>
      <w:r w:rsidR="005D6D66" w:rsidRPr="00C95058">
        <w:rPr>
          <w:b w:val="0"/>
          <w:bCs w:val="0"/>
          <w:smallCaps w:val="0"/>
          <w:lang w:val="cs-CZ"/>
        </w:rPr>
        <w:t> </w:t>
      </w:r>
      <w:r w:rsidR="000120FA" w:rsidRPr="00C95058">
        <w:rPr>
          <w:b w:val="0"/>
          <w:bCs w:val="0"/>
          <w:smallCaps w:val="0"/>
          <w:lang w:val="cs-CZ"/>
        </w:rPr>
        <w:t xml:space="preserve">Kč, a to za každý jednotlivý případ přerušení Díla a každý </w:t>
      </w:r>
      <w:r w:rsidR="002409FA" w:rsidRPr="00C95058">
        <w:rPr>
          <w:b w:val="0"/>
          <w:bCs w:val="0"/>
          <w:smallCaps w:val="0"/>
          <w:lang w:val="cs-CZ"/>
        </w:rPr>
        <w:t xml:space="preserve">byť </w:t>
      </w:r>
      <w:r w:rsidR="000120FA" w:rsidRPr="00C95058">
        <w:rPr>
          <w:b w:val="0"/>
          <w:bCs w:val="0"/>
          <w:smallCaps w:val="0"/>
          <w:lang w:val="cs-CZ"/>
        </w:rPr>
        <w:t xml:space="preserve">i </w:t>
      </w:r>
      <w:r w:rsidR="002409FA" w:rsidRPr="00C95058">
        <w:rPr>
          <w:b w:val="0"/>
          <w:bCs w:val="0"/>
          <w:smallCaps w:val="0"/>
          <w:lang w:val="cs-CZ"/>
        </w:rPr>
        <w:t xml:space="preserve">jen </w:t>
      </w:r>
      <w:r w:rsidR="000120FA" w:rsidRPr="00C95058">
        <w:rPr>
          <w:b w:val="0"/>
          <w:bCs w:val="0"/>
          <w:smallCaps w:val="0"/>
          <w:lang w:val="cs-CZ"/>
        </w:rPr>
        <w:t>započatý den trvání přerušení Díla</w:t>
      </w:r>
      <w:r w:rsidR="002409FA" w:rsidRPr="00C95058">
        <w:rPr>
          <w:b w:val="0"/>
          <w:bCs w:val="0"/>
          <w:smallCaps w:val="0"/>
          <w:lang w:val="cs-CZ"/>
        </w:rPr>
        <w:t>, k němuž došlo</w:t>
      </w:r>
      <w:r w:rsidR="000120FA" w:rsidRPr="00C95058">
        <w:rPr>
          <w:b w:val="0"/>
          <w:bCs w:val="0"/>
          <w:smallCaps w:val="0"/>
          <w:lang w:val="cs-CZ"/>
        </w:rPr>
        <w:t xml:space="preserve"> v důsledku porušení nařízení stanovené</w:t>
      </w:r>
      <w:r w:rsidR="00D079D3" w:rsidRPr="00C95058">
        <w:rPr>
          <w:b w:val="0"/>
          <w:bCs w:val="0"/>
          <w:smallCaps w:val="0"/>
          <w:lang w:val="cs-CZ"/>
        </w:rPr>
        <w:t>ho na úseku požární ochrany,</w:t>
      </w:r>
      <w:r w:rsidR="000120FA" w:rsidRPr="00C95058">
        <w:rPr>
          <w:b w:val="0"/>
          <w:bCs w:val="0"/>
          <w:smallCaps w:val="0"/>
          <w:lang w:val="cs-CZ"/>
        </w:rPr>
        <w:t xml:space="preserve"> plánem BOZP nebo Koordinátorem BOZP. Tím není dotčena povinnost Zhotovitele hradit </w:t>
      </w:r>
      <w:r w:rsidR="002409FA" w:rsidRPr="00C95058">
        <w:rPr>
          <w:b w:val="0"/>
          <w:bCs w:val="0"/>
          <w:smallCaps w:val="0"/>
          <w:lang w:val="cs-CZ"/>
        </w:rPr>
        <w:t xml:space="preserve">veškeré </w:t>
      </w:r>
      <w:r w:rsidR="000120FA" w:rsidRPr="00C95058">
        <w:rPr>
          <w:b w:val="0"/>
          <w:bCs w:val="0"/>
          <w:smallCaps w:val="0"/>
          <w:lang w:val="cs-CZ"/>
        </w:rPr>
        <w:t>náklady spojené s přerušením Díla.</w:t>
      </w:r>
    </w:p>
    <w:p w14:paraId="35F5DEFA" w14:textId="138C7C6D"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Zhotovitel se zavazuje zaplatit Objednateli smluvní pokutu ve výši </w:t>
      </w:r>
      <w:proofErr w:type="gramStart"/>
      <w:r w:rsidR="005554D7" w:rsidRPr="00C95058">
        <w:rPr>
          <w:b w:val="0"/>
          <w:bCs w:val="0"/>
          <w:smallCaps w:val="0"/>
          <w:lang w:val="cs-CZ"/>
        </w:rPr>
        <w:t>20</w:t>
      </w:r>
      <w:r w:rsidRPr="00C95058">
        <w:rPr>
          <w:b w:val="0"/>
          <w:bCs w:val="0"/>
          <w:smallCaps w:val="0"/>
          <w:lang w:val="cs-CZ"/>
        </w:rPr>
        <w:t>0.000,-</w:t>
      </w:r>
      <w:proofErr w:type="gramEnd"/>
      <w:r w:rsidRPr="00C95058">
        <w:rPr>
          <w:b w:val="0"/>
          <w:bCs w:val="0"/>
          <w:smallCaps w:val="0"/>
          <w:lang w:val="cs-CZ"/>
        </w:rPr>
        <w:t xml:space="preserve"> Kč, pokud poruší svou povinnost zaškolit pracovníky Objednatele v souladu s čl</w:t>
      </w:r>
      <w:r w:rsidR="00436771" w:rsidRPr="00C95058">
        <w:rPr>
          <w:b w:val="0"/>
          <w:bCs w:val="0"/>
          <w:smallCaps w:val="0"/>
          <w:lang w:val="cs-CZ"/>
        </w:rPr>
        <w:t>ánk</w:t>
      </w:r>
      <w:r w:rsidR="00FF4D37" w:rsidRPr="00C95058">
        <w:rPr>
          <w:b w:val="0"/>
          <w:bCs w:val="0"/>
          <w:smallCaps w:val="0"/>
          <w:lang w:val="cs-CZ"/>
        </w:rPr>
        <w:t>em</w:t>
      </w:r>
      <w:r w:rsidRPr="00C95058">
        <w:rPr>
          <w:b w:val="0"/>
          <w:bCs w:val="0"/>
          <w:smallCaps w:val="0"/>
          <w:lang w:val="cs-CZ"/>
        </w:rPr>
        <w:t xml:space="preserve"> </w:t>
      </w:r>
      <w:r w:rsidRPr="00C95058">
        <w:rPr>
          <w:b w:val="0"/>
          <w:bCs w:val="0"/>
          <w:smallCaps w:val="0"/>
          <w:lang w:val="cs-CZ"/>
        </w:rPr>
        <w:fldChar w:fldCharType="begin"/>
      </w:r>
      <w:r w:rsidRPr="00C95058">
        <w:rPr>
          <w:b w:val="0"/>
          <w:bCs w:val="0"/>
          <w:smallCaps w:val="0"/>
          <w:lang w:val="cs-CZ"/>
        </w:rPr>
        <w:instrText xml:space="preserve"> REF _Ref17373603 \r \h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7.4</w:t>
      </w:r>
      <w:r w:rsidRPr="00C95058">
        <w:rPr>
          <w:b w:val="0"/>
          <w:bCs w:val="0"/>
          <w:smallCaps w:val="0"/>
          <w:lang w:val="cs-CZ"/>
        </w:rPr>
        <w:fldChar w:fldCharType="end"/>
      </w:r>
      <w:r w:rsidRPr="00C95058">
        <w:rPr>
          <w:b w:val="0"/>
          <w:bCs w:val="0"/>
          <w:smallCaps w:val="0"/>
          <w:lang w:val="cs-CZ"/>
        </w:rPr>
        <w:t xml:space="preserve"> této Smlouvy.</w:t>
      </w:r>
    </w:p>
    <w:p w14:paraId="3477F5C3" w14:textId="1308C6C3"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Zhotovitel se zavazuje zaplatit Objednateli smluvní pokutu ve výši </w:t>
      </w:r>
      <w:proofErr w:type="gramStart"/>
      <w:r w:rsidRPr="00C95058">
        <w:rPr>
          <w:b w:val="0"/>
          <w:bCs w:val="0"/>
          <w:smallCaps w:val="0"/>
          <w:lang w:val="cs-CZ"/>
        </w:rPr>
        <w:t>100.000,-</w:t>
      </w:r>
      <w:proofErr w:type="gramEnd"/>
      <w:r w:rsidRPr="00C95058">
        <w:rPr>
          <w:b w:val="0"/>
          <w:bCs w:val="0"/>
          <w:smallCaps w:val="0"/>
          <w:lang w:val="cs-CZ"/>
        </w:rPr>
        <w:t xml:space="preserve"> Kč, pokud neposkytne Objednateli dokumenty podle čl</w:t>
      </w:r>
      <w:r w:rsidR="00436771" w:rsidRPr="00C95058">
        <w:rPr>
          <w:b w:val="0"/>
          <w:bCs w:val="0"/>
          <w:smallCaps w:val="0"/>
          <w:lang w:val="cs-CZ"/>
        </w:rPr>
        <w:t xml:space="preserve">ánku </w:t>
      </w:r>
      <w:r w:rsidRPr="00C95058">
        <w:rPr>
          <w:b w:val="0"/>
          <w:bCs w:val="0"/>
          <w:smallCaps w:val="0"/>
          <w:lang w:val="cs-CZ"/>
        </w:rPr>
        <w:fldChar w:fldCharType="begin"/>
      </w:r>
      <w:r w:rsidRPr="00C95058">
        <w:rPr>
          <w:b w:val="0"/>
          <w:bCs w:val="0"/>
          <w:smallCaps w:val="0"/>
          <w:lang w:val="cs-CZ"/>
        </w:rPr>
        <w:instrText xml:space="preserve"> REF _Ref17394129 \r \h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7.6</w:t>
      </w:r>
      <w:r w:rsidRPr="00C95058">
        <w:rPr>
          <w:b w:val="0"/>
          <w:bCs w:val="0"/>
          <w:smallCaps w:val="0"/>
          <w:lang w:val="cs-CZ"/>
        </w:rPr>
        <w:fldChar w:fldCharType="end"/>
      </w:r>
      <w:r w:rsidRPr="00C95058">
        <w:rPr>
          <w:b w:val="0"/>
          <w:bCs w:val="0"/>
          <w:smallCaps w:val="0"/>
          <w:lang w:val="cs-CZ"/>
        </w:rPr>
        <w:t xml:space="preserve"> </w:t>
      </w:r>
      <w:r w:rsidR="00FF4D37" w:rsidRPr="00C95058">
        <w:rPr>
          <w:b w:val="0"/>
          <w:bCs w:val="0"/>
          <w:smallCaps w:val="0"/>
          <w:lang w:val="cs-CZ"/>
        </w:rPr>
        <w:t xml:space="preserve">Smlouvy </w:t>
      </w:r>
      <w:r w:rsidRPr="00C95058">
        <w:rPr>
          <w:b w:val="0"/>
          <w:bCs w:val="0"/>
          <w:smallCaps w:val="0"/>
          <w:lang w:val="cs-CZ"/>
        </w:rPr>
        <w:t>nebo nevrátí Objednateli dokumenty dle čl</w:t>
      </w:r>
      <w:r w:rsidR="00436771" w:rsidRPr="00C95058">
        <w:rPr>
          <w:b w:val="0"/>
          <w:bCs w:val="0"/>
          <w:smallCaps w:val="0"/>
          <w:lang w:val="cs-CZ"/>
        </w:rPr>
        <w:t xml:space="preserve">ánku </w:t>
      </w:r>
      <w:r w:rsidRPr="00C95058">
        <w:rPr>
          <w:b w:val="0"/>
          <w:bCs w:val="0"/>
          <w:smallCaps w:val="0"/>
          <w:lang w:val="cs-CZ"/>
        </w:rPr>
        <w:fldChar w:fldCharType="begin"/>
      </w:r>
      <w:r w:rsidRPr="00C95058">
        <w:rPr>
          <w:b w:val="0"/>
          <w:bCs w:val="0"/>
          <w:smallCaps w:val="0"/>
          <w:lang w:val="cs-CZ"/>
        </w:rPr>
        <w:instrText xml:space="preserve"> REF _Ref17394136 \r \h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7.7</w:t>
      </w:r>
      <w:r w:rsidRPr="00C95058">
        <w:rPr>
          <w:b w:val="0"/>
          <w:bCs w:val="0"/>
          <w:smallCaps w:val="0"/>
          <w:lang w:val="cs-CZ"/>
        </w:rPr>
        <w:fldChar w:fldCharType="end"/>
      </w:r>
      <w:r w:rsidRPr="00C95058">
        <w:rPr>
          <w:b w:val="0"/>
          <w:bCs w:val="0"/>
          <w:smallCaps w:val="0"/>
          <w:lang w:val="cs-CZ"/>
        </w:rPr>
        <w:t xml:space="preserve"> této Smlouvy.</w:t>
      </w:r>
    </w:p>
    <w:p w14:paraId="791C049D" w14:textId="5B21E7EE"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Zhotovitel se zavazuje zaplatit Objednateli smluvní pokutu ve výši </w:t>
      </w:r>
      <w:proofErr w:type="gramStart"/>
      <w:r w:rsidR="007F0A29" w:rsidRPr="00C95058">
        <w:rPr>
          <w:b w:val="0"/>
          <w:bCs w:val="0"/>
          <w:smallCaps w:val="0"/>
          <w:lang w:val="cs-CZ"/>
        </w:rPr>
        <w:t>200</w:t>
      </w:r>
      <w:r w:rsidRPr="00C95058">
        <w:rPr>
          <w:b w:val="0"/>
          <w:bCs w:val="0"/>
          <w:smallCaps w:val="0"/>
          <w:lang w:val="cs-CZ"/>
        </w:rPr>
        <w:t>.000,-</w:t>
      </w:r>
      <w:proofErr w:type="gramEnd"/>
      <w:r w:rsidRPr="00C95058">
        <w:rPr>
          <w:b w:val="0"/>
          <w:bCs w:val="0"/>
          <w:smallCaps w:val="0"/>
          <w:lang w:val="cs-CZ"/>
        </w:rPr>
        <w:t xml:space="preserve"> Kč, pokud poruší svou povinnost vést Stavební deník dle čl</w:t>
      </w:r>
      <w:r w:rsidR="00436771" w:rsidRPr="00C95058">
        <w:rPr>
          <w:b w:val="0"/>
          <w:bCs w:val="0"/>
          <w:smallCaps w:val="0"/>
          <w:lang w:val="cs-CZ"/>
        </w:rPr>
        <w:t>ánku</w:t>
      </w:r>
      <w:r w:rsidRPr="00C95058">
        <w:rPr>
          <w:b w:val="0"/>
          <w:bCs w:val="0"/>
          <w:smallCaps w:val="0"/>
          <w:lang w:val="cs-CZ"/>
        </w:rPr>
        <w:t xml:space="preserve"> </w:t>
      </w:r>
      <w:r w:rsidRPr="00C95058">
        <w:rPr>
          <w:b w:val="0"/>
          <w:bCs w:val="0"/>
          <w:smallCaps w:val="0"/>
          <w:lang w:val="cs-CZ"/>
        </w:rPr>
        <w:fldChar w:fldCharType="begin"/>
      </w:r>
      <w:r w:rsidRPr="00C95058">
        <w:rPr>
          <w:b w:val="0"/>
          <w:bCs w:val="0"/>
          <w:smallCaps w:val="0"/>
          <w:lang w:val="cs-CZ"/>
        </w:rPr>
        <w:instrText xml:space="preserve"> REF _Ref461795280 \r \h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10</w:t>
      </w:r>
      <w:r w:rsidRPr="00C95058">
        <w:rPr>
          <w:b w:val="0"/>
          <w:bCs w:val="0"/>
          <w:smallCaps w:val="0"/>
          <w:lang w:val="cs-CZ"/>
        </w:rPr>
        <w:fldChar w:fldCharType="end"/>
      </w:r>
      <w:r w:rsidRPr="00C95058">
        <w:rPr>
          <w:b w:val="0"/>
          <w:bCs w:val="0"/>
          <w:smallCaps w:val="0"/>
          <w:lang w:val="cs-CZ"/>
        </w:rPr>
        <w:t xml:space="preserve"> této Smlouvy</w:t>
      </w:r>
      <w:r w:rsidR="007F0A29" w:rsidRPr="00C95058">
        <w:rPr>
          <w:b w:val="0"/>
          <w:bCs w:val="0"/>
          <w:smallCaps w:val="0"/>
          <w:lang w:val="cs-CZ"/>
        </w:rPr>
        <w:t>, a to za každé jednotlivé porušení této povinnosti</w:t>
      </w:r>
      <w:r w:rsidRPr="00C95058">
        <w:rPr>
          <w:b w:val="0"/>
          <w:bCs w:val="0"/>
          <w:smallCaps w:val="0"/>
          <w:lang w:val="cs-CZ"/>
        </w:rPr>
        <w:t>.</w:t>
      </w:r>
    </w:p>
    <w:p w14:paraId="42EA05E1" w14:textId="1E0C480D"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Zhotovitel se zavazuje zaplatit Objednateli smluvní pokutu ve výši </w:t>
      </w:r>
      <w:proofErr w:type="gramStart"/>
      <w:r w:rsidRPr="00C95058">
        <w:rPr>
          <w:b w:val="0"/>
          <w:bCs w:val="0"/>
          <w:smallCaps w:val="0"/>
          <w:lang w:val="cs-CZ"/>
        </w:rPr>
        <w:t>10.000,-</w:t>
      </w:r>
      <w:proofErr w:type="gramEnd"/>
      <w:r w:rsidRPr="00C95058">
        <w:rPr>
          <w:b w:val="0"/>
          <w:bCs w:val="0"/>
          <w:smallCaps w:val="0"/>
          <w:lang w:val="cs-CZ"/>
        </w:rPr>
        <w:t xml:space="preserve"> Kč za každý jednotlivý případ porušení jeho povinností ve vztahu k zajištění a užívání Staveniště v souladu s čl</w:t>
      </w:r>
      <w:r w:rsidR="00436771" w:rsidRPr="00C95058">
        <w:rPr>
          <w:b w:val="0"/>
          <w:bCs w:val="0"/>
          <w:smallCaps w:val="0"/>
          <w:lang w:val="cs-CZ"/>
        </w:rPr>
        <w:t xml:space="preserve">ánkem </w:t>
      </w:r>
      <w:r w:rsidRPr="00C95058">
        <w:rPr>
          <w:b w:val="0"/>
          <w:bCs w:val="0"/>
          <w:smallCaps w:val="0"/>
          <w:lang w:val="cs-CZ"/>
        </w:rPr>
        <w:fldChar w:fldCharType="begin"/>
      </w:r>
      <w:r w:rsidRPr="00C95058">
        <w:rPr>
          <w:b w:val="0"/>
          <w:bCs w:val="0"/>
          <w:smallCaps w:val="0"/>
          <w:lang w:val="cs-CZ"/>
        </w:rPr>
        <w:instrText xml:space="preserve"> REF _Ref145686426 \r \h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11</w:t>
      </w:r>
      <w:r w:rsidRPr="00C95058">
        <w:rPr>
          <w:b w:val="0"/>
          <w:bCs w:val="0"/>
          <w:smallCaps w:val="0"/>
          <w:lang w:val="cs-CZ"/>
        </w:rPr>
        <w:fldChar w:fldCharType="end"/>
      </w:r>
      <w:r w:rsidRPr="00C95058">
        <w:rPr>
          <w:b w:val="0"/>
          <w:bCs w:val="0"/>
          <w:smallCaps w:val="0"/>
          <w:lang w:val="cs-CZ"/>
        </w:rPr>
        <w:t xml:space="preserve"> této Smlouvy.</w:t>
      </w:r>
    </w:p>
    <w:p w14:paraId="26F0528B" w14:textId="77777777" w:rsidR="006978CC" w:rsidRPr="00C95058" w:rsidRDefault="0021161A">
      <w:pPr>
        <w:pStyle w:val="Nadpis2"/>
        <w:keepNext w:val="0"/>
        <w:tabs>
          <w:tab w:val="clear" w:pos="851"/>
        </w:tabs>
        <w:spacing w:before="120"/>
        <w:ind w:left="709"/>
        <w:rPr>
          <w:b w:val="0"/>
          <w:bCs w:val="0"/>
          <w:smallCaps w:val="0"/>
          <w:lang w:val="cs-CZ"/>
        </w:rPr>
      </w:pPr>
      <w:bookmarkStart w:id="200" w:name="_Ref17758116"/>
      <w:r w:rsidRPr="00C95058">
        <w:rPr>
          <w:b w:val="0"/>
          <w:smallCaps w:val="0"/>
          <w:lang w:val="cs-CZ"/>
        </w:rPr>
        <w:t xml:space="preserve">Zhotovitel bere na vědomí, že </w:t>
      </w:r>
      <w:r w:rsidR="00BC1DAD" w:rsidRPr="00C95058">
        <w:rPr>
          <w:b w:val="0"/>
          <w:smallCaps w:val="0"/>
          <w:lang w:val="cs-CZ"/>
        </w:rPr>
        <w:t xml:space="preserve">poskytovatel dotace </w:t>
      </w:r>
      <w:r w:rsidRPr="00C95058">
        <w:rPr>
          <w:b w:val="0"/>
          <w:smallCaps w:val="0"/>
          <w:lang w:val="cs-CZ"/>
        </w:rPr>
        <w:t>Objednateli poskytl za účelem realizace Díla dotační prostředky.</w:t>
      </w:r>
      <w:bookmarkEnd w:id="200"/>
      <w:r w:rsidRPr="00C95058">
        <w:rPr>
          <w:b w:val="0"/>
          <w:smallCaps w:val="0"/>
          <w:lang w:val="cs-CZ"/>
        </w:rPr>
        <w:t xml:space="preserve"> </w:t>
      </w:r>
    </w:p>
    <w:p w14:paraId="6C9B751C" w14:textId="35B76531" w:rsidR="006978CC" w:rsidRPr="00C95058" w:rsidRDefault="0021161A">
      <w:pPr>
        <w:pStyle w:val="Nadpis2"/>
        <w:keepNext w:val="0"/>
        <w:numPr>
          <w:ilvl w:val="0"/>
          <w:numId w:val="0"/>
        </w:numPr>
        <w:spacing w:before="120"/>
        <w:ind w:left="709"/>
        <w:rPr>
          <w:b w:val="0"/>
          <w:smallCaps w:val="0"/>
          <w:lang w:val="cs-CZ"/>
        </w:rPr>
      </w:pPr>
      <w:r w:rsidRPr="00C95058">
        <w:rPr>
          <w:b w:val="0"/>
          <w:smallCaps w:val="0"/>
          <w:lang w:val="cs-CZ"/>
        </w:rPr>
        <w:t xml:space="preserve">V případě, že poskytovatel dotace přijaté Objednatelem pro účely realizace (části) Díla neposkytne Objednateli předmětnou dotaci na realizaci projektu </w:t>
      </w:r>
      <w:r w:rsidR="00A160FE" w:rsidRPr="00C95058">
        <w:rPr>
          <w:b w:val="0"/>
          <w:smallCaps w:val="0"/>
          <w:lang w:val="cs-CZ"/>
        </w:rPr>
        <w:t>„</w:t>
      </w:r>
      <w:r w:rsidR="0079480C" w:rsidRPr="00C95058">
        <w:rPr>
          <w:b w:val="0"/>
          <w:i/>
          <w:iCs/>
          <w:smallCaps w:val="0"/>
          <w:lang w:val="cs-CZ"/>
        </w:rPr>
        <w:t>UK – FF – Rekonstrukce a</w:t>
      </w:r>
      <w:r w:rsidR="00EB607E" w:rsidRPr="00C95058">
        <w:rPr>
          <w:b w:val="0"/>
          <w:i/>
          <w:iCs/>
          <w:smallCaps w:val="0"/>
          <w:lang w:val="cs-CZ"/>
        </w:rPr>
        <w:t> </w:t>
      </w:r>
      <w:r w:rsidR="0079480C" w:rsidRPr="00C95058">
        <w:rPr>
          <w:b w:val="0"/>
          <w:i/>
          <w:iCs/>
          <w:smallCaps w:val="0"/>
          <w:lang w:val="cs-CZ"/>
        </w:rPr>
        <w:t>dostavba budov Opletalova 47, a 49, Praha 1 – stavební práce</w:t>
      </w:r>
      <w:r w:rsidR="00A160FE" w:rsidRPr="00C95058">
        <w:rPr>
          <w:b w:val="0"/>
          <w:smallCaps w:val="0"/>
          <w:lang w:val="cs-CZ"/>
        </w:rPr>
        <w:t>“</w:t>
      </w:r>
      <w:r w:rsidR="001170EF" w:rsidRPr="00C95058">
        <w:rPr>
          <w:b w:val="0"/>
          <w:smallCaps w:val="0"/>
          <w:lang w:val="cs-CZ"/>
        </w:rPr>
        <w:t xml:space="preserve"> </w:t>
      </w:r>
      <w:r w:rsidRPr="00C95058">
        <w:rPr>
          <w:b w:val="0"/>
          <w:smallCaps w:val="0"/>
          <w:lang w:val="cs-CZ"/>
        </w:rPr>
        <w:t>v plné výši nebo bude-li Objednatel povinen takové dotace nebo jejich část vracet v důsledku toho, že Zhotovitel poruší své povinnosti dle této Smlouvy, vznikne Objednateli nárok vůči Zhotoviteli na zaplacení smluvní pokuty ve výši rozdílu mezi maximální částkou jakékoli přidělené dotace a částkou skutečně proplacené dotace (resp. částky dotace která Objednateli zůstane po odečtení vratky), a to i opakovaně, až do maximální výše odpovídající Ceně díla. V případě, že bude Objednateli uložen odvod za porušení rozpočtové kázně v důsledku porušení povinností Zhotovitele dle této Smlouvy, uhradí Zhotovitel Objednateli smluvní pokutu ve výši takto Objednateli uloženého odvodu za porušení rozpočtové kázně, a to až do výše Ceny díla.</w:t>
      </w:r>
    </w:p>
    <w:p w14:paraId="22E8B27A" w14:textId="7FC58A71" w:rsidR="0050292E" w:rsidRPr="00C95058" w:rsidRDefault="0050292E" w:rsidP="00952839">
      <w:pPr>
        <w:pStyle w:val="Nadpis2"/>
        <w:keepNext w:val="0"/>
        <w:tabs>
          <w:tab w:val="clear" w:pos="851"/>
        </w:tabs>
        <w:spacing w:before="120"/>
        <w:ind w:left="709"/>
        <w:rPr>
          <w:b w:val="0"/>
          <w:bCs w:val="0"/>
          <w:smallCaps w:val="0"/>
          <w:lang w:val="cs-CZ"/>
        </w:rPr>
      </w:pPr>
      <w:r w:rsidRPr="00C95058">
        <w:rPr>
          <w:b w:val="0"/>
          <w:bCs w:val="0"/>
          <w:smallCaps w:val="0"/>
          <w:lang w:val="cs-CZ"/>
        </w:rPr>
        <w:t>Poruší-li Zhotovitel povinnost</w:t>
      </w:r>
      <w:r w:rsidR="00952839" w:rsidRPr="00C95058">
        <w:rPr>
          <w:b w:val="0"/>
          <w:bCs w:val="0"/>
          <w:smallCaps w:val="0"/>
          <w:lang w:val="cs-CZ"/>
        </w:rPr>
        <w:t xml:space="preserve"> ve smyslu čl</w:t>
      </w:r>
      <w:r w:rsidR="00436771" w:rsidRPr="00C95058">
        <w:rPr>
          <w:b w:val="0"/>
          <w:bCs w:val="0"/>
          <w:smallCaps w:val="0"/>
          <w:lang w:val="cs-CZ"/>
        </w:rPr>
        <w:t>ánku</w:t>
      </w:r>
      <w:r w:rsidR="00952839" w:rsidRPr="00C95058">
        <w:rPr>
          <w:b w:val="0"/>
          <w:bCs w:val="0"/>
          <w:smallCaps w:val="0"/>
          <w:lang w:val="cs-CZ"/>
        </w:rPr>
        <w:t xml:space="preserve"> </w:t>
      </w:r>
      <w:r w:rsidR="00952839" w:rsidRPr="00C95058">
        <w:rPr>
          <w:b w:val="0"/>
          <w:bCs w:val="0"/>
          <w:smallCaps w:val="0"/>
          <w:lang w:val="cs-CZ"/>
        </w:rPr>
        <w:fldChar w:fldCharType="begin"/>
      </w:r>
      <w:r w:rsidR="00952839" w:rsidRPr="00C95058">
        <w:rPr>
          <w:b w:val="0"/>
          <w:bCs w:val="0"/>
          <w:smallCaps w:val="0"/>
          <w:lang w:val="cs-CZ"/>
        </w:rPr>
        <w:instrText xml:space="preserve"> REF _Ref53771554 \r \h  \* MERGEFORMAT </w:instrText>
      </w:r>
      <w:r w:rsidR="00952839" w:rsidRPr="00C95058">
        <w:rPr>
          <w:b w:val="0"/>
          <w:bCs w:val="0"/>
          <w:smallCaps w:val="0"/>
          <w:lang w:val="cs-CZ"/>
        </w:rPr>
      </w:r>
      <w:r w:rsidR="00952839" w:rsidRPr="00C95058">
        <w:rPr>
          <w:b w:val="0"/>
          <w:bCs w:val="0"/>
          <w:smallCaps w:val="0"/>
          <w:lang w:val="cs-CZ"/>
        </w:rPr>
        <w:fldChar w:fldCharType="separate"/>
      </w:r>
      <w:r w:rsidR="00F20402">
        <w:rPr>
          <w:b w:val="0"/>
          <w:bCs w:val="0"/>
          <w:smallCaps w:val="0"/>
          <w:lang w:val="cs-CZ"/>
        </w:rPr>
        <w:t>7.10</w:t>
      </w:r>
      <w:r w:rsidR="00952839" w:rsidRPr="00C95058">
        <w:rPr>
          <w:b w:val="0"/>
          <w:bCs w:val="0"/>
          <w:smallCaps w:val="0"/>
          <w:lang w:val="cs-CZ"/>
        </w:rPr>
        <w:fldChar w:fldCharType="end"/>
      </w:r>
      <w:r w:rsidR="00952839" w:rsidRPr="00C95058">
        <w:rPr>
          <w:b w:val="0"/>
          <w:bCs w:val="0"/>
          <w:smallCaps w:val="0"/>
          <w:lang w:val="cs-CZ"/>
        </w:rPr>
        <w:t xml:space="preserve"> této Smlouvy</w:t>
      </w:r>
      <w:r w:rsidRPr="00C95058">
        <w:rPr>
          <w:b w:val="0"/>
          <w:bCs w:val="0"/>
          <w:smallCaps w:val="0"/>
          <w:lang w:val="cs-CZ"/>
        </w:rPr>
        <w:t xml:space="preserve"> provádět Dílo výhradně prostřednictvím Kvalifikovaných osob </w:t>
      </w:r>
      <w:r w:rsidR="00952839" w:rsidRPr="00C95058">
        <w:rPr>
          <w:b w:val="0"/>
          <w:bCs w:val="0"/>
          <w:smallCaps w:val="0"/>
          <w:lang w:val="cs-CZ"/>
        </w:rPr>
        <w:t xml:space="preserve">tak, aby jednotlivé Kvalifikované osoby, kterými Zhotovitel prokazoval splnění kvalifikačních předpokladů v rámci Zadávacího řízení, prováděly činnosti na pozici dle jejich odbornosti (kvalifikace), které odpovídají tomu, pro jakou pozici prokazovaly kvalifikaci v rámci Zadávacího řízení </w:t>
      </w:r>
      <w:r w:rsidRPr="00C95058">
        <w:rPr>
          <w:b w:val="0"/>
          <w:bCs w:val="0"/>
          <w:smallCaps w:val="0"/>
          <w:lang w:val="cs-CZ"/>
        </w:rPr>
        <w:t>(</w:t>
      </w:r>
      <w:r w:rsidR="00952839" w:rsidRPr="00C95058">
        <w:rPr>
          <w:b w:val="0"/>
          <w:bCs w:val="0"/>
          <w:smallCaps w:val="0"/>
          <w:lang w:val="cs-CZ"/>
        </w:rPr>
        <w:t>aniž by zajistil</w:t>
      </w:r>
      <w:r w:rsidRPr="00C95058">
        <w:rPr>
          <w:b w:val="0"/>
          <w:bCs w:val="0"/>
          <w:smallCaps w:val="0"/>
          <w:lang w:val="cs-CZ"/>
        </w:rPr>
        <w:t xml:space="preserve"> náhradu za Kvalifikovanou osobu), zaplatí Objednateli za započatý den porušení své povinnosti smluvní pokutu ve výši 0,01 % z Ceny díla</w:t>
      </w:r>
      <w:r w:rsidR="0079480C" w:rsidRPr="00C95058">
        <w:rPr>
          <w:b w:val="0"/>
          <w:bCs w:val="0"/>
          <w:smallCaps w:val="0"/>
          <w:lang w:val="cs-CZ"/>
        </w:rPr>
        <w:t xml:space="preserve"> ke dni podpisu Smlouvy bez DPH</w:t>
      </w:r>
      <w:r w:rsidRPr="00C95058">
        <w:rPr>
          <w:b w:val="0"/>
          <w:bCs w:val="0"/>
          <w:smallCaps w:val="0"/>
          <w:lang w:val="cs-CZ"/>
        </w:rPr>
        <w:t>. Tím nejsou žádným způsobem dotčena práva Objednatele z vadného plnění. Porušení</w:t>
      </w:r>
      <w:r w:rsidR="004921B8" w:rsidRPr="00C95058">
        <w:rPr>
          <w:b w:val="0"/>
          <w:bCs w:val="0"/>
          <w:smallCaps w:val="0"/>
          <w:lang w:val="cs-CZ"/>
        </w:rPr>
        <w:t xml:space="preserve"> </w:t>
      </w:r>
      <w:r w:rsidR="00335764" w:rsidRPr="00C95058">
        <w:rPr>
          <w:b w:val="0"/>
          <w:bCs w:val="0"/>
          <w:smallCaps w:val="0"/>
          <w:lang w:val="cs-CZ"/>
        </w:rPr>
        <w:t>zejména</w:t>
      </w:r>
      <w:r w:rsidRPr="00C95058">
        <w:rPr>
          <w:b w:val="0"/>
          <w:bCs w:val="0"/>
          <w:smallCaps w:val="0"/>
          <w:lang w:val="cs-CZ"/>
        </w:rPr>
        <w:t xml:space="preserve"> této povinnosti</w:t>
      </w:r>
      <w:r w:rsidR="004921B8" w:rsidRPr="00C95058">
        <w:rPr>
          <w:b w:val="0"/>
          <w:bCs w:val="0"/>
          <w:smallCaps w:val="0"/>
          <w:lang w:val="cs-CZ"/>
        </w:rPr>
        <w:t xml:space="preserve"> </w:t>
      </w:r>
      <w:r w:rsidRPr="00C95058">
        <w:rPr>
          <w:b w:val="0"/>
          <w:bCs w:val="0"/>
          <w:smallCaps w:val="0"/>
          <w:lang w:val="cs-CZ"/>
        </w:rPr>
        <w:t xml:space="preserve">je Objednatelem </w:t>
      </w:r>
      <w:r w:rsidRPr="00C95058">
        <w:rPr>
          <w:b w:val="0"/>
          <w:bCs w:val="0"/>
          <w:smallCaps w:val="0"/>
          <w:lang w:val="cs-CZ"/>
        </w:rPr>
        <w:lastRenderedPageBreak/>
        <w:t xml:space="preserve">považováno za závažné porušení smlouvy ve smyslu § 48 odst. 5 písm. d) </w:t>
      </w:r>
      <w:r w:rsidR="003B5EEE" w:rsidRPr="00C95058">
        <w:rPr>
          <w:b w:val="0"/>
          <w:bCs w:val="0"/>
          <w:smallCaps w:val="0"/>
          <w:lang w:val="cs-CZ"/>
        </w:rPr>
        <w:t>Z</w:t>
      </w:r>
      <w:r w:rsidRPr="00C95058">
        <w:rPr>
          <w:b w:val="0"/>
          <w:bCs w:val="0"/>
          <w:smallCaps w:val="0"/>
          <w:lang w:val="cs-CZ"/>
        </w:rPr>
        <w:t>ákona o zadávání veřejných zakázek.</w:t>
      </w:r>
    </w:p>
    <w:p w14:paraId="5413BD2C" w14:textId="5C9E98CA" w:rsidR="00A60320" w:rsidRPr="00C95058" w:rsidRDefault="003D5233" w:rsidP="00A60320">
      <w:pPr>
        <w:pStyle w:val="Nadpis2"/>
        <w:keepNext w:val="0"/>
        <w:tabs>
          <w:tab w:val="clear" w:pos="851"/>
        </w:tabs>
        <w:spacing w:before="120"/>
        <w:ind w:left="709"/>
        <w:rPr>
          <w:b w:val="0"/>
          <w:bCs w:val="0"/>
          <w:smallCaps w:val="0"/>
          <w:lang w:val="cs-CZ"/>
        </w:rPr>
      </w:pPr>
      <w:proofErr w:type="gramStart"/>
      <w:r w:rsidRPr="00C95058">
        <w:rPr>
          <w:b w:val="0"/>
          <w:bCs w:val="0"/>
          <w:smallCaps w:val="0"/>
          <w:lang w:val="cs-CZ"/>
        </w:rPr>
        <w:t>Poruší</w:t>
      </w:r>
      <w:proofErr w:type="gramEnd"/>
      <w:r w:rsidRPr="00C95058">
        <w:rPr>
          <w:b w:val="0"/>
          <w:bCs w:val="0"/>
          <w:smallCaps w:val="0"/>
          <w:lang w:val="cs-CZ"/>
        </w:rPr>
        <w:t xml:space="preserve">-li Zhotovitel povinnost zajistit a prokázat Objednateli, že Náhradní kvalifikovaná osoba splňuje alespoň kvalifikační předpoklady stanovené pro Kvalifikovanou osobu, kterou nahrazuje (včetně případu, kdy Zhotovitel vůbec nezajistí a neprokáže náhradu za Kvalifikovanou osobu), zaplatí Objednateli za započatý den porušení své povinnosti smluvní pokutu ve výši 0,01 % z Ceny </w:t>
      </w:r>
      <w:r w:rsidR="0050292E" w:rsidRPr="00C95058">
        <w:rPr>
          <w:b w:val="0"/>
          <w:bCs w:val="0"/>
          <w:smallCaps w:val="0"/>
          <w:lang w:val="cs-CZ"/>
        </w:rPr>
        <w:t>d</w:t>
      </w:r>
      <w:r w:rsidRPr="00C95058">
        <w:rPr>
          <w:b w:val="0"/>
          <w:bCs w:val="0"/>
          <w:smallCaps w:val="0"/>
          <w:lang w:val="cs-CZ"/>
        </w:rPr>
        <w:t>íla</w:t>
      </w:r>
      <w:r w:rsidR="0079480C" w:rsidRPr="00C95058">
        <w:rPr>
          <w:b w:val="0"/>
          <w:bCs w:val="0"/>
          <w:smallCaps w:val="0"/>
          <w:lang w:val="cs-CZ"/>
        </w:rPr>
        <w:t xml:space="preserve"> ke dni podpisu Smlouvy bez DPH</w:t>
      </w:r>
      <w:r w:rsidRPr="00C95058">
        <w:rPr>
          <w:b w:val="0"/>
          <w:bCs w:val="0"/>
          <w:smallCaps w:val="0"/>
          <w:lang w:val="cs-CZ"/>
        </w:rPr>
        <w:t>. Tím nejsou žádným způsobem dotčena práva Objednatele z vadného plnění. Porušení</w:t>
      </w:r>
      <w:r w:rsidR="004921B8" w:rsidRPr="00C95058">
        <w:rPr>
          <w:b w:val="0"/>
          <w:bCs w:val="0"/>
          <w:smallCaps w:val="0"/>
          <w:lang w:val="cs-CZ"/>
        </w:rPr>
        <w:t xml:space="preserve"> </w:t>
      </w:r>
      <w:r w:rsidR="00335764" w:rsidRPr="00C95058">
        <w:rPr>
          <w:b w:val="0"/>
          <w:bCs w:val="0"/>
          <w:smallCaps w:val="0"/>
          <w:lang w:val="cs-CZ"/>
        </w:rPr>
        <w:t>zejména</w:t>
      </w:r>
      <w:r w:rsidRPr="00C95058">
        <w:rPr>
          <w:b w:val="0"/>
          <w:bCs w:val="0"/>
          <w:smallCaps w:val="0"/>
          <w:lang w:val="cs-CZ"/>
        </w:rPr>
        <w:t xml:space="preserve"> této povinnosti</w:t>
      </w:r>
      <w:r w:rsidR="004921B8" w:rsidRPr="00C95058">
        <w:rPr>
          <w:b w:val="0"/>
          <w:bCs w:val="0"/>
          <w:smallCaps w:val="0"/>
          <w:lang w:val="cs-CZ"/>
        </w:rPr>
        <w:t xml:space="preserve"> </w:t>
      </w:r>
      <w:r w:rsidRPr="00C95058">
        <w:rPr>
          <w:b w:val="0"/>
          <w:bCs w:val="0"/>
          <w:smallCaps w:val="0"/>
          <w:lang w:val="cs-CZ"/>
        </w:rPr>
        <w:t xml:space="preserve">je Objednatelem považováno za závažné porušení smlouvy ve smyslu § 48 odst. 5 písm. d) </w:t>
      </w:r>
      <w:r w:rsidR="001170EF" w:rsidRPr="00C95058">
        <w:rPr>
          <w:b w:val="0"/>
          <w:bCs w:val="0"/>
          <w:smallCaps w:val="0"/>
          <w:lang w:val="cs-CZ"/>
        </w:rPr>
        <w:t>Z</w:t>
      </w:r>
      <w:r w:rsidRPr="00C95058">
        <w:rPr>
          <w:b w:val="0"/>
          <w:bCs w:val="0"/>
          <w:smallCaps w:val="0"/>
          <w:lang w:val="cs-CZ"/>
        </w:rPr>
        <w:t>ákona o zadávání veřejných zakázek.</w:t>
      </w:r>
    </w:p>
    <w:p w14:paraId="144D2C6F" w14:textId="0523DFAC" w:rsidR="0050292E" w:rsidRPr="00C95058" w:rsidRDefault="00A60320" w:rsidP="0050292E">
      <w:pPr>
        <w:pStyle w:val="Nadpis2"/>
        <w:keepNext w:val="0"/>
        <w:tabs>
          <w:tab w:val="clear" w:pos="851"/>
        </w:tabs>
        <w:spacing w:before="120"/>
        <w:ind w:left="709"/>
        <w:rPr>
          <w:b w:val="0"/>
          <w:bCs w:val="0"/>
          <w:smallCaps w:val="0"/>
          <w:lang w:val="cs-CZ"/>
        </w:rPr>
      </w:pPr>
      <w:r w:rsidRPr="00C95058">
        <w:rPr>
          <w:b w:val="0"/>
          <w:bCs w:val="0"/>
          <w:smallCaps w:val="0"/>
          <w:lang w:val="cs-CZ"/>
        </w:rPr>
        <w:t>Nesplní-li Zhotovitel svoji povinnost dle čl</w:t>
      </w:r>
      <w:r w:rsidR="00436771" w:rsidRPr="00C95058">
        <w:rPr>
          <w:b w:val="0"/>
          <w:bCs w:val="0"/>
          <w:smallCaps w:val="0"/>
          <w:lang w:val="cs-CZ"/>
        </w:rPr>
        <w:t>ánku</w:t>
      </w:r>
      <w:r w:rsidRPr="00C95058">
        <w:rPr>
          <w:b w:val="0"/>
          <w:bCs w:val="0"/>
          <w:smallCaps w:val="0"/>
          <w:lang w:val="cs-CZ"/>
        </w:rPr>
        <w:t xml:space="preserve"> </w:t>
      </w:r>
      <w:r w:rsidRPr="00C95058">
        <w:rPr>
          <w:b w:val="0"/>
          <w:bCs w:val="0"/>
          <w:smallCaps w:val="0"/>
          <w:lang w:val="cs-CZ"/>
        </w:rPr>
        <w:fldChar w:fldCharType="begin"/>
      </w:r>
      <w:r w:rsidRPr="00C95058">
        <w:rPr>
          <w:b w:val="0"/>
          <w:bCs w:val="0"/>
          <w:smallCaps w:val="0"/>
          <w:lang w:val="cs-CZ"/>
        </w:rPr>
        <w:instrText xml:space="preserve"> REF _Ref53770230 \r \h </w:instrText>
      </w:r>
      <w:r w:rsidR="00C95058">
        <w:rPr>
          <w:b w:val="0"/>
          <w:bCs w:val="0"/>
          <w:smallCaps w:val="0"/>
          <w:lang w:val="cs-CZ"/>
        </w:rPr>
        <w:instrText xml:space="preserve">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7.16</w:t>
      </w:r>
      <w:r w:rsidRPr="00C95058">
        <w:rPr>
          <w:b w:val="0"/>
          <w:bCs w:val="0"/>
          <w:smallCaps w:val="0"/>
          <w:lang w:val="cs-CZ"/>
        </w:rPr>
        <w:fldChar w:fldCharType="end"/>
      </w:r>
      <w:r w:rsidRPr="00C95058">
        <w:rPr>
          <w:b w:val="0"/>
          <w:bCs w:val="0"/>
          <w:smallCaps w:val="0"/>
          <w:lang w:val="cs-CZ"/>
        </w:rPr>
        <w:t xml:space="preserve"> této Smlouvy, zaplatí Objednateli smluvní pokutu ve výši 0,01 % z Ceny </w:t>
      </w:r>
      <w:r w:rsidR="0050292E" w:rsidRPr="00C95058">
        <w:rPr>
          <w:b w:val="0"/>
          <w:bCs w:val="0"/>
          <w:smallCaps w:val="0"/>
          <w:lang w:val="cs-CZ"/>
        </w:rPr>
        <w:t>d</w:t>
      </w:r>
      <w:r w:rsidRPr="00C95058">
        <w:rPr>
          <w:b w:val="0"/>
          <w:bCs w:val="0"/>
          <w:smallCaps w:val="0"/>
          <w:lang w:val="cs-CZ"/>
        </w:rPr>
        <w:t>íla</w:t>
      </w:r>
      <w:r w:rsidR="0079480C" w:rsidRPr="00C95058">
        <w:rPr>
          <w:b w:val="0"/>
          <w:bCs w:val="0"/>
          <w:smallCaps w:val="0"/>
          <w:lang w:val="cs-CZ"/>
        </w:rPr>
        <w:t xml:space="preserve"> ke dni podpisu Smlouvy bez DPH</w:t>
      </w:r>
      <w:r w:rsidRPr="00C95058">
        <w:rPr>
          <w:b w:val="0"/>
          <w:bCs w:val="0"/>
          <w:smallCaps w:val="0"/>
          <w:lang w:val="cs-CZ"/>
        </w:rPr>
        <w:t xml:space="preserve"> za každé jednotlivé porušení své povinnosti. Za jednotlivé porušení takové povinnosti se považuje také každý den porušení povinnosti zajistit součinnost Kvalifikované osoby či její účast na požadované poradě (jednání) se </w:t>
      </w:r>
      <w:r w:rsidR="005457B7" w:rsidRPr="00C95058">
        <w:rPr>
          <w:b w:val="0"/>
          <w:bCs w:val="0"/>
          <w:smallCaps w:val="0"/>
          <w:lang w:val="cs-CZ"/>
        </w:rPr>
        <w:t xml:space="preserve">Zástupci </w:t>
      </w:r>
      <w:r w:rsidRPr="00C95058">
        <w:rPr>
          <w:b w:val="0"/>
          <w:bCs w:val="0"/>
          <w:smallCaps w:val="0"/>
          <w:lang w:val="cs-CZ"/>
        </w:rPr>
        <w:t>Objednatele.</w:t>
      </w:r>
    </w:p>
    <w:p w14:paraId="5A3849BB" w14:textId="7AF1FD95" w:rsidR="00C429DB" w:rsidRPr="00C95058" w:rsidRDefault="00C429DB" w:rsidP="00190753">
      <w:pPr>
        <w:pStyle w:val="Nadpis2"/>
        <w:keepNext w:val="0"/>
        <w:tabs>
          <w:tab w:val="clear" w:pos="851"/>
        </w:tabs>
        <w:spacing w:before="120"/>
        <w:ind w:left="709"/>
        <w:rPr>
          <w:b w:val="0"/>
          <w:bCs w:val="0"/>
          <w:smallCaps w:val="0"/>
          <w:lang w:val="cs-CZ"/>
        </w:rPr>
      </w:pPr>
      <w:r w:rsidRPr="00C95058">
        <w:rPr>
          <w:b w:val="0"/>
          <w:bCs w:val="0"/>
          <w:smallCaps w:val="0"/>
          <w:lang w:val="cs-CZ"/>
        </w:rPr>
        <w:t xml:space="preserve">Pokud Zhotovitel </w:t>
      </w:r>
      <w:proofErr w:type="gramStart"/>
      <w:r w:rsidRPr="00C95058">
        <w:rPr>
          <w:b w:val="0"/>
          <w:bCs w:val="0"/>
          <w:smallCaps w:val="0"/>
          <w:lang w:val="cs-CZ"/>
        </w:rPr>
        <w:t>poruší</w:t>
      </w:r>
      <w:proofErr w:type="gramEnd"/>
      <w:r w:rsidRPr="00C95058">
        <w:rPr>
          <w:b w:val="0"/>
          <w:bCs w:val="0"/>
          <w:smallCaps w:val="0"/>
          <w:lang w:val="cs-CZ"/>
        </w:rPr>
        <w:t xml:space="preserve"> svou informační povinnost upravenou v článku </w:t>
      </w:r>
      <w:r w:rsidR="004B70B8" w:rsidRPr="00C95058">
        <w:rPr>
          <w:b w:val="0"/>
          <w:bCs w:val="0"/>
          <w:smallCaps w:val="0"/>
          <w:lang w:val="cs-CZ"/>
        </w:rPr>
        <w:fldChar w:fldCharType="begin"/>
      </w:r>
      <w:r w:rsidR="004B70B8" w:rsidRPr="00C95058">
        <w:rPr>
          <w:b w:val="0"/>
          <w:bCs w:val="0"/>
          <w:smallCaps w:val="0"/>
          <w:lang w:val="cs-CZ"/>
        </w:rPr>
        <w:instrText xml:space="preserve"> REF _Ref105255239 \r \h </w:instrText>
      </w:r>
      <w:r w:rsidR="00C95058">
        <w:rPr>
          <w:b w:val="0"/>
          <w:bCs w:val="0"/>
          <w:smallCaps w:val="0"/>
          <w:lang w:val="cs-CZ"/>
        </w:rPr>
        <w:instrText xml:space="preserve"> \* MERGEFORMAT </w:instrText>
      </w:r>
      <w:r w:rsidR="004B70B8" w:rsidRPr="00C95058">
        <w:rPr>
          <w:b w:val="0"/>
          <w:bCs w:val="0"/>
          <w:smallCaps w:val="0"/>
          <w:lang w:val="cs-CZ"/>
        </w:rPr>
      </w:r>
      <w:r w:rsidR="004B70B8" w:rsidRPr="00C95058">
        <w:rPr>
          <w:b w:val="0"/>
          <w:bCs w:val="0"/>
          <w:smallCaps w:val="0"/>
          <w:lang w:val="cs-CZ"/>
        </w:rPr>
        <w:fldChar w:fldCharType="separate"/>
      </w:r>
      <w:r w:rsidR="00F20402">
        <w:rPr>
          <w:b w:val="0"/>
          <w:bCs w:val="0"/>
          <w:smallCaps w:val="0"/>
          <w:lang w:val="cs-CZ"/>
        </w:rPr>
        <w:t>7.20</w:t>
      </w:r>
      <w:r w:rsidR="004B70B8" w:rsidRPr="00C95058">
        <w:rPr>
          <w:b w:val="0"/>
          <w:bCs w:val="0"/>
          <w:smallCaps w:val="0"/>
          <w:lang w:val="cs-CZ"/>
        </w:rPr>
        <w:fldChar w:fldCharType="end"/>
      </w:r>
      <w:r w:rsidR="004B70B8" w:rsidRPr="00C95058">
        <w:rPr>
          <w:b w:val="0"/>
          <w:bCs w:val="0"/>
          <w:smallCaps w:val="0"/>
          <w:lang w:val="cs-CZ"/>
        </w:rPr>
        <w:t xml:space="preserve"> </w:t>
      </w:r>
      <w:r w:rsidRPr="002C4E17">
        <w:rPr>
          <w:b w:val="0"/>
          <w:bCs w:val="0"/>
          <w:smallCaps w:val="0"/>
          <w:lang w:val="cs-CZ"/>
        </w:rPr>
        <w:t xml:space="preserve">písm. (a) Smlouvy věta druhá nebo v článku </w:t>
      </w:r>
      <w:r w:rsidR="004B70B8" w:rsidRPr="00C95058">
        <w:rPr>
          <w:b w:val="0"/>
          <w:bCs w:val="0"/>
          <w:smallCaps w:val="0"/>
          <w:lang w:val="cs-CZ"/>
        </w:rPr>
        <w:fldChar w:fldCharType="begin"/>
      </w:r>
      <w:r w:rsidR="004B70B8" w:rsidRPr="00C95058">
        <w:rPr>
          <w:b w:val="0"/>
          <w:bCs w:val="0"/>
          <w:smallCaps w:val="0"/>
          <w:lang w:val="cs-CZ"/>
        </w:rPr>
        <w:instrText xml:space="preserve"> REF _Ref105255239 \r \h </w:instrText>
      </w:r>
      <w:r w:rsidR="00C95058">
        <w:rPr>
          <w:b w:val="0"/>
          <w:bCs w:val="0"/>
          <w:smallCaps w:val="0"/>
          <w:lang w:val="cs-CZ"/>
        </w:rPr>
        <w:instrText xml:space="preserve"> \* MERGEFORMAT </w:instrText>
      </w:r>
      <w:r w:rsidR="004B70B8" w:rsidRPr="00C95058">
        <w:rPr>
          <w:b w:val="0"/>
          <w:bCs w:val="0"/>
          <w:smallCaps w:val="0"/>
          <w:lang w:val="cs-CZ"/>
        </w:rPr>
      </w:r>
      <w:r w:rsidR="004B70B8" w:rsidRPr="00C95058">
        <w:rPr>
          <w:b w:val="0"/>
          <w:bCs w:val="0"/>
          <w:smallCaps w:val="0"/>
          <w:lang w:val="cs-CZ"/>
        </w:rPr>
        <w:fldChar w:fldCharType="separate"/>
      </w:r>
      <w:r w:rsidR="00F20402">
        <w:rPr>
          <w:b w:val="0"/>
          <w:bCs w:val="0"/>
          <w:smallCaps w:val="0"/>
          <w:lang w:val="cs-CZ"/>
        </w:rPr>
        <w:t>7.20</w:t>
      </w:r>
      <w:r w:rsidR="004B70B8" w:rsidRPr="00C95058">
        <w:rPr>
          <w:b w:val="0"/>
          <w:bCs w:val="0"/>
          <w:smallCaps w:val="0"/>
          <w:lang w:val="cs-CZ"/>
        </w:rPr>
        <w:fldChar w:fldCharType="end"/>
      </w:r>
      <w:r w:rsidR="004B70B8" w:rsidRPr="00C95058">
        <w:rPr>
          <w:b w:val="0"/>
          <w:bCs w:val="0"/>
          <w:smallCaps w:val="0"/>
          <w:lang w:val="cs-CZ"/>
        </w:rPr>
        <w:t xml:space="preserve"> </w:t>
      </w:r>
      <w:r w:rsidRPr="002C4E17">
        <w:rPr>
          <w:b w:val="0"/>
          <w:bCs w:val="0"/>
          <w:smallCaps w:val="0"/>
          <w:lang w:val="cs-CZ"/>
        </w:rPr>
        <w:t>písm. (c) Smlouvy, je povinen uhradit Objednateli smluvní pokutu ve výši 0,</w:t>
      </w:r>
      <w:r w:rsidR="00A34F3B" w:rsidRPr="00C95058">
        <w:rPr>
          <w:b w:val="0"/>
          <w:bCs w:val="0"/>
          <w:smallCaps w:val="0"/>
          <w:lang w:val="cs-CZ"/>
        </w:rPr>
        <w:t>2</w:t>
      </w:r>
      <w:r w:rsidRPr="00C95058">
        <w:rPr>
          <w:b w:val="0"/>
          <w:bCs w:val="0"/>
          <w:smallCaps w:val="0"/>
          <w:lang w:val="cs-CZ"/>
        </w:rPr>
        <w:t xml:space="preserve"> % z Ceny </w:t>
      </w:r>
      <w:r w:rsidR="00B67A0E" w:rsidRPr="00C95058">
        <w:rPr>
          <w:b w:val="0"/>
          <w:bCs w:val="0"/>
          <w:smallCaps w:val="0"/>
          <w:lang w:val="cs-CZ"/>
        </w:rPr>
        <w:t xml:space="preserve">díla ke dni podpisu Smlouvy </w:t>
      </w:r>
      <w:r w:rsidRPr="00C95058">
        <w:rPr>
          <w:b w:val="0"/>
          <w:bCs w:val="0"/>
          <w:smallCaps w:val="0"/>
          <w:lang w:val="cs-CZ"/>
        </w:rPr>
        <w:t>bez DPH za každý započatý den porušení uvedené povinnosti.</w:t>
      </w:r>
    </w:p>
    <w:p w14:paraId="6FAE63EE" w14:textId="30F8FA64" w:rsidR="0050292E" w:rsidRPr="00C95058" w:rsidRDefault="0050292E" w:rsidP="0050292E">
      <w:pPr>
        <w:pStyle w:val="Nadpis2"/>
        <w:keepNext w:val="0"/>
        <w:tabs>
          <w:tab w:val="clear" w:pos="851"/>
        </w:tabs>
        <w:spacing w:before="120"/>
        <w:ind w:left="709"/>
        <w:rPr>
          <w:b w:val="0"/>
          <w:bCs w:val="0"/>
          <w:smallCaps w:val="0"/>
          <w:lang w:val="cs-CZ"/>
        </w:rPr>
      </w:pPr>
      <w:r w:rsidRPr="00C95058">
        <w:rPr>
          <w:b w:val="0"/>
          <w:bCs w:val="0"/>
          <w:smallCaps w:val="0"/>
          <w:lang w:val="cs-CZ"/>
        </w:rPr>
        <w:t>V případě, že Zhotovitel nesplní svoji povinnost poskytnout a předat Objednateli Bankovní záruku za provedení díla nebo neudržuje v platnosti Bankovní záruku v rozsahu vyžadovaném touto Smlouvou, je Zhotovitel povinen uhradit smluvní pokutu ve výši 0,03 % z Ceny díla</w:t>
      </w:r>
      <w:r w:rsidR="0079480C" w:rsidRPr="00C95058">
        <w:rPr>
          <w:b w:val="0"/>
          <w:bCs w:val="0"/>
          <w:smallCaps w:val="0"/>
          <w:lang w:val="cs-CZ"/>
        </w:rPr>
        <w:t xml:space="preserve"> ke dni podpisu Smlouvy bez DPH</w:t>
      </w:r>
      <w:r w:rsidRPr="00C95058">
        <w:rPr>
          <w:b w:val="0"/>
          <w:bCs w:val="0"/>
          <w:smallCaps w:val="0"/>
          <w:lang w:val="cs-CZ"/>
        </w:rPr>
        <w:t xml:space="preserve"> za každý den neplnění této povinnosti.</w:t>
      </w:r>
    </w:p>
    <w:p w14:paraId="103C97DA" w14:textId="41ED0F47" w:rsidR="0050292E" w:rsidRPr="00C95058" w:rsidRDefault="0050292E" w:rsidP="0050292E">
      <w:pPr>
        <w:pStyle w:val="Nadpis2"/>
        <w:keepNext w:val="0"/>
        <w:tabs>
          <w:tab w:val="clear" w:pos="851"/>
        </w:tabs>
        <w:spacing w:before="120"/>
        <w:ind w:left="709"/>
        <w:rPr>
          <w:b w:val="0"/>
          <w:bCs w:val="0"/>
          <w:smallCaps w:val="0"/>
          <w:lang w:val="cs-CZ"/>
        </w:rPr>
      </w:pPr>
      <w:r w:rsidRPr="00C95058">
        <w:rPr>
          <w:b w:val="0"/>
          <w:bCs w:val="0"/>
          <w:smallCaps w:val="0"/>
          <w:lang w:val="cs-CZ"/>
        </w:rPr>
        <w:t>V případě, že Zhotovitel nesplní svoji povinnost poskytnout a předat Objednateli Bankovní záruku za záruky nebo neudržuje v platnosti Bankovní záruku za záruky v rozsahu vyžadovaném touto Smlouvou, je Zhotovitel povinen uhradit smluvní pokutu ve výši 0,03 % z Ceny díla</w:t>
      </w:r>
      <w:r w:rsidR="006F41DA" w:rsidRPr="00C95058">
        <w:rPr>
          <w:b w:val="0"/>
          <w:bCs w:val="0"/>
          <w:smallCaps w:val="0"/>
          <w:lang w:val="cs-CZ"/>
        </w:rPr>
        <w:t xml:space="preserve"> ke dni podpisu Smlouvy bez DPH</w:t>
      </w:r>
      <w:r w:rsidRPr="00C95058">
        <w:rPr>
          <w:b w:val="0"/>
          <w:bCs w:val="0"/>
          <w:smallCaps w:val="0"/>
          <w:lang w:val="cs-CZ"/>
        </w:rPr>
        <w:t xml:space="preserve"> za každý den neplnění této povinnosti.</w:t>
      </w:r>
    </w:p>
    <w:p w14:paraId="3E6FEE9C" w14:textId="7D0A23D6" w:rsidR="00084D93" w:rsidRDefault="00407E10" w:rsidP="000A076E">
      <w:pPr>
        <w:pStyle w:val="Nadpis2"/>
        <w:keepNext w:val="0"/>
        <w:tabs>
          <w:tab w:val="clear" w:pos="851"/>
        </w:tabs>
        <w:spacing w:before="120"/>
        <w:ind w:left="709"/>
        <w:rPr>
          <w:b w:val="0"/>
          <w:bCs w:val="0"/>
          <w:smallCaps w:val="0"/>
          <w:lang w:val="cs-CZ"/>
        </w:rPr>
      </w:pPr>
      <w:r w:rsidRPr="00C95058">
        <w:rPr>
          <w:b w:val="0"/>
          <w:bCs w:val="0"/>
          <w:smallCaps w:val="0"/>
          <w:lang w:val="cs-CZ"/>
        </w:rPr>
        <w:t>Strany si sjednávají smluvní pokutu</w:t>
      </w:r>
      <w:r w:rsidR="00550DFF" w:rsidRPr="00C95058">
        <w:rPr>
          <w:b w:val="0"/>
          <w:bCs w:val="0"/>
          <w:smallCaps w:val="0"/>
          <w:lang w:val="cs-CZ"/>
        </w:rPr>
        <w:t xml:space="preserve"> za porušení povinnosti </w:t>
      </w:r>
      <w:r w:rsidR="00BA1BAC" w:rsidRPr="00C95058">
        <w:rPr>
          <w:b w:val="0"/>
          <w:bCs w:val="0"/>
          <w:smallCaps w:val="0"/>
          <w:lang w:val="cs-CZ"/>
        </w:rPr>
        <w:t>utajovat Důvěrné informace</w:t>
      </w:r>
      <w:r w:rsidR="000642A8" w:rsidRPr="00C95058">
        <w:rPr>
          <w:b w:val="0"/>
          <w:bCs w:val="0"/>
          <w:smallCaps w:val="0"/>
          <w:lang w:val="cs-CZ"/>
        </w:rPr>
        <w:t xml:space="preserve"> ve smyslu článku</w:t>
      </w:r>
      <w:r w:rsidR="00146C97" w:rsidRPr="00C95058">
        <w:rPr>
          <w:b w:val="0"/>
          <w:bCs w:val="0"/>
          <w:smallCaps w:val="0"/>
          <w:lang w:val="cs-CZ"/>
        </w:rPr>
        <w:t xml:space="preserve"> </w:t>
      </w:r>
      <w:r w:rsidR="00942190" w:rsidRPr="00C95058">
        <w:rPr>
          <w:b w:val="0"/>
          <w:bCs w:val="0"/>
          <w:smallCaps w:val="0"/>
          <w:lang w:val="cs-CZ"/>
        </w:rPr>
        <w:fldChar w:fldCharType="begin"/>
      </w:r>
      <w:r w:rsidR="00942190" w:rsidRPr="00C95058">
        <w:rPr>
          <w:b w:val="0"/>
          <w:bCs w:val="0"/>
          <w:smallCaps w:val="0"/>
          <w:lang w:val="cs-CZ"/>
        </w:rPr>
        <w:instrText xml:space="preserve"> REF _Ref102523873 \r \h </w:instrText>
      </w:r>
      <w:r w:rsidR="00C95058">
        <w:rPr>
          <w:b w:val="0"/>
          <w:bCs w:val="0"/>
          <w:smallCaps w:val="0"/>
          <w:lang w:val="cs-CZ"/>
        </w:rPr>
        <w:instrText xml:space="preserve"> \* MERGEFORMAT </w:instrText>
      </w:r>
      <w:r w:rsidR="00942190" w:rsidRPr="00C95058">
        <w:rPr>
          <w:b w:val="0"/>
          <w:bCs w:val="0"/>
          <w:smallCaps w:val="0"/>
          <w:lang w:val="cs-CZ"/>
        </w:rPr>
      </w:r>
      <w:r w:rsidR="00942190" w:rsidRPr="00C95058">
        <w:rPr>
          <w:b w:val="0"/>
          <w:bCs w:val="0"/>
          <w:smallCaps w:val="0"/>
          <w:lang w:val="cs-CZ"/>
        </w:rPr>
        <w:fldChar w:fldCharType="separate"/>
      </w:r>
      <w:r w:rsidR="00F20402">
        <w:rPr>
          <w:b w:val="0"/>
          <w:bCs w:val="0"/>
          <w:smallCaps w:val="0"/>
          <w:lang w:val="cs-CZ"/>
        </w:rPr>
        <w:t>26.1</w:t>
      </w:r>
      <w:r w:rsidR="00942190" w:rsidRPr="00C95058">
        <w:rPr>
          <w:b w:val="0"/>
          <w:bCs w:val="0"/>
          <w:smallCaps w:val="0"/>
          <w:lang w:val="cs-CZ"/>
        </w:rPr>
        <w:fldChar w:fldCharType="end"/>
      </w:r>
      <w:r w:rsidR="000642A8" w:rsidRPr="00C95058">
        <w:rPr>
          <w:b w:val="0"/>
          <w:bCs w:val="0"/>
          <w:smallCaps w:val="0"/>
          <w:lang w:val="cs-CZ"/>
        </w:rPr>
        <w:t xml:space="preserve"> </w:t>
      </w:r>
      <w:r w:rsidR="00146C97" w:rsidRPr="00C95058">
        <w:rPr>
          <w:b w:val="0"/>
          <w:bCs w:val="0"/>
          <w:smallCaps w:val="0"/>
          <w:lang w:val="cs-CZ"/>
        </w:rPr>
        <w:t>této Smlouvy</w:t>
      </w:r>
      <w:r w:rsidR="00331723" w:rsidRPr="00C95058">
        <w:rPr>
          <w:b w:val="0"/>
          <w:bCs w:val="0"/>
          <w:smallCaps w:val="0"/>
          <w:lang w:val="cs-CZ"/>
        </w:rPr>
        <w:t>. V případě porušení této povinnosti</w:t>
      </w:r>
      <w:r w:rsidRPr="00C95058">
        <w:rPr>
          <w:b w:val="0"/>
          <w:bCs w:val="0"/>
          <w:smallCaps w:val="0"/>
          <w:lang w:val="cs-CZ"/>
        </w:rPr>
        <w:t xml:space="preserve"> </w:t>
      </w:r>
      <w:r w:rsidR="009B6E80" w:rsidRPr="00C95058">
        <w:rPr>
          <w:b w:val="0"/>
          <w:bCs w:val="0"/>
          <w:smallCaps w:val="0"/>
          <w:lang w:val="cs-CZ"/>
        </w:rPr>
        <w:t>je</w:t>
      </w:r>
      <w:r w:rsidR="00E91A48" w:rsidRPr="00C95058">
        <w:rPr>
          <w:b w:val="0"/>
          <w:bCs w:val="0"/>
          <w:smallCaps w:val="0"/>
          <w:lang w:val="cs-CZ"/>
        </w:rPr>
        <w:t xml:space="preserve"> Stran</w:t>
      </w:r>
      <w:r w:rsidR="009B6E80" w:rsidRPr="00C95058">
        <w:rPr>
          <w:b w:val="0"/>
          <w:bCs w:val="0"/>
          <w:smallCaps w:val="0"/>
          <w:lang w:val="cs-CZ"/>
        </w:rPr>
        <w:t>a, která</w:t>
      </w:r>
      <w:r w:rsidR="00984AA4" w:rsidRPr="00C95058">
        <w:rPr>
          <w:b w:val="0"/>
          <w:bCs w:val="0"/>
          <w:smallCaps w:val="0"/>
          <w:lang w:val="cs-CZ"/>
        </w:rPr>
        <w:t xml:space="preserve"> </w:t>
      </w:r>
      <w:r w:rsidR="00F0000B" w:rsidRPr="00C95058">
        <w:rPr>
          <w:b w:val="0"/>
          <w:bCs w:val="0"/>
          <w:smallCaps w:val="0"/>
          <w:lang w:val="cs-CZ"/>
        </w:rPr>
        <w:t>povinnost utajovat Důvěrné informace porušila, povinna</w:t>
      </w:r>
      <w:r w:rsidR="00E91A48" w:rsidRPr="00C95058">
        <w:rPr>
          <w:b w:val="0"/>
          <w:bCs w:val="0"/>
          <w:smallCaps w:val="0"/>
          <w:lang w:val="cs-CZ"/>
        </w:rPr>
        <w:t xml:space="preserve"> </w:t>
      </w:r>
      <w:r w:rsidRPr="00C95058">
        <w:rPr>
          <w:b w:val="0"/>
          <w:bCs w:val="0"/>
          <w:smallCaps w:val="0"/>
          <w:lang w:val="cs-CZ"/>
        </w:rPr>
        <w:t xml:space="preserve">zaplatit </w:t>
      </w:r>
      <w:r w:rsidR="00E91A48" w:rsidRPr="00C95058">
        <w:rPr>
          <w:b w:val="0"/>
          <w:bCs w:val="0"/>
          <w:smallCaps w:val="0"/>
          <w:lang w:val="cs-CZ"/>
        </w:rPr>
        <w:t>oprávněné Straně</w:t>
      </w:r>
      <w:r w:rsidRPr="00C95058">
        <w:rPr>
          <w:b w:val="0"/>
          <w:bCs w:val="0"/>
          <w:smallCaps w:val="0"/>
          <w:lang w:val="cs-CZ"/>
        </w:rPr>
        <w:t xml:space="preserve"> smluvní pokutu ve výši </w:t>
      </w:r>
      <w:proofErr w:type="gramStart"/>
      <w:r w:rsidRPr="00C95058">
        <w:rPr>
          <w:b w:val="0"/>
          <w:bCs w:val="0"/>
          <w:smallCaps w:val="0"/>
          <w:lang w:val="cs-CZ"/>
        </w:rPr>
        <w:t>100.000,-</w:t>
      </w:r>
      <w:proofErr w:type="gramEnd"/>
      <w:r w:rsidRPr="00C95058">
        <w:rPr>
          <w:b w:val="0"/>
          <w:bCs w:val="0"/>
          <w:smallCaps w:val="0"/>
          <w:lang w:val="cs-CZ"/>
        </w:rPr>
        <w:t xml:space="preserve"> Kč</w:t>
      </w:r>
      <w:r w:rsidR="00E91A48" w:rsidRPr="00C95058">
        <w:rPr>
          <w:b w:val="0"/>
          <w:bCs w:val="0"/>
          <w:smallCaps w:val="0"/>
          <w:lang w:val="cs-CZ"/>
        </w:rPr>
        <w:t xml:space="preserve"> za každý jednotlivý případ porušení </w:t>
      </w:r>
      <w:r w:rsidR="000642A8" w:rsidRPr="00C95058">
        <w:rPr>
          <w:b w:val="0"/>
          <w:bCs w:val="0"/>
          <w:smallCaps w:val="0"/>
          <w:lang w:val="cs-CZ"/>
        </w:rPr>
        <w:t>této povinnosti.</w:t>
      </w:r>
    </w:p>
    <w:p w14:paraId="206CFECA" w14:textId="23A8D71E" w:rsidR="00C22BF3" w:rsidRPr="002C4E17" w:rsidRDefault="00C22BF3" w:rsidP="005C2B95">
      <w:pPr>
        <w:pStyle w:val="Nadpis2"/>
        <w:keepNext w:val="0"/>
        <w:tabs>
          <w:tab w:val="clear" w:pos="851"/>
        </w:tabs>
        <w:spacing w:before="120"/>
        <w:ind w:left="709"/>
        <w:rPr>
          <w:lang w:val="cs-CZ"/>
        </w:rPr>
      </w:pPr>
      <w:r w:rsidRPr="00C95058">
        <w:rPr>
          <w:b w:val="0"/>
          <w:bCs w:val="0"/>
          <w:smallCaps w:val="0"/>
          <w:lang w:val="cs-CZ"/>
        </w:rPr>
        <w:t xml:space="preserve">Zhotovitel se zavazuje zaplatit Objednateli smluvní pokutu ve výši </w:t>
      </w:r>
      <w:proofErr w:type="gramStart"/>
      <w:r>
        <w:rPr>
          <w:b w:val="0"/>
          <w:bCs w:val="0"/>
          <w:smallCaps w:val="0"/>
          <w:lang w:val="cs-CZ"/>
        </w:rPr>
        <w:t>5</w:t>
      </w:r>
      <w:r w:rsidRPr="00C95058">
        <w:rPr>
          <w:b w:val="0"/>
          <w:bCs w:val="0"/>
          <w:smallCaps w:val="0"/>
          <w:lang w:val="cs-CZ"/>
        </w:rPr>
        <w:t>.000,-</w:t>
      </w:r>
      <w:proofErr w:type="gramEnd"/>
      <w:r w:rsidRPr="00C95058">
        <w:rPr>
          <w:b w:val="0"/>
          <w:bCs w:val="0"/>
          <w:smallCaps w:val="0"/>
          <w:lang w:val="cs-CZ"/>
        </w:rPr>
        <w:t xml:space="preserve"> Kč za každý </w:t>
      </w:r>
      <w:r w:rsidR="00FF27EB">
        <w:rPr>
          <w:b w:val="0"/>
          <w:bCs w:val="0"/>
          <w:smallCaps w:val="0"/>
          <w:lang w:val="cs-CZ"/>
        </w:rPr>
        <w:t>den</w:t>
      </w:r>
      <w:r w:rsidRPr="00C95058">
        <w:rPr>
          <w:b w:val="0"/>
          <w:bCs w:val="0"/>
          <w:smallCaps w:val="0"/>
          <w:lang w:val="cs-CZ"/>
        </w:rPr>
        <w:t xml:space="preserve"> </w:t>
      </w:r>
      <w:r w:rsidR="005C2B95">
        <w:rPr>
          <w:b w:val="0"/>
          <w:bCs w:val="0"/>
          <w:smallCaps w:val="0"/>
          <w:lang w:val="cs-CZ"/>
        </w:rPr>
        <w:t>prod</w:t>
      </w:r>
      <w:r w:rsidR="00A43D7A">
        <w:rPr>
          <w:b w:val="0"/>
          <w:bCs w:val="0"/>
          <w:smallCaps w:val="0"/>
          <w:lang w:val="cs-CZ"/>
        </w:rPr>
        <w:t>lení se splněním povinnosti ve smyslu</w:t>
      </w:r>
      <w:r w:rsidR="00A43D7A" w:rsidRPr="00C95058" w:rsidDel="00A43D7A">
        <w:rPr>
          <w:b w:val="0"/>
          <w:bCs w:val="0"/>
          <w:smallCaps w:val="0"/>
          <w:lang w:val="cs-CZ"/>
        </w:rPr>
        <w:t xml:space="preserve"> </w:t>
      </w:r>
      <w:r w:rsidRPr="00C95058">
        <w:rPr>
          <w:b w:val="0"/>
          <w:bCs w:val="0"/>
          <w:smallCaps w:val="0"/>
          <w:lang w:val="cs-CZ"/>
        </w:rPr>
        <w:t>článk</w:t>
      </w:r>
      <w:r w:rsidR="00A43D7A">
        <w:rPr>
          <w:b w:val="0"/>
          <w:bCs w:val="0"/>
          <w:smallCaps w:val="0"/>
          <w:lang w:val="cs-CZ"/>
        </w:rPr>
        <w:t>u</w:t>
      </w:r>
      <w:r w:rsidRPr="00C95058">
        <w:rPr>
          <w:b w:val="0"/>
          <w:bCs w:val="0"/>
          <w:smallCaps w:val="0"/>
          <w:lang w:val="cs-CZ"/>
        </w:rPr>
        <w:t xml:space="preserve"> </w:t>
      </w:r>
      <w:r w:rsidR="00A43D7A">
        <w:rPr>
          <w:b w:val="0"/>
          <w:bCs w:val="0"/>
          <w:smallCaps w:val="0"/>
          <w:lang w:val="cs-CZ"/>
        </w:rPr>
        <w:fldChar w:fldCharType="begin"/>
      </w:r>
      <w:r w:rsidR="00A43D7A">
        <w:rPr>
          <w:b w:val="0"/>
          <w:bCs w:val="0"/>
          <w:smallCaps w:val="0"/>
          <w:lang w:val="cs-CZ"/>
        </w:rPr>
        <w:instrText xml:space="preserve"> REF _Ref106787749 \r \h </w:instrText>
      </w:r>
      <w:r w:rsidR="00A43D7A">
        <w:rPr>
          <w:b w:val="0"/>
          <w:bCs w:val="0"/>
          <w:smallCaps w:val="0"/>
          <w:lang w:val="cs-CZ"/>
        </w:rPr>
      </w:r>
      <w:r w:rsidR="00A43D7A">
        <w:rPr>
          <w:b w:val="0"/>
          <w:bCs w:val="0"/>
          <w:smallCaps w:val="0"/>
          <w:lang w:val="cs-CZ"/>
        </w:rPr>
        <w:fldChar w:fldCharType="separate"/>
      </w:r>
      <w:r w:rsidR="00F20402">
        <w:rPr>
          <w:b w:val="0"/>
          <w:bCs w:val="0"/>
          <w:smallCaps w:val="0"/>
          <w:lang w:val="cs-CZ"/>
        </w:rPr>
        <w:t>13.7</w:t>
      </w:r>
      <w:r w:rsidR="00A43D7A">
        <w:rPr>
          <w:b w:val="0"/>
          <w:bCs w:val="0"/>
          <w:smallCaps w:val="0"/>
          <w:lang w:val="cs-CZ"/>
        </w:rPr>
        <w:fldChar w:fldCharType="end"/>
      </w:r>
      <w:r w:rsidRPr="00C95058">
        <w:rPr>
          <w:b w:val="0"/>
          <w:bCs w:val="0"/>
          <w:smallCaps w:val="0"/>
          <w:lang w:val="cs-CZ"/>
        </w:rPr>
        <w:t xml:space="preserve"> této Smlouvy</w:t>
      </w:r>
      <w:r w:rsidR="00A43D7A">
        <w:rPr>
          <w:b w:val="0"/>
          <w:bCs w:val="0"/>
          <w:smallCaps w:val="0"/>
          <w:lang w:val="cs-CZ"/>
        </w:rPr>
        <w:t xml:space="preserve"> předložit Objednateli </w:t>
      </w:r>
      <w:r w:rsidR="00055184">
        <w:rPr>
          <w:b w:val="0"/>
          <w:bCs w:val="0"/>
          <w:smallCaps w:val="0"/>
          <w:lang w:val="cs-CZ"/>
        </w:rPr>
        <w:t xml:space="preserve">a současně TDS ke schválení podrobný prováděcí harmonogram, respektive předložit </w:t>
      </w:r>
      <w:r w:rsidR="00E50B72">
        <w:rPr>
          <w:b w:val="0"/>
          <w:bCs w:val="0"/>
          <w:smallCaps w:val="0"/>
          <w:lang w:val="cs-CZ"/>
        </w:rPr>
        <w:t>jeho aktualizaci.</w:t>
      </w:r>
    </w:p>
    <w:p w14:paraId="7F9A395E" w14:textId="683CB935"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 xml:space="preserve">Smluvní pokuty dle tohoto článku </w:t>
      </w:r>
      <w:r w:rsidRPr="00C95058">
        <w:rPr>
          <w:b w:val="0"/>
          <w:bCs w:val="0"/>
          <w:smallCaps w:val="0"/>
          <w:lang w:val="cs-CZ"/>
        </w:rPr>
        <w:fldChar w:fldCharType="begin"/>
      </w:r>
      <w:r w:rsidRPr="00C95058">
        <w:rPr>
          <w:b w:val="0"/>
          <w:bCs w:val="0"/>
          <w:smallCaps w:val="0"/>
          <w:lang w:val="cs-CZ"/>
        </w:rPr>
        <w:instrText xml:space="preserve"> REF _Ref461647406 \r \h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21</w:t>
      </w:r>
      <w:r w:rsidRPr="00C95058">
        <w:rPr>
          <w:b w:val="0"/>
          <w:bCs w:val="0"/>
          <w:smallCaps w:val="0"/>
          <w:lang w:val="cs-CZ"/>
        </w:rPr>
        <w:fldChar w:fldCharType="end"/>
      </w:r>
      <w:r w:rsidRPr="00C95058">
        <w:rPr>
          <w:b w:val="0"/>
          <w:bCs w:val="0"/>
          <w:smallCaps w:val="0"/>
          <w:lang w:val="cs-CZ"/>
        </w:rPr>
        <w:t xml:space="preserve"> </w:t>
      </w:r>
      <w:r w:rsidR="00D37C92" w:rsidRPr="00C95058">
        <w:rPr>
          <w:b w:val="0"/>
          <w:bCs w:val="0"/>
          <w:smallCaps w:val="0"/>
          <w:lang w:val="cs-CZ"/>
        </w:rPr>
        <w:t xml:space="preserve">této Smlouvy </w:t>
      </w:r>
      <w:r w:rsidRPr="00C95058">
        <w:rPr>
          <w:b w:val="0"/>
          <w:bCs w:val="0"/>
          <w:smallCaps w:val="0"/>
          <w:lang w:val="cs-CZ"/>
        </w:rPr>
        <w:t>jsou splatné do třiceti (30) dnů ode dne doručení písemné výzvy Objednatele k jejímu zaplacení Zhotoviteli. Zaplacením jakékoliv smluvní pokuty není dotčena povinnost Zhotovitele k náhradě škody za porušení povinnosti dle této Smlouvy ve výši přesahující uhrazenou smluvní pokutu.</w:t>
      </w:r>
      <w:r w:rsidR="003873A8" w:rsidRPr="00C95058">
        <w:rPr>
          <w:b w:val="0"/>
          <w:bCs w:val="0"/>
          <w:smallCaps w:val="0"/>
          <w:lang w:val="cs-CZ"/>
        </w:rPr>
        <w:t xml:space="preserve"> Smluvní pokuty dle této smlouvy lze kumulovat (sčítat), a to bez omezení.</w:t>
      </w:r>
    </w:p>
    <w:p w14:paraId="5A97CDAC" w14:textId="672DCD23"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Objednatel je oprávněn uplatňovat smluvní pokuty dle tohoto čl</w:t>
      </w:r>
      <w:r w:rsidR="00740155" w:rsidRPr="00C95058">
        <w:rPr>
          <w:b w:val="0"/>
          <w:bCs w:val="0"/>
          <w:smallCaps w:val="0"/>
          <w:lang w:val="cs-CZ"/>
        </w:rPr>
        <w:t xml:space="preserve">ánku </w:t>
      </w:r>
      <w:r w:rsidRPr="00C95058">
        <w:rPr>
          <w:b w:val="0"/>
          <w:bCs w:val="0"/>
          <w:smallCaps w:val="0"/>
          <w:lang w:val="cs-CZ"/>
        </w:rPr>
        <w:fldChar w:fldCharType="begin"/>
      </w:r>
      <w:r w:rsidRPr="00C95058">
        <w:rPr>
          <w:b w:val="0"/>
          <w:bCs w:val="0"/>
          <w:smallCaps w:val="0"/>
          <w:lang w:val="cs-CZ"/>
        </w:rPr>
        <w:instrText xml:space="preserve"> REF _Ref461647406 \r \h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21</w:t>
      </w:r>
      <w:r w:rsidRPr="00C95058">
        <w:rPr>
          <w:b w:val="0"/>
          <w:bCs w:val="0"/>
          <w:smallCaps w:val="0"/>
          <w:lang w:val="cs-CZ"/>
        </w:rPr>
        <w:fldChar w:fldCharType="end"/>
      </w:r>
      <w:r w:rsidR="00FF4D37" w:rsidRPr="00C95058">
        <w:rPr>
          <w:b w:val="0"/>
          <w:bCs w:val="0"/>
          <w:smallCaps w:val="0"/>
          <w:lang w:val="cs-CZ"/>
        </w:rPr>
        <w:t xml:space="preserve"> Smlouvy</w:t>
      </w:r>
      <w:r w:rsidRPr="00C95058">
        <w:rPr>
          <w:b w:val="0"/>
          <w:bCs w:val="0"/>
          <w:smallCaps w:val="0"/>
          <w:lang w:val="cs-CZ"/>
        </w:rPr>
        <w:t xml:space="preserve">, s výjimkou smluvní pokuty dle článku </w:t>
      </w:r>
      <w:r w:rsidRPr="00C95058">
        <w:rPr>
          <w:b w:val="0"/>
          <w:bCs w:val="0"/>
          <w:smallCaps w:val="0"/>
          <w:lang w:val="cs-CZ"/>
        </w:rPr>
        <w:fldChar w:fldCharType="begin"/>
      </w:r>
      <w:r w:rsidRPr="00C95058">
        <w:rPr>
          <w:b w:val="0"/>
          <w:bCs w:val="0"/>
          <w:smallCaps w:val="0"/>
          <w:lang w:val="cs-CZ"/>
        </w:rPr>
        <w:instrText xml:space="preserve"> REF _Ref17758116 \r \h  \* MERGEFORMAT </w:instrText>
      </w:r>
      <w:r w:rsidRPr="00C95058">
        <w:rPr>
          <w:b w:val="0"/>
          <w:bCs w:val="0"/>
          <w:smallCaps w:val="0"/>
          <w:lang w:val="cs-CZ"/>
        </w:rPr>
      </w:r>
      <w:r w:rsidRPr="00C95058">
        <w:rPr>
          <w:b w:val="0"/>
          <w:bCs w:val="0"/>
          <w:smallCaps w:val="0"/>
          <w:lang w:val="cs-CZ"/>
        </w:rPr>
        <w:fldChar w:fldCharType="separate"/>
      </w:r>
      <w:r w:rsidR="00F20402">
        <w:rPr>
          <w:b w:val="0"/>
          <w:bCs w:val="0"/>
          <w:smallCaps w:val="0"/>
          <w:lang w:val="cs-CZ"/>
        </w:rPr>
        <w:t>21.14</w:t>
      </w:r>
      <w:r w:rsidRPr="00C95058">
        <w:rPr>
          <w:b w:val="0"/>
          <w:bCs w:val="0"/>
          <w:smallCaps w:val="0"/>
          <w:lang w:val="cs-CZ"/>
        </w:rPr>
        <w:fldChar w:fldCharType="end"/>
      </w:r>
      <w:r w:rsidR="00D37C92" w:rsidRPr="00C95058">
        <w:rPr>
          <w:b w:val="0"/>
          <w:bCs w:val="0"/>
          <w:smallCaps w:val="0"/>
          <w:lang w:val="cs-CZ"/>
        </w:rPr>
        <w:t xml:space="preserve"> této Smlouvy</w:t>
      </w:r>
      <w:r w:rsidRPr="00C95058">
        <w:rPr>
          <w:b w:val="0"/>
          <w:bCs w:val="0"/>
          <w:smallCaps w:val="0"/>
          <w:lang w:val="cs-CZ"/>
        </w:rPr>
        <w:t>, do maximálního součtu všech nárokovaných smluvních pokut ve výši odpovídající 10 % Ceny díla</w:t>
      </w:r>
      <w:r w:rsidR="00414261" w:rsidRPr="00C95058">
        <w:rPr>
          <w:b w:val="0"/>
          <w:bCs w:val="0"/>
          <w:smallCaps w:val="0"/>
          <w:lang w:val="cs-CZ"/>
        </w:rPr>
        <w:t xml:space="preserve"> ke dni podpisu Smlouvy bez DPH</w:t>
      </w:r>
      <w:r w:rsidRPr="00C95058">
        <w:rPr>
          <w:b w:val="0"/>
          <w:bCs w:val="0"/>
          <w:smallCaps w:val="0"/>
          <w:lang w:val="cs-CZ"/>
        </w:rPr>
        <w:t xml:space="preserve">. </w:t>
      </w:r>
    </w:p>
    <w:p w14:paraId="0CBA2983" w14:textId="77777777" w:rsidR="006978CC" w:rsidRPr="00C95058" w:rsidRDefault="0021161A">
      <w:pPr>
        <w:pStyle w:val="Nadpis2"/>
        <w:keepNext w:val="0"/>
        <w:tabs>
          <w:tab w:val="clear" w:pos="851"/>
        </w:tabs>
        <w:spacing w:before="120"/>
        <w:ind w:left="709"/>
        <w:rPr>
          <w:b w:val="0"/>
          <w:bCs w:val="0"/>
          <w:smallCaps w:val="0"/>
          <w:lang w:val="cs-CZ"/>
        </w:rPr>
      </w:pPr>
      <w:r w:rsidRPr="00C95058">
        <w:rPr>
          <w:b w:val="0"/>
          <w:bCs w:val="0"/>
          <w:smallCaps w:val="0"/>
          <w:lang w:val="cs-CZ"/>
        </w:rPr>
        <w:t>V případě prodlení kterékoli Strany s úhradou peněžitého dluhu na základě této Smlouvy je prodlévající Strana povinna zaplatit druhé Straně úrok z prodlení ve výši stanovené Právními předpisy, ne však nižší než 0,015 % z dlužné částky za každý den prodlení. Úhradou úroku z prodlení není dotčen nárok druhé Strany na náhradu škody.</w:t>
      </w:r>
    </w:p>
    <w:p w14:paraId="5CD73AE3" w14:textId="55D09CED" w:rsidR="008B725C" w:rsidRDefault="0021161A" w:rsidP="00543381">
      <w:pPr>
        <w:pStyle w:val="Nadpis2"/>
        <w:keepNext w:val="0"/>
        <w:tabs>
          <w:tab w:val="clear" w:pos="851"/>
        </w:tabs>
        <w:spacing w:before="120"/>
        <w:ind w:left="709"/>
        <w:rPr>
          <w:b w:val="0"/>
          <w:iCs/>
          <w:smallCaps w:val="0"/>
          <w:lang w:val="cs-CZ"/>
        </w:rPr>
      </w:pPr>
      <w:r w:rsidRPr="00C95058">
        <w:rPr>
          <w:b w:val="0"/>
          <w:iCs/>
          <w:smallCaps w:val="0"/>
          <w:lang w:val="cs-CZ"/>
        </w:rPr>
        <w:t>Strany tímto dále prohlašují, že pokud je v této Smlouvě referováno na škodu, rozumí se tím škoda ve smyslu újmy na jmění i újma nemajetková.</w:t>
      </w:r>
    </w:p>
    <w:p w14:paraId="47FB0E6D" w14:textId="77777777" w:rsidR="006978CC" w:rsidRPr="00C95058" w:rsidRDefault="0021161A" w:rsidP="00862597">
      <w:pPr>
        <w:pStyle w:val="Nadpis1"/>
        <w:keepNext w:val="0"/>
        <w:tabs>
          <w:tab w:val="clear" w:pos="709"/>
        </w:tabs>
        <w:spacing w:before="240"/>
        <w:rPr>
          <w:color w:val="000000"/>
          <w:lang w:val="cs-CZ"/>
        </w:rPr>
      </w:pPr>
      <w:bookmarkStart w:id="201" w:name="_Ref459990396"/>
      <w:r w:rsidRPr="00C95058">
        <w:rPr>
          <w:lang w:val="cs-CZ"/>
        </w:rPr>
        <w:lastRenderedPageBreak/>
        <w:t>Prohlášení</w:t>
      </w:r>
      <w:r w:rsidRPr="00C95058">
        <w:rPr>
          <w:color w:val="000000"/>
          <w:lang w:val="cs-CZ"/>
        </w:rPr>
        <w:t xml:space="preserve"> a záruky</w:t>
      </w:r>
    </w:p>
    <w:p w14:paraId="05653E06" w14:textId="77777777" w:rsidR="006978CC" w:rsidRPr="00C95058" w:rsidRDefault="0021161A" w:rsidP="00862597">
      <w:pPr>
        <w:pStyle w:val="Nadpis2"/>
        <w:keepNext w:val="0"/>
        <w:tabs>
          <w:tab w:val="clear" w:pos="851"/>
        </w:tabs>
        <w:spacing w:before="120"/>
        <w:ind w:left="709"/>
        <w:rPr>
          <w:b w:val="0"/>
          <w:bCs w:val="0"/>
          <w:smallCaps w:val="0"/>
          <w:lang w:val="cs-CZ"/>
        </w:rPr>
      </w:pPr>
      <w:r w:rsidRPr="00C95058">
        <w:rPr>
          <w:b w:val="0"/>
          <w:bCs w:val="0"/>
          <w:smallCaps w:val="0"/>
          <w:lang w:val="cs-CZ"/>
        </w:rPr>
        <w:t>Zhotovitel prohlašuje a zaručuje k datu podpisu této Smlouvy a po celou dobu jejího trvání, že:</w:t>
      </w:r>
    </w:p>
    <w:p w14:paraId="1809182A" w14:textId="77777777" w:rsidR="006978CC" w:rsidRPr="00C95058" w:rsidRDefault="0021161A" w:rsidP="00862597">
      <w:pPr>
        <w:pStyle w:val="Nadpis2"/>
        <w:keepNext w:val="0"/>
        <w:numPr>
          <w:ilvl w:val="1"/>
          <w:numId w:val="33"/>
        </w:numPr>
        <w:tabs>
          <w:tab w:val="clear" w:pos="851"/>
        </w:tabs>
        <w:spacing w:before="120"/>
        <w:ind w:left="1276" w:hanging="567"/>
        <w:rPr>
          <w:b w:val="0"/>
          <w:smallCaps w:val="0"/>
          <w:lang w:val="cs-CZ"/>
        </w:rPr>
      </w:pPr>
      <w:r w:rsidRPr="00C95058">
        <w:rPr>
          <w:b w:val="0"/>
          <w:smallCaps w:val="0"/>
          <w:lang w:val="cs-CZ"/>
        </w:rPr>
        <w:t>tato Smlouva byla Zhotovitelem řádně schválena a podepsána a zakládá platný a právně závazný závazek Zhotovitele, vynutitelný vůči němu v souladu s podmínkami v ní uvedenými;</w:t>
      </w:r>
    </w:p>
    <w:p w14:paraId="2FF0CEA3" w14:textId="77777777" w:rsidR="006978CC" w:rsidRPr="00C95058" w:rsidRDefault="0021161A" w:rsidP="00862597">
      <w:pPr>
        <w:pStyle w:val="Nadpis2"/>
        <w:keepNext w:val="0"/>
        <w:numPr>
          <w:ilvl w:val="1"/>
          <w:numId w:val="33"/>
        </w:numPr>
        <w:tabs>
          <w:tab w:val="clear" w:pos="851"/>
        </w:tabs>
        <w:spacing w:before="120"/>
        <w:ind w:left="1276" w:hanging="567"/>
        <w:rPr>
          <w:b w:val="0"/>
          <w:smallCaps w:val="0"/>
          <w:lang w:val="cs-CZ"/>
        </w:rPr>
      </w:pPr>
      <w:r w:rsidRPr="00C95058">
        <w:rPr>
          <w:b w:val="0"/>
          <w:smallCaps w:val="0"/>
          <w:lang w:val="cs-CZ"/>
        </w:rPr>
        <w:t xml:space="preserve">podpisem ani plněním této Smlouvy Zhotovitel </w:t>
      </w:r>
      <w:proofErr w:type="gramStart"/>
      <w:r w:rsidRPr="00C95058">
        <w:rPr>
          <w:b w:val="0"/>
          <w:smallCaps w:val="0"/>
          <w:lang w:val="cs-CZ"/>
        </w:rPr>
        <w:t>neporuší</w:t>
      </w:r>
      <w:proofErr w:type="gramEnd"/>
      <w:r w:rsidRPr="00C95058">
        <w:rPr>
          <w:b w:val="0"/>
          <w:smallCaps w:val="0"/>
          <w:lang w:val="cs-CZ"/>
        </w:rPr>
        <w:t xml:space="preserve"> žádné ustanovení svých zakladatelských dokumentů ani žádnou jinou smlouvu nebo ujednání, jehož je Zhotovitel stranou, nebo kterým je Zhotovitel nebo jeho majetek vázán, ani žádný zákon či jiný právní předpis nebo rozhodnutí státního orgánu;</w:t>
      </w:r>
    </w:p>
    <w:p w14:paraId="443412B7" w14:textId="77777777" w:rsidR="006978CC" w:rsidRPr="00C95058" w:rsidRDefault="0021161A" w:rsidP="00487FF3">
      <w:pPr>
        <w:pStyle w:val="Nadpis2"/>
        <w:numPr>
          <w:ilvl w:val="1"/>
          <w:numId w:val="33"/>
        </w:numPr>
        <w:tabs>
          <w:tab w:val="clear" w:pos="851"/>
        </w:tabs>
        <w:spacing w:before="120"/>
        <w:ind w:left="1276" w:hanging="567"/>
        <w:rPr>
          <w:b w:val="0"/>
          <w:smallCaps w:val="0"/>
          <w:lang w:val="cs-CZ"/>
        </w:rPr>
      </w:pPr>
      <w:r w:rsidRPr="00C95058">
        <w:rPr>
          <w:b w:val="0"/>
          <w:smallCaps w:val="0"/>
          <w:lang w:val="cs-CZ"/>
        </w:rPr>
        <w:t>Zhotovitele ví a je seznámen s tím, co je vyžadováno pro účely zhotovení Díla, má veškeré dovednosti, vzdělání, profesní předpoklady, zkušenosti i prostředky umožňující mu plnění povinností v souladu s touto Smlouvou a získal veškerá povolení, oprávnění a souhlasy potřebné pro výkon funkce Zhotovitele a plnění veškerých závazků vyplývajících z této Smlouvy;</w:t>
      </w:r>
    </w:p>
    <w:p w14:paraId="1CBEC59B" w14:textId="77777777" w:rsidR="006978CC" w:rsidRPr="00C95058" w:rsidRDefault="0021161A" w:rsidP="00487FF3">
      <w:pPr>
        <w:pStyle w:val="Nadpis2"/>
        <w:numPr>
          <w:ilvl w:val="1"/>
          <w:numId w:val="33"/>
        </w:numPr>
        <w:tabs>
          <w:tab w:val="clear" w:pos="851"/>
        </w:tabs>
        <w:spacing w:before="120"/>
        <w:ind w:left="1276" w:hanging="567"/>
        <w:rPr>
          <w:b w:val="0"/>
          <w:smallCaps w:val="0"/>
          <w:lang w:val="cs-CZ"/>
        </w:rPr>
      </w:pPr>
      <w:r w:rsidRPr="00C95058">
        <w:rPr>
          <w:b w:val="0"/>
          <w:smallCaps w:val="0"/>
          <w:lang w:val="cs-CZ"/>
        </w:rPr>
        <w:t>podle nejlepšího vědomí Zhotovitele neprobíhá proti Zhotoviteli žádné soudní, rozhodčí ani správní řízení, které by mohlo negativně ovlivnit platnost, účinnost nebo vynutitelnost této Smlouvy nebo plnění jakýchkoliv povinností Zhotovitele podle této Smlouvy, ani nehrozí zahájení žádného takového řízení.</w:t>
      </w:r>
      <w:bookmarkEnd w:id="201"/>
    </w:p>
    <w:p w14:paraId="5DAF9DF4" w14:textId="77777777" w:rsidR="006978CC" w:rsidRPr="00C95058" w:rsidRDefault="0021161A">
      <w:pPr>
        <w:pStyle w:val="Nadpis1"/>
        <w:keepNext w:val="0"/>
        <w:tabs>
          <w:tab w:val="clear" w:pos="709"/>
        </w:tabs>
        <w:spacing w:before="240"/>
        <w:rPr>
          <w:lang w:val="cs-CZ"/>
        </w:rPr>
      </w:pPr>
      <w:bookmarkStart w:id="202" w:name="_Ref461713480"/>
      <w:r w:rsidRPr="00C95058">
        <w:rPr>
          <w:lang w:val="cs-CZ"/>
        </w:rPr>
        <w:t>Společné a nedílné závazky zhotovitele</w:t>
      </w:r>
    </w:p>
    <w:p w14:paraId="354B80E5" w14:textId="6F3F9065" w:rsidR="006978CC" w:rsidRPr="00C95058" w:rsidRDefault="0021161A">
      <w:pPr>
        <w:pStyle w:val="Nadpis2"/>
        <w:keepNext w:val="0"/>
        <w:tabs>
          <w:tab w:val="clear" w:pos="851"/>
        </w:tabs>
        <w:spacing w:before="120"/>
        <w:ind w:left="709"/>
        <w:rPr>
          <w:b w:val="0"/>
          <w:smallCaps w:val="0"/>
          <w:lang w:val="cs-CZ"/>
        </w:rPr>
      </w:pPr>
      <w:r w:rsidRPr="00C95058">
        <w:rPr>
          <w:b w:val="0"/>
          <w:smallCaps w:val="0"/>
          <w:lang w:val="cs-CZ"/>
        </w:rPr>
        <w:t>Je-li Zhotovitel představován právně samostatnými osobami, jejichž společná nabídka podaná v Zadávacím řízení byla Objednatelem vybrána jako nejvýhodnější, pak platí, že všechny osoby podepisující tuto Smlouvu</w:t>
      </w:r>
      <w:r w:rsidR="00646C9E" w:rsidRPr="00C95058">
        <w:rPr>
          <w:b w:val="0"/>
          <w:smallCaps w:val="0"/>
          <w:lang w:val="cs-CZ"/>
        </w:rPr>
        <w:t xml:space="preserve">, respektive </w:t>
      </w:r>
      <w:r w:rsidR="000B50C4" w:rsidRPr="00C95058">
        <w:rPr>
          <w:b w:val="0"/>
          <w:smallCaps w:val="0"/>
          <w:lang w:val="cs-CZ"/>
        </w:rPr>
        <w:t>vy</w:t>
      </w:r>
      <w:r w:rsidR="005815B4" w:rsidRPr="00C95058">
        <w:rPr>
          <w:b w:val="0"/>
          <w:smallCaps w:val="0"/>
          <w:lang w:val="cs-CZ"/>
        </w:rPr>
        <w:t>s</w:t>
      </w:r>
      <w:r w:rsidR="000B50C4" w:rsidRPr="00C95058">
        <w:rPr>
          <w:b w:val="0"/>
          <w:smallCaps w:val="0"/>
          <w:lang w:val="cs-CZ"/>
        </w:rPr>
        <w:t>tu</w:t>
      </w:r>
      <w:r w:rsidR="005815B4" w:rsidRPr="00C95058">
        <w:rPr>
          <w:b w:val="0"/>
          <w:smallCaps w:val="0"/>
          <w:lang w:val="cs-CZ"/>
        </w:rPr>
        <w:t>pu</w:t>
      </w:r>
      <w:r w:rsidR="00646C9E" w:rsidRPr="00C95058">
        <w:rPr>
          <w:b w:val="0"/>
          <w:smallCaps w:val="0"/>
          <w:lang w:val="cs-CZ"/>
        </w:rPr>
        <w:t>jící</w:t>
      </w:r>
      <w:r w:rsidRPr="00C95058">
        <w:rPr>
          <w:b w:val="0"/>
          <w:smallCaps w:val="0"/>
          <w:lang w:val="cs-CZ"/>
        </w:rPr>
        <w:t xml:space="preserve"> na straně Zhotovitele jsou z této Smlouvy, jakož i všech práv a</w:t>
      </w:r>
      <w:r w:rsidR="001170EF" w:rsidRPr="00C95058">
        <w:rPr>
          <w:b w:val="0"/>
          <w:smallCaps w:val="0"/>
          <w:lang w:val="cs-CZ"/>
        </w:rPr>
        <w:t> </w:t>
      </w:r>
      <w:r w:rsidRPr="00C95058">
        <w:rPr>
          <w:b w:val="0"/>
          <w:smallCaps w:val="0"/>
          <w:lang w:val="cs-CZ"/>
        </w:rPr>
        <w:t xml:space="preserve">závazků s ní souvisejících, vůči Objednateli oprávněny a zavázány společně a nerozdílně. </w:t>
      </w:r>
    </w:p>
    <w:p w14:paraId="2C9C9035" w14:textId="68FAEA94" w:rsidR="006978CC" w:rsidRPr="00C95058" w:rsidRDefault="0021161A">
      <w:pPr>
        <w:pStyle w:val="Nadpis2"/>
        <w:keepNext w:val="0"/>
        <w:tabs>
          <w:tab w:val="clear" w:pos="851"/>
        </w:tabs>
        <w:spacing w:before="120"/>
        <w:ind w:left="709"/>
        <w:rPr>
          <w:b w:val="0"/>
          <w:smallCaps w:val="0"/>
          <w:lang w:val="cs-CZ"/>
        </w:rPr>
      </w:pPr>
      <w:r w:rsidRPr="00C95058">
        <w:rPr>
          <w:b w:val="0"/>
          <w:smallCaps w:val="0"/>
          <w:lang w:val="cs-CZ"/>
        </w:rPr>
        <w:t>Za všechny osoby podepisující tuto Smlouvu na straně Zhotovitele ve vztahu k Objednateli na základě této Smlouvy jedná a vystupuje pouze a výlučně osoba uvedená v čl</w:t>
      </w:r>
      <w:r w:rsidR="00740155" w:rsidRPr="00C95058">
        <w:rPr>
          <w:b w:val="0"/>
          <w:smallCaps w:val="0"/>
          <w:lang w:val="cs-CZ"/>
        </w:rPr>
        <w:t xml:space="preserve">ánku </w:t>
      </w:r>
      <w:r w:rsidRPr="00C95058">
        <w:rPr>
          <w:b w:val="0"/>
          <w:smallCaps w:val="0"/>
          <w:lang w:val="cs-CZ"/>
        </w:rPr>
        <w:fldChar w:fldCharType="begin"/>
      </w:r>
      <w:r w:rsidRPr="00C95058">
        <w:rPr>
          <w:b w:val="0"/>
          <w:smallCaps w:val="0"/>
          <w:lang w:val="cs-CZ"/>
        </w:rPr>
        <w:instrText xml:space="preserve"> REF _Ref17759165 \r \h </w:instrText>
      </w:r>
      <w:r w:rsidR="008953C9" w:rsidRPr="00C95058">
        <w:rPr>
          <w:b w:val="0"/>
          <w:smallCaps w:val="0"/>
          <w:lang w:val="cs-CZ"/>
        </w:rPr>
        <w:instrText xml:space="preserve"> \* MERGEFORMAT </w:instrText>
      </w:r>
      <w:r w:rsidRPr="00C95058">
        <w:rPr>
          <w:b w:val="0"/>
          <w:smallCaps w:val="0"/>
          <w:lang w:val="cs-CZ"/>
        </w:rPr>
      </w:r>
      <w:r w:rsidRPr="00C95058">
        <w:rPr>
          <w:b w:val="0"/>
          <w:smallCaps w:val="0"/>
          <w:lang w:val="cs-CZ"/>
        </w:rPr>
        <w:fldChar w:fldCharType="separate"/>
      </w:r>
      <w:r w:rsidR="00F20402">
        <w:rPr>
          <w:b w:val="0"/>
          <w:smallCaps w:val="0"/>
          <w:lang w:val="cs-CZ"/>
        </w:rPr>
        <w:t>24</w:t>
      </w:r>
      <w:r w:rsidRPr="00C95058">
        <w:rPr>
          <w:b w:val="0"/>
          <w:smallCaps w:val="0"/>
          <w:lang w:val="cs-CZ"/>
        </w:rPr>
        <w:fldChar w:fldCharType="end"/>
      </w:r>
      <w:r w:rsidR="00D37C92" w:rsidRPr="00C95058">
        <w:rPr>
          <w:b w:val="0"/>
          <w:smallCaps w:val="0"/>
          <w:lang w:val="cs-CZ"/>
        </w:rPr>
        <w:t xml:space="preserve"> této Smlouvy</w:t>
      </w:r>
      <w:r w:rsidRPr="00C95058">
        <w:rPr>
          <w:b w:val="0"/>
          <w:smallCaps w:val="0"/>
          <w:lang w:val="cs-CZ"/>
        </w:rPr>
        <w:t xml:space="preserve">. Žádná z osob </w:t>
      </w:r>
      <w:r w:rsidR="005815B4" w:rsidRPr="00C95058">
        <w:rPr>
          <w:b w:val="0"/>
          <w:smallCaps w:val="0"/>
          <w:lang w:val="cs-CZ"/>
        </w:rPr>
        <w:t>vystupu</w:t>
      </w:r>
      <w:r w:rsidR="00646C9E" w:rsidRPr="00C95058">
        <w:rPr>
          <w:b w:val="0"/>
          <w:smallCaps w:val="0"/>
          <w:lang w:val="cs-CZ"/>
        </w:rPr>
        <w:t xml:space="preserve">jících </w:t>
      </w:r>
      <w:r w:rsidRPr="00C95058">
        <w:rPr>
          <w:b w:val="0"/>
          <w:smallCaps w:val="0"/>
          <w:lang w:val="cs-CZ"/>
        </w:rPr>
        <w:t>na straně Zhotovitele není oprávněna se z této Smlouvy vyvázat bez předchozího písemného souhlasu Objednatele a ostatních osob stojících na straně Zhotovitele.</w:t>
      </w:r>
    </w:p>
    <w:p w14:paraId="0D5511E1" w14:textId="77777777" w:rsidR="006978CC" w:rsidRPr="00C95058" w:rsidRDefault="0021161A">
      <w:pPr>
        <w:pStyle w:val="Nadpis1"/>
        <w:keepNext w:val="0"/>
        <w:widowControl w:val="0"/>
        <w:tabs>
          <w:tab w:val="clear" w:pos="709"/>
        </w:tabs>
        <w:spacing w:before="240"/>
        <w:rPr>
          <w:lang w:val="cs-CZ"/>
        </w:rPr>
      </w:pPr>
      <w:bookmarkStart w:id="203" w:name="_Ref17759165"/>
      <w:r w:rsidRPr="00C95058">
        <w:rPr>
          <w:lang w:val="cs-CZ"/>
        </w:rPr>
        <w:t>zástupci stran</w:t>
      </w:r>
      <w:bookmarkEnd w:id="202"/>
      <w:bookmarkEnd w:id="203"/>
    </w:p>
    <w:p w14:paraId="139BA94D" w14:textId="77777777" w:rsidR="006978CC" w:rsidRPr="00C95058" w:rsidRDefault="0021161A">
      <w:pPr>
        <w:pStyle w:val="Nadpis2"/>
        <w:keepNext w:val="0"/>
        <w:widowControl w:val="0"/>
        <w:tabs>
          <w:tab w:val="clear" w:pos="851"/>
        </w:tabs>
        <w:spacing w:before="120"/>
        <w:ind w:left="709"/>
        <w:rPr>
          <w:b w:val="0"/>
          <w:iCs/>
          <w:smallCaps w:val="0"/>
          <w:lang w:val="cs-CZ"/>
        </w:rPr>
      </w:pPr>
      <w:bookmarkStart w:id="204" w:name="_Ref17394798"/>
      <w:r w:rsidRPr="00C95058">
        <w:rPr>
          <w:b w:val="0"/>
          <w:iCs/>
          <w:smallCaps w:val="0"/>
          <w:lang w:val="cs-CZ"/>
        </w:rPr>
        <w:t>Strany se dohodly, že pro účely této Smlouvy jmenují následující osoby svými zástupci:</w:t>
      </w:r>
      <w:bookmarkEnd w:id="204"/>
      <w:r w:rsidRPr="00C95058">
        <w:rPr>
          <w:b w:val="0"/>
          <w:iCs/>
          <w:smallCaps w:val="0"/>
          <w:lang w:val="cs-CZ"/>
        </w:rPr>
        <w:t xml:space="preserve"> </w:t>
      </w:r>
    </w:p>
    <w:p w14:paraId="55BAAA2A" w14:textId="5859FC8F" w:rsidR="006978CC" w:rsidRPr="00C95058" w:rsidRDefault="0021161A">
      <w:pPr>
        <w:pStyle w:val="Normal2"/>
        <w:widowControl w:val="0"/>
        <w:numPr>
          <w:ilvl w:val="1"/>
          <w:numId w:val="3"/>
        </w:numPr>
        <w:ind w:left="1418" w:hanging="425"/>
        <w:rPr>
          <w:lang w:val="cs-CZ"/>
        </w:rPr>
      </w:pPr>
      <w:r w:rsidRPr="00C95058">
        <w:rPr>
          <w:b/>
          <w:lang w:val="cs-CZ"/>
        </w:rPr>
        <w:t xml:space="preserve">Zástupce </w:t>
      </w:r>
      <w:r w:rsidR="00A63BF3" w:rsidRPr="00C95058">
        <w:rPr>
          <w:b/>
          <w:lang w:val="cs-CZ"/>
        </w:rPr>
        <w:t>Objednatele</w:t>
      </w:r>
      <w:r w:rsidR="00A62A0F" w:rsidRPr="00C95058">
        <w:rPr>
          <w:b/>
          <w:lang w:val="cs-CZ"/>
        </w:rPr>
        <w:t xml:space="preserve"> ve věcech obchodních</w:t>
      </w:r>
      <w:r w:rsidRPr="00C95058">
        <w:rPr>
          <w:lang w:val="cs-CZ"/>
        </w:rPr>
        <w:t xml:space="preserve">: </w:t>
      </w:r>
    </w:p>
    <w:p w14:paraId="751EFA20" w14:textId="77777777" w:rsidR="006978CC" w:rsidRPr="00C95058" w:rsidRDefault="0021161A">
      <w:pPr>
        <w:pStyle w:val="Normal2"/>
        <w:widowControl w:val="0"/>
        <w:spacing w:before="0" w:after="0"/>
        <w:rPr>
          <w:highlight w:val="yellow"/>
          <w:lang w:val="cs-CZ"/>
        </w:rPr>
      </w:pPr>
      <w:r w:rsidRPr="00C95058">
        <w:rPr>
          <w:lang w:val="cs-CZ"/>
        </w:rPr>
        <w:t>Jméno: [</w:t>
      </w:r>
      <w:r w:rsidRPr="00C95058">
        <w:rPr>
          <w:i/>
          <w:highlight w:val="green"/>
          <w:lang w:val="cs-CZ"/>
        </w:rPr>
        <w:t>DOPLN</w:t>
      </w:r>
      <w:r w:rsidR="005554D7" w:rsidRPr="00C95058">
        <w:rPr>
          <w:i/>
          <w:highlight w:val="green"/>
          <w:lang w:val="cs-CZ"/>
        </w:rPr>
        <w:t>Í OBJEDNATEL</w:t>
      </w:r>
      <w:r w:rsidRPr="00C95058">
        <w:rPr>
          <w:i/>
          <w:highlight w:val="green"/>
          <w:lang w:val="cs-CZ"/>
        </w:rPr>
        <w:t xml:space="preserve"> PŘED PODPISEM</w:t>
      </w:r>
      <w:r w:rsidRPr="00C95058">
        <w:rPr>
          <w:lang w:val="cs-CZ"/>
        </w:rPr>
        <w:t>]</w:t>
      </w:r>
    </w:p>
    <w:p w14:paraId="406E9AE8" w14:textId="77777777" w:rsidR="006978CC" w:rsidRPr="00C95058" w:rsidRDefault="0021161A">
      <w:pPr>
        <w:pStyle w:val="Normal2"/>
        <w:widowControl w:val="0"/>
        <w:spacing w:before="0" w:after="0"/>
        <w:jc w:val="left"/>
        <w:rPr>
          <w:lang w:val="cs-CZ"/>
        </w:rPr>
      </w:pPr>
      <w:r w:rsidRPr="00C95058">
        <w:rPr>
          <w:lang w:val="cs-CZ"/>
        </w:rPr>
        <w:t>Adresa pro doručování:</w:t>
      </w:r>
      <w:r w:rsidRPr="00C95058">
        <w:rPr>
          <w:highlight w:val="yellow"/>
          <w:lang w:val="cs-CZ"/>
        </w:rPr>
        <w:br/>
      </w:r>
      <w:r w:rsidR="005554D7" w:rsidRPr="00C95058">
        <w:rPr>
          <w:lang w:val="cs-CZ"/>
        </w:rPr>
        <w:t>[</w:t>
      </w:r>
      <w:r w:rsidR="005554D7" w:rsidRPr="00C95058">
        <w:rPr>
          <w:i/>
          <w:highlight w:val="green"/>
          <w:lang w:val="cs-CZ"/>
        </w:rPr>
        <w:t>DOPLNÍ OBJEDNATEL PŘED PODPISEM</w:t>
      </w:r>
      <w:r w:rsidR="005554D7" w:rsidRPr="00C95058">
        <w:rPr>
          <w:lang w:val="cs-CZ"/>
        </w:rPr>
        <w:t>]</w:t>
      </w:r>
      <w:r w:rsidRPr="00C95058">
        <w:rPr>
          <w:highlight w:val="yellow"/>
          <w:lang w:val="cs-CZ"/>
        </w:rPr>
        <w:br/>
      </w:r>
      <w:r w:rsidRPr="00C95058">
        <w:rPr>
          <w:lang w:val="cs-CZ"/>
        </w:rPr>
        <w:t xml:space="preserve">Telefon: </w:t>
      </w:r>
      <w:r w:rsidR="005554D7" w:rsidRPr="00C95058">
        <w:rPr>
          <w:lang w:val="cs-CZ"/>
        </w:rPr>
        <w:t>[</w:t>
      </w:r>
      <w:r w:rsidR="005554D7" w:rsidRPr="00C95058">
        <w:rPr>
          <w:i/>
          <w:highlight w:val="green"/>
          <w:lang w:val="cs-CZ"/>
        </w:rPr>
        <w:t>DOPLNÍ OBJEDNATEL PŘED PODPISEM</w:t>
      </w:r>
      <w:r w:rsidR="005554D7" w:rsidRPr="00C95058">
        <w:rPr>
          <w:lang w:val="cs-CZ"/>
        </w:rPr>
        <w:t>]</w:t>
      </w:r>
      <w:r w:rsidRPr="00C95058">
        <w:rPr>
          <w:lang w:val="cs-CZ"/>
        </w:rPr>
        <w:br/>
        <w:t xml:space="preserve">E-mail: </w:t>
      </w:r>
      <w:r w:rsidR="005554D7" w:rsidRPr="00C95058">
        <w:rPr>
          <w:lang w:val="cs-CZ"/>
        </w:rPr>
        <w:t>[</w:t>
      </w:r>
      <w:r w:rsidR="005554D7" w:rsidRPr="00C95058">
        <w:rPr>
          <w:i/>
          <w:highlight w:val="green"/>
          <w:lang w:val="cs-CZ"/>
        </w:rPr>
        <w:t>DOPLNÍ OBJEDNATEL PŘED PODPISEM</w:t>
      </w:r>
      <w:r w:rsidR="005554D7" w:rsidRPr="00C95058">
        <w:rPr>
          <w:lang w:val="cs-CZ"/>
        </w:rPr>
        <w:t>]</w:t>
      </w:r>
    </w:p>
    <w:p w14:paraId="29690F53" w14:textId="19159B72" w:rsidR="00AF564C" w:rsidRPr="00C95058" w:rsidRDefault="0021161A" w:rsidP="00AF564C">
      <w:pPr>
        <w:pStyle w:val="Normal2"/>
        <w:widowControl w:val="0"/>
        <w:spacing w:before="0" w:after="0"/>
        <w:rPr>
          <w:lang w:val="cs-CZ"/>
        </w:rPr>
      </w:pPr>
      <w:r w:rsidRPr="00C95058">
        <w:rPr>
          <w:lang w:val="cs-CZ"/>
        </w:rPr>
        <w:t xml:space="preserve">Rozsah zastupování: </w:t>
      </w:r>
      <w:r w:rsidR="005554D7" w:rsidRPr="00C95058">
        <w:rPr>
          <w:lang w:val="cs-CZ"/>
        </w:rPr>
        <w:t>[</w:t>
      </w:r>
      <w:r w:rsidR="005554D7" w:rsidRPr="00C95058">
        <w:rPr>
          <w:i/>
          <w:highlight w:val="green"/>
          <w:lang w:val="cs-CZ"/>
        </w:rPr>
        <w:t>DOPLNÍ OBJEDNATEL PŘED PODPISEM</w:t>
      </w:r>
      <w:r w:rsidR="005554D7" w:rsidRPr="00C95058">
        <w:rPr>
          <w:lang w:val="cs-CZ"/>
        </w:rPr>
        <w:t>]</w:t>
      </w:r>
    </w:p>
    <w:p w14:paraId="6CF92F91" w14:textId="77777777" w:rsidR="00A62A0F" w:rsidRPr="00C95058" w:rsidRDefault="00A62A0F" w:rsidP="00AF564C">
      <w:pPr>
        <w:pStyle w:val="Normal2"/>
        <w:widowControl w:val="0"/>
        <w:spacing w:before="0" w:after="0"/>
        <w:rPr>
          <w:i/>
          <w:iCs/>
          <w:lang w:val="cs-CZ"/>
        </w:rPr>
      </w:pPr>
    </w:p>
    <w:p w14:paraId="429A8FB6" w14:textId="605D89FB" w:rsidR="00A62A0F" w:rsidRPr="00C95058" w:rsidRDefault="00A62A0F" w:rsidP="00A62A0F">
      <w:pPr>
        <w:pStyle w:val="Normal2"/>
        <w:widowControl w:val="0"/>
        <w:numPr>
          <w:ilvl w:val="1"/>
          <w:numId w:val="3"/>
        </w:numPr>
        <w:ind w:left="1418" w:hanging="425"/>
        <w:rPr>
          <w:lang w:val="cs-CZ"/>
        </w:rPr>
      </w:pPr>
      <w:r w:rsidRPr="00C95058">
        <w:rPr>
          <w:b/>
          <w:lang w:val="cs-CZ"/>
        </w:rPr>
        <w:t>Zástupce Objednatele ve věcech technických</w:t>
      </w:r>
      <w:r w:rsidRPr="00C95058">
        <w:rPr>
          <w:lang w:val="cs-CZ"/>
        </w:rPr>
        <w:t xml:space="preserve">: </w:t>
      </w:r>
    </w:p>
    <w:p w14:paraId="3E8822EB" w14:textId="77777777" w:rsidR="00A62A0F" w:rsidRPr="00C95058" w:rsidRDefault="00A62A0F" w:rsidP="00A62A0F">
      <w:pPr>
        <w:pStyle w:val="Normal2"/>
        <w:widowControl w:val="0"/>
        <w:spacing w:before="0" w:after="0"/>
        <w:rPr>
          <w:highlight w:val="yellow"/>
          <w:lang w:val="cs-CZ"/>
        </w:rPr>
      </w:pPr>
      <w:r w:rsidRPr="00C95058">
        <w:rPr>
          <w:lang w:val="cs-CZ"/>
        </w:rPr>
        <w:t>Jméno: [</w:t>
      </w:r>
      <w:r w:rsidRPr="00C95058">
        <w:rPr>
          <w:i/>
          <w:highlight w:val="green"/>
          <w:lang w:val="cs-CZ"/>
        </w:rPr>
        <w:t>DOPLNÍ OBJEDNATEL PŘED PODPISEM</w:t>
      </w:r>
      <w:r w:rsidRPr="00C95058">
        <w:rPr>
          <w:lang w:val="cs-CZ"/>
        </w:rPr>
        <w:t>]</w:t>
      </w:r>
    </w:p>
    <w:p w14:paraId="07B05722" w14:textId="77777777" w:rsidR="00A62A0F" w:rsidRPr="00C95058" w:rsidRDefault="00A62A0F" w:rsidP="00A62A0F">
      <w:pPr>
        <w:pStyle w:val="Normal2"/>
        <w:widowControl w:val="0"/>
        <w:spacing w:before="0" w:after="0"/>
        <w:jc w:val="left"/>
        <w:rPr>
          <w:lang w:val="cs-CZ"/>
        </w:rPr>
      </w:pPr>
      <w:r w:rsidRPr="00C95058">
        <w:rPr>
          <w:lang w:val="cs-CZ"/>
        </w:rPr>
        <w:t>Adresa pro doručování:</w:t>
      </w:r>
      <w:r w:rsidRPr="00C95058">
        <w:rPr>
          <w:highlight w:val="yellow"/>
          <w:lang w:val="cs-CZ"/>
        </w:rPr>
        <w:br/>
      </w:r>
      <w:r w:rsidRPr="00C95058">
        <w:rPr>
          <w:lang w:val="cs-CZ"/>
        </w:rPr>
        <w:t>[</w:t>
      </w:r>
      <w:r w:rsidRPr="00C95058">
        <w:rPr>
          <w:i/>
          <w:highlight w:val="green"/>
          <w:lang w:val="cs-CZ"/>
        </w:rPr>
        <w:t>DOPLNÍ OBJEDNATEL PŘED PODPISEM</w:t>
      </w:r>
      <w:r w:rsidRPr="00C95058">
        <w:rPr>
          <w:lang w:val="cs-CZ"/>
        </w:rPr>
        <w:t>]</w:t>
      </w:r>
      <w:r w:rsidRPr="00C95058">
        <w:rPr>
          <w:highlight w:val="yellow"/>
          <w:lang w:val="cs-CZ"/>
        </w:rPr>
        <w:br/>
      </w:r>
      <w:r w:rsidRPr="00C95058">
        <w:rPr>
          <w:lang w:val="cs-CZ"/>
        </w:rPr>
        <w:t>Telefon: [</w:t>
      </w:r>
      <w:r w:rsidRPr="00C95058">
        <w:rPr>
          <w:i/>
          <w:highlight w:val="green"/>
          <w:lang w:val="cs-CZ"/>
        </w:rPr>
        <w:t>DOPLNÍ OBJEDNATEL PŘED PODPISEM</w:t>
      </w:r>
      <w:r w:rsidRPr="00C95058">
        <w:rPr>
          <w:lang w:val="cs-CZ"/>
        </w:rPr>
        <w:t>]</w:t>
      </w:r>
      <w:r w:rsidRPr="00C95058">
        <w:rPr>
          <w:lang w:val="cs-CZ"/>
        </w:rPr>
        <w:br/>
        <w:t>E-mail: [</w:t>
      </w:r>
      <w:r w:rsidRPr="00C95058">
        <w:rPr>
          <w:i/>
          <w:highlight w:val="green"/>
          <w:lang w:val="cs-CZ"/>
        </w:rPr>
        <w:t>DOPLNÍ OBJEDNATEL PŘED PODPISEM</w:t>
      </w:r>
      <w:r w:rsidRPr="00C95058">
        <w:rPr>
          <w:lang w:val="cs-CZ"/>
        </w:rPr>
        <w:t>]</w:t>
      </w:r>
    </w:p>
    <w:p w14:paraId="130B6AF4" w14:textId="77777777" w:rsidR="00A62A0F" w:rsidRPr="00C95058" w:rsidRDefault="00A62A0F" w:rsidP="00A62A0F">
      <w:pPr>
        <w:pStyle w:val="Normal2"/>
        <w:widowControl w:val="0"/>
        <w:spacing w:before="0" w:after="0"/>
        <w:rPr>
          <w:i/>
          <w:iCs/>
          <w:lang w:val="cs-CZ"/>
        </w:rPr>
      </w:pPr>
      <w:r w:rsidRPr="00C95058">
        <w:rPr>
          <w:lang w:val="cs-CZ"/>
        </w:rPr>
        <w:t>Rozsah zastupování: [</w:t>
      </w:r>
      <w:r w:rsidRPr="00C95058">
        <w:rPr>
          <w:i/>
          <w:highlight w:val="green"/>
          <w:lang w:val="cs-CZ"/>
        </w:rPr>
        <w:t>DOPLNÍ OBJEDNATEL PŘED PODPISEM</w:t>
      </w:r>
      <w:r w:rsidRPr="00C95058">
        <w:rPr>
          <w:lang w:val="cs-CZ"/>
        </w:rPr>
        <w:t>]</w:t>
      </w:r>
    </w:p>
    <w:p w14:paraId="2FA5DA98" w14:textId="3812BD93" w:rsidR="006978CC" w:rsidRPr="00C95058" w:rsidRDefault="006978CC">
      <w:pPr>
        <w:pStyle w:val="Normal2"/>
        <w:widowControl w:val="0"/>
        <w:spacing w:before="0" w:after="0"/>
        <w:jc w:val="left"/>
        <w:rPr>
          <w:highlight w:val="yellow"/>
          <w:lang w:val="cs-CZ"/>
        </w:rPr>
      </w:pPr>
    </w:p>
    <w:p w14:paraId="08BFB8FD" w14:textId="77777777" w:rsidR="006978CC" w:rsidRPr="00C95058" w:rsidRDefault="0021161A">
      <w:pPr>
        <w:pStyle w:val="Normal2"/>
        <w:widowControl w:val="0"/>
        <w:numPr>
          <w:ilvl w:val="1"/>
          <w:numId w:val="3"/>
        </w:numPr>
        <w:ind w:left="1418" w:hanging="425"/>
        <w:rPr>
          <w:lang w:val="cs-CZ"/>
        </w:rPr>
      </w:pPr>
      <w:bookmarkStart w:id="205" w:name="_Ref22566721"/>
      <w:r w:rsidRPr="00C95058">
        <w:rPr>
          <w:b/>
          <w:lang w:val="cs-CZ"/>
        </w:rPr>
        <w:lastRenderedPageBreak/>
        <w:t>Technický dozor stavebníka</w:t>
      </w:r>
      <w:r w:rsidR="00891F79" w:rsidRPr="00C95058">
        <w:rPr>
          <w:b/>
          <w:lang w:val="cs-CZ"/>
        </w:rPr>
        <w:t xml:space="preserve"> a Koordinátor BOZP</w:t>
      </w:r>
      <w:r w:rsidRPr="00C95058">
        <w:rPr>
          <w:lang w:val="cs-CZ"/>
        </w:rPr>
        <w:t>:</w:t>
      </w:r>
      <w:bookmarkEnd w:id="205"/>
      <w:r w:rsidRPr="00C95058">
        <w:rPr>
          <w:lang w:val="cs-CZ"/>
        </w:rPr>
        <w:t xml:space="preserve"> </w:t>
      </w:r>
    </w:p>
    <w:p w14:paraId="3E286520" w14:textId="77777777" w:rsidR="006978CC" w:rsidRPr="00C95058" w:rsidRDefault="0021161A">
      <w:pPr>
        <w:pStyle w:val="Normal2"/>
        <w:widowControl w:val="0"/>
        <w:spacing w:before="0" w:after="0"/>
        <w:rPr>
          <w:highlight w:val="yellow"/>
          <w:lang w:val="cs-CZ"/>
        </w:rPr>
      </w:pPr>
      <w:r w:rsidRPr="00C95058">
        <w:rPr>
          <w:lang w:val="cs-CZ"/>
        </w:rPr>
        <w:t xml:space="preserve">Jméno: </w:t>
      </w:r>
      <w:r w:rsidR="005554D7" w:rsidRPr="00C95058">
        <w:rPr>
          <w:lang w:val="cs-CZ"/>
        </w:rPr>
        <w:t>[</w:t>
      </w:r>
      <w:r w:rsidR="005554D7" w:rsidRPr="00C95058">
        <w:rPr>
          <w:i/>
          <w:highlight w:val="green"/>
          <w:lang w:val="cs-CZ"/>
        </w:rPr>
        <w:t>DOPLNÍ OBJEDNATEL PŘED PODPISEM</w:t>
      </w:r>
      <w:r w:rsidR="005554D7" w:rsidRPr="00C95058">
        <w:rPr>
          <w:lang w:val="cs-CZ"/>
        </w:rPr>
        <w:t>]</w:t>
      </w:r>
      <w:r w:rsidR="00891F79" w:rsidRPr="00C95058">
        <w:rPr>
          <w:lang w:val="cs-CZ"/>
        </w:rPr>
        <w:t>, zástupce INVIN s.r.o.</w:t>
      </w:r>
    </w:p>
    <w:p w14:paraId="2EBC64B4" w14:textId="77777777" w:rsidR="006978CC" w:rsidRPr="00C95058" w:rsidRDefault="0021161A">
      <w:pPr>
        <w:pStyle w:val="Normal2"/>
        <w:widowControl w:val="0"/>
        <w:spacing w:before="0" w:after="0"/>
        <w:jc w:val="left"/>
        <w:rPr>
          <w:lang w:val="cs-CZ"/>
        </w:rPr>
      </w:pPr>
      <w:r w:rsidRPr="00C95058">
        <w:rPr>
          <w:lang w:val="cs-CZ"/>
        </w:rPr>
        <w:t>Adresa pro doručování:</w:t>
      </w:r>
      <w:r w:rsidRPr="00C95058">
        <w:rPr>
          <w:highlight w:val="yellow"/>
          <w:lang w:val="cs-CZ"/>
        </w:rPr>
        <w:br/>
      </w:r>
      <w:r w:rsidR="00891F79" w:rsidRPr="00C95058">
        <w:rPr>
          <w:lang w:val="cs-CZ"/>
        </w:rPr>
        <w:t xml:space="preserve">Brno, Sochorova 3178/23, PSČ 61600 </w:t>
      </w:r>
      <w:r w:rsidRPr="00C95058">
        <w:rPr>
          <w:highlight w:val="yellow"/>
          <w:lang w:val="cs-CZ"/>
        </w:rPr>
        <w:br/>
      </w:r>
      <w:r w:rsidRPr="00C95058">
        <w:rPr>
          <w:lang w:val="cs-CZ"/>
        </w:rPr>
        <w:t xml:space="preserve">Telefon: </w:t>
      </w:r>
      <w:r w:rsidR="005554D7" w:rsidRPr="00C95058">
        <w:rPr>
          <w:lang w:val="cs-CZ"/>
        </w:rPr>
        <w:t>[</w:t>
      </w:r>
      <w:r w:rsidR="005554D7" w:rsidRPr="00C95058">
        <w:rPr>
          <w:i/>
          <w:highlight w:val="green"/>
          <w:lang w:val="cs-CZ"/>
        </w:rPr>
        <w:t>DOPLNÍ OBJEDNATEL PŘED PODPISEM</w:t>
      </w:r>
      <w:r w:rsidR="005554D7" w:rsidRPr="00C95058">
        <w:rPr>
          <w:lang w:val="cs-CZ"/>
        </w:rPr>
        <w:t>]</w:t>
      </w:r>
      <w:r w:rsidRPr="00C95058">
        <w:rPr>
          <w:lang w:val="cs-CZ"/>
        </w:rPr>
        <w:br/>
        <w:t xml:space="preserve">E-mail: </w:t>
      </w:r>
      <w:r w:rsidR="005554D7" w:rsidRPr="00C95058">
        <w:rPr>
          <w:lang w:val="cs-CZ"/>
        </w:rPr>
        <w:t>[</w:t>
      </w:r>
      <w:r w:rsidR="005554D7" w:rsidRPr="00C95058">
        <w:rPr>
          <w:i/>
          <w:highlight w:val="green"/>
          <w:lang w:val="cs-CZ"/>
        </w:rPr>
        <w:t>DOPLNÍ OBJEDNATEL PŘED PODPISEM</w:t>
      </w:r>
      <w:r w:rsidR="005554D7" w:rsidRPr="00C95058">
        <w:rPr>
          <w:lang w:val="cs-CZ"/>
        </w:rPr>
        <w:t>]</w:t>
      </w:r>
    </w:p>
    <w:p w14:paraId="0C700C55" w14:textId="77777777" w:rsidR="006978CC" w:rsidRPr="00C95058" w:rsidRDefault="006978CC">
      <w:pPr>
        <w:pStyle w:val="Normal2"/>
        <w:widowControl w:val="0"/>
        <w:spacing w:before="0" w:after="0"/>
        <w:ind w:left="0"/>
        <w:rPr>
          <w:i/>
          <w:iCs/>
          <w:lang w:val="cs-CZ"/>
        </w:rPr>
      </w:pPr>
    </w:p>
    <w:p w14:paraId="4195E289" w14:textId="77777777" w:rsidR="006978CC" w:rsidRPr="00C95058" w:rsidRDefault="0021161A">
      <w:pPr>
        <w:pStyle w:val="Normal2"/>
        <w:widowControl w:val="0"/>
        <w:numPr>
          <w:ilvl w:val="1"/>
          <w:numId w:val="3"/>
        </w:numPr>
        <w:ind w:left="1418" w:hanging="425"/>
        <w:rPr>
          <w:b/>
          <w:lang w:val="cs-CZ"/>
        </w:rPr>
      </w:pPr>
      <w:r w:rsidRPr="00C95058">
        <w:rPr>
          <w:b/>
          <w:lang w:val="cs-CZ"/>
        </w:rPr>
        <w:t>Autor Projektové dokumentace:</w:t>
      </w:r>
    </w:p>
    <w:p w14:paraId="2E206A74" w14:textId="77777777" w:rsidR="006978CC" w:rsidRPr="00C95058" w:rsidRDefault="0021161A">
      <w:pPr>
        <w:pStyle w:val="Normal2"/>
        <w:widowControl w:val="0"/>
        <w:spacing w:before="0" w:after="0"/>
        <w:rPr>
          <w:highlight w:val="yellow"/>
          <w:lang w:val="cs-CZ"/>
        </w:rPr>
      </w:pPr>
      <w:r w:rsidRPr="00C95058">
        <w:rPr>
          <w:lang w:val="cs-CZ"/>
        </w:rPr>
        <w:t xml:space="preserve">Jméno: </w:t>
      </w:r>
      <w:r w:rsidR="005554D7" w:rsidRPr="00C95058">
        <w:rPr>
          <w:lang w:val="cs-CZ"/>
        </w:rPr>
        <w:t>[</w:t>
      </w:r>
      <w:r w:rsidR="005554D7" w:rsidRPr="00C95058">
        <w:rPr>
          <w:i/>
          <w:highlight w:val="green"/>
          <w:lang w:val="cs-CZ"/>
        </w:rPr>
        <w:t>DOPLNÍ OBJEDNATEL PŘED PODPISEM</w:t>
      </w:r>
      <w:r w:rsidR="005554D7" w:rsidRPr="00C95058">
        <w:rPr>
          <w:lang w:val="cs-CZ"/>
        </w:rPr>
        <w:t>]</w:t>
      </w:r>
    </w:p>
    <w:p w14:paraId="2CA09EF6" w14:textId="77777777" w:rsidR="006978CC" w:rsidRPr="00C95058" w:rsidRDefault="0021161A">
      <w:pPr>
        <w:pStyle w:val="Normal2"/>
        <w:spacing w:before="0" w:after="0"/>
        <w:contextualSpacing/>
        <w:jc w:val="left"/>
        <w:rPr>
          <w:lang w:val="cs-CZ"/>
        </w:rPr>
      </w:pPr>
      <w:r w:rsidRPr="00C95058">
        <w:rPr>
          <w:lang w:val="cs-CZ"/>
        </w:rPr>
        <w:t>Adresa pro doručování:</w:t>
      </w:r>
      <w:r w:rsidRPr="00C95058">
        <w:rPr>
          <w:highlight w:val="yellow"/>
          <w:lang w:val="cs-CZ"/>
        </w:rPr>
        <w:br/>
      </w:r>
      <w:r w:rsidR="005554D7" w:rsidRPr="00C95058">
        <w:rPr>
          <w:lang w:val="cs-CZ"/>
        </w:rPr>
        <w:t>[</w:t>
      </w:r>
      <w:r w:rsidR="005554D7" w:rsidRPr="00C95058">
        <w:rPr>
          <w:i/>
          <w:highlight w:val="green"/>
          <w:lang w:val="cs-CZ"/>
        </w:rPr>
        <w:t>DOPLNÍ OBJEDNATEL PŘED PODPISEM</w:t>
      </w:r>
      <w:r w:rsidR="005554D7" w:rsidRPr="00C95058">
        <w:rPr>
          <w:lang w:val="cs-CZ"/>
        </w:rPr>
        <w:t>]</w:t>
      </w:r>
      <w:r w:rsidRPr="00C95058">
        <w:rPr>
          <w:highlight w:val="yellow"/>
          <w:lang w:val="cs-CZ"/>
        </w:rPr>
        <w:br/>
      </w:r>
      <w:r w:rsidRPr="00C95058">
        <w:rPr>
          <w:lang w:val="cs-CZ"/>
        </w:rPr>
        <w:t xml:space="preserve">Telefon: </w:t>
      </w:r>
      <w:r w:rsidR="005554D7" w:rsidRPr="00C95058">
        <w:rPr>
          <w:lang w:val="cs-CZ"/>
        </w:rPr>
        <w:t>[</w:t>
      </w:r>
      <w:r w:rsidR="005554D7" w:rsidRPr="00C95058">
        <w:rPr>
          <w:i/>
          <w:highlight w:val="green"/>
          <w:lang w:val="cs-CZ"/>
        </w:rPr>
        <w:t>DOPLNÍ OBJEDNATEL PŘED PODPISEM</w:t>
      </w:r>
      <w:r w:rsidR="005554D7" w:rsidRPr="00C95058">
        <w:rPr>
          <w:lang w:val="cs-CZ"/>
        </w:rPr>
        <w:t>]</w:t>
      </w:r>
      <w:r w:rsidRPr="00C95058">
        <w:rPr>
          <w:lang w:val="cs-CZ"/>
        </w:rPr>
        <w:br/>
        <w:t xml:space="preserve">E-mail: </w:t>
      </w:r>
      <w:r w:rsidR="005554D7" w:rsidRPr="00C95058">
        <w:rPr>
          <w:lang w:val="cs-CZ"/>
        </w:rPr>
        <w:t>[</w:t>
      </w:r>
      <w:r w:rsidR="005554D7" w:rsidRPr="00C95058">
        <w:rPr>
          <w:i/>
          <w:highlight w:val="green"/>
          <w:lang w:val="cs-CZ"/>
        </w:rPr>
        <w:t>DOPLNÍ OBJEDNATEL PŘED PODPISEM</w:t>
      </w:r>
      <w:r w:rsidR="005554D7" w:rsidRPr="00C95058">
        <w:rPr>
          <w:lang w:val="cs-CZ"/>
        </w:rPr>
        <w:t>]</w:t>
      </w:r>
    </w:p>
    <w:p w14:paraId="28FF0D66" w14:textId="7F6C11EA" w:rsidR="006978CC" w:rsidRPr="00C95058" w:rsidRDefault="0021161A">
      <w:pPr>
        <w:pStyle w:val="Normal2"/>
        <w:widowControl w:val="0"/>
        <w:spacing w:before="0"/>
        <w:rPr>
          <w:lang w:val="cs-CZ"/>
        </w:rPr>
      </w:pPr>
      <w:r w:rsidRPr="00C95058">
        <w:rPr>
          <w:lang w:val="cs-CZ"/>
        </w:rPr>
        <w:t xml:space="preserve">Rozsah zastupování: </w:t>
      </w:r>
      <w:r w:rsidR="005554D7" w:rsidRPr="00C95058">
        <w:rPr>
          <w:lang w:val="cs-CZ"/>
        </w:rPr>
        <w:t>[</w:t>
      </w:r>
      <w:r w:rsidR="005554D7" w:rsidRPr="00C95058">
        <w:rPr>
          <w:i/>
          <w:highlight w:val="green"/>
          <w:lang w:val="cs-CZ"/>
        </w:rPr>
        <w:t>DOPLNÍ OBJEDNATEL PŘED PODPISEM</w:t>
      </w:r>
      <w:r w:rsidR="005554D7" w:rsidRPr="00C95058">
        <w:rPr>
          <w:lang w:val="cs-CZ"/>
        </w:rPr>
        <w:t>]</w:t>
      </w:r>
    </w:p>
    <w:p w14:paraId="6FF8439A" w14:textId="77777777" w:rsidR="00CC6FA0" w:rsidRPr="00C95058" w:rsidRDefault="00CC6FA0">
      <w:pPr>
        <w:pStyle w:val="Normal2"/>
        <w:widowControl w:val="0"/>
        <w:spacing w:before="0"/>
        <w:rPr>
          <w:b/>
          <w:lang w:val="cs-CZ"/>
        </w:rPr>
      </w:pPr>
    </w:p>
    <w:p w14:paraId="5BB1C736" w14:textId="05A4B967" w:rsidR="006978CC" w:rsidRPr="00C95058" w:rsidRDefault="0021161A">
      <w:pPr>
        <w:pStyle w:val="Normal2"/>
        <w:widowControl w:val="0"/>
        <w:numPr>
          <w:ilvl w:val="1"/>
          <w:numId w:val="3"/>
        </w:numPr>
        <w:ind w:left="1418" w:hanging="425"/>
        <w:rPr>
          <w:lang w:val="cs-CZ"/>
        </w:rPr>
      </w:pPr>
      <w:r w:rsidRPr="00C95058">
        <w:rPr>
          <w:b/>
          <w:lang w:val="cs-CZ"/>
        </w:rPr>
        <w:t>Zástupce Zhotovitele</w:t>
      </w:r>
      <w:r w:rsidR="00A62A0F" w:rsidRPr="00C95058">
        <w:rPr>
          <w:b/>
          <w:lang w:val="cs-CZ"/>
        </w:rPr>
        <w:t xml:space="preserve"> ve věcech obchodních</w:t>
      </w:r>
      <w:r w:rsidRPr="00C95058">
        <w:rPr>
          <w:lang w:val="cs-CZ"/>
        </w:rPr>
        <w:t xml:space="preserve">: </w:t>
      </w:r>
    </w:p>
    <w:p w14:paraId="4E34558F" w14:textId="77777777" w:rsidR="006978CC" w:rsidRPr="00C95058" w:rsidRDefault="0021161A">
      <w:pPr>
        <w:pStyle w:val="Normal2"/>
        <w:widowControl w:val="0"/>
        <w:tabs>
          <w:tab w:val="left" w:pos="1418"/>
        </w:tabs>
        <w:spacing w:before="0" w:after="0"/>
        <w:jc w:val="left"/>
        <w:rPr>
          <w:highlight w:val="yellow"/>
          <w:lang w:val="cs-CZ"/>
        </w:rPr>
      </w:pPr>
      <w:r w:rsidRPr="00C95058">
        <w:rPr>
          <w:lang w:val="cs-CZ"/>
        </w:rPr>
        <w:t xml:space="preserve">Jméno: </w:t>
      </w:r>
      <w:r w:rsidRPr="00C95058">
        <w:rPr>
          <w:b/>
          <w:highlight w:val="yellow"/>
          <w:lang w:val="cs-CZ"/>
        </w:rPr>
        <w:t>[</w:t>
      </w:r>
      <w:r w:rsidRPr="00C95058">
        <w:rPr>
          <w:highlight w:val="yellow"/>
          <w:lang w:val="cs-CZ"/>
        </w:rPr>
        <w:t>DOPLNÍ DODAVATEL</w:t>
      </w:r>
      <w:r w:rsidRPr="00C95058">
        <w:rPr>
          <w:b/>
          <w:highlight w:val="yellow"/>
          <w:lang w:val="cs-CZ"/>
        </w:rPr>
        <w:t>]</w:t>
      </w:r>
    </w:p>
    <w:p w14:paraId="48C31ADA" w14:textId="77777777" w:rsidR="006978CC" w:rsidRPr="00C95058" w:rsidRDefault="0021161A">
      <w:pPr>
        <w:pStyle w:val="Normal2"/>
        <w:widowControl w:val="0"/>
        <w:tabs>
          <w:tab w:val="left" w:pos="1418"/>
        </w:tabs>
        <w:spacing w:before="0" w:after="0"/>
        <w:jc w:val="left"/>
        <w:rPr>
          <w:lang w:val="cs-CZ"/>
        </w:rPr>
      </w:pPr>
      <w:r w:rsidRPr="00C95058">
        <w:rPr>
          <w:lang w:val="cs-CZ"/>
        </w:rPr>
        <w:t>Adresa pro doručování:</w:t>
      </w:r>
      <w:r w:rsidRPr="00C95058">
        <w:rPr>
          <w:lang w:val="cs-CZ"/>
        </w:rPr>
        <w:br/>
      </w:r>
      <w:r w:rsidRPr="00C95058">
        <w:rPr>
          <w:highlight w:val="yellow"/>
          <w:lang w:val="cs-CZ"/>
        </w:rPr>
        <w:t>[DOPLNÍ DODAVATEL]</w:t>
      </w:r>
      <w:r w:rsidRPr="00C95058">
        <w:rPr>
          <w:highlight w:val="yellow"/>
          <w:lang w:val="cs-CZ"/>
        </w:rPr>
        <w:br/>
      </w:r>
      <w:r w:rsidRPr="00C95058">
        <w:rPr>
          <w:lang w:val="cs-CZ"/>
        </w:rPr>
        <w:t xml:space="preserve">Telefon: </w:t>
      </w:r>
      <w:r w:rsidRPr="00C95058">
        <w:rPr>
          <w:highlight w:val="yellow"/>
          <w:lang w:val="cs-CZ"/>
        </w:rPr>
        <w:t>[DOPLNÍ DODAVATEL]</w:t>
      </w:r>
      <w:r w:rsidRPr="00C95058">
        <w:rPr>
          <w:highlight w:val="yellow"/>
          <w:lang w:val="cs-CZ"/>
        </w:rPr>
        <w:br/>
      </w:r>
      <w:r w:rsidRPr="00C95058">
        <w:rPr>
          <w:lang w:val="cs-CZ"/>
        </w:rPr>
        <w:t>E-mail: [</w:t>
      </w:r>
      <w:r w:rsidRPr="00C95058">
        <w:rPr>
          <w:highlight w:val="yellow"/>
          <w:lang w:val="cs-CZ"/>
        </w:rPr>
        <w:t>DOPLNÍ DODAVATEL</w:t>
      </w:r>
      <w:r w:rsidRPr="00C95058">
        <w:rPr>
          <w:lang w:val="cs-CZ"/>
        </w:rPr>
        <w:t>]</w:t>
      </w:r>
    </w:p>
    <w:p w14:paraId="7FE9F71B" w14:textId="0EF782C6" w:rsidR="006978CC" w:rsidRPr="00C95058" w:rsidRDefault="0021161A">
      <w:pPr>
        <w:pStyle w:val="Normal2"/>
        <w:widowControl w:val="0"/>
        <w:tabs>
          <w:tab w:val="left" w:pos="1418"/>
        </w:tabs>
        <w:spacing w:before="0" w:after="0"/>
        <w:rPr>
          <w:lang w:val="cs-CZ"/>
        </w:rPr>
      </w:pPr>
      <w:r w:rsidRPr="00C95058">
        <w:rPr>
          <w:lang w:val="cs-CZ"/>
        </w:rPr>
        <w:t>Rozsah zastupování: [</w:t>
      </w:r>
      <w:r w:rsidRPr="00C95058">
        <w:rPr>
          <w:highlight w:val="yellow"/>
          <w:lang w:val="cs-CZ"/>
        </w:rPr>
        <w:t>DOPLNÍ DODAVATEL</w:t>
      </w:r>
      <w:r w:rsidRPr="00C95058">
        <w:rPr>
          <w:lang w:val="cs-CZ"/>
        </w:rPr>
        <w:t xml:space="preserve">] </w:t>
      </w:r>
    </w:p>
    <w:p w14:paraId="4860B009" w14:textId="77777777" w:rsidR="00CC6FA0" w:rsidRPr="00C95058" w:rsidRDefault="00CC6FA0">
      <w:pPr>
        <w:pStyle w:val="Normal2"/>
        <w:widowControl w:val="0"/>
        <w:tabs>
          <w:tab w:val="left" w:pos="1418"/>
        </w:tabs>
        <w:spacing w:before="0" w:after="0"/>
        <w:rPr>
          <w:lang w:val="cs-CZ"/>
        </w:rPr>
      </w:pPr>
    </w:p>
    <w:p w14:paraId="7C5035D0" w14:textId="421003B1" w:rsidR="00A62A0F" w:rsidRPr="00C95058" w:rsidRDefault="00A62A0F" w:rsidP="00A62A0F">
      <w:pPr>
        <w:pStyle w:val="Normal2"/>
        <w:widowControl w:val="0"/>
        <w:numPr>
          <w:ilvl w:val="1"/>
          <w:numId w:val="3"/>
        </w:numPr>
        <w:ind w:left="1418" w:hanging="425"/>
        <w:rPr>
          <w:lang w:val="cs-CZ"/>
        </w:rPr>
      </w:pPr>
      <w:r w:rsidRPr="00C95058">
        <w:rPr>
          <w:b/>
          <w:lang w:val="cs-CZ"/>
        </w:rPr>
        <w:t>Zástupce Zhotovitele ve věcech technických</w:t>
      </w:r>
      <w:r w:rsidRPr="00C95058">
        <w:rPr>
          <w:lang w:val="cs-CZ"/>
        </w:rPr>
        <w:t xml:space="preserve">: </w:t>
      </w:r>
    </w:p>
    <w:p w14:paraId="2C2D64D3" w14:textId="77777777" w:rsidR="00A62A0F" w:rsidRPr="00C95058" w:rsidRDefault="00A62A0F" w:rsidP="00A62A0F">
      <w:pPr>
        <w:pStyle w:val="Normal2"/>
        <w:widowControl w:val="0"/>
        <w:spacing w:before="0" w:after="0"/>
        <w:rPr>
          <w:highlight w:val="yellow"/>
          <w:lang w:val="cs-CZ"/>
        </w:rPr>
      </w:pPr>
      <w:r w:rsidRPr="00C95058">
        <w:rPr>
          <w:lang w:val="cs-CZ"/>
        </w:rPr>
        <w:t>Jméno: [</w:t>
      </w:r>
      <w:r w:rsidRPr="00C95058">
        <w:rPr>
          <w:i/>
          <w:highlight w:val="green"/>
          <w:lang w:val="cs-CZ"/>
        </w:rPr>
        <w:t>DOPLNÍ OBJEDNATEL PŘED PODPISEM</w:t>
      </w:r>
      <w:r w:rsidRPr="00C95058">
        <w:rPr>
          <w:lang w:val="cs-CZ"/>
        </w:rPr>
        <w:t>]</w:t>
      </w:r>
    </w:p>
    <w:p w14:paraId="6481BAA8" w14:textId="77777777" w:rsidR="00A62A0F" w:rsidRPr="00C95058" w:rsidRDefault="00A62A0F" w:rsidP="00A62A0F">
      <w:pPr>
        <w:pStyle w:val="Normal2"/>
        <w:widowControl w:val="0"/>
        <w:spacing w:before="0" w:after="0"/>
        <w:jc w:val="left"/>
        <w:rPr>
          <w:lang w:val="cs-CZ"/>
        </w:rPr>
      </w:pPr>
      <w:r w:rsidRPr="00C95058">
        <w:rPr>
          <w:lang w:val="cs-CZ"/>
        </w:rPr>
        <w:t>Adresa pro doručování:</w:t>
      </w:r>
      <w:r w:rsidRPr="00C95058">
        <w:rPr>
          <w:highlight w:val="yellow"/>
          <w:lang w:val="cs-CZ"/>
        </w:rPr>
        <w:br/>
      </w:r>
      <w:r w:rsidRPr="00C95058">
        <w:rPr>
          <w:lang w:val="cs-CZ"/>
        </w:rPr>
        <w:t>[</w:t>
      </w:r>
      <w:r w:rsidRPr="00C95058">
        <w:rPr>
          <w:i/>
          <w:highlight w:val="green"/>
          <w:lang w:val="cs-CZ"/>
        </w:rPr>
        <w:t>DOPLNÍ OBJEDNATEL PŘED PODPISEM</w:t>
      </w:r>
      <w:r w:rsidRPr="00C95058">
        <w:rPr>
          <w:lang w:val="cs-CZ"/>
        </w:rPr>
        <w:t>]</w:t>
      </w:r>
      <w:r w:rsidRPr="00C95058">
        <w:rPr>
          <w:highlight w:val="yellow"/>
          <w:lang w:val="cs-CZ"/>
        </w:rPr>
        <w:br/>
      </w:r>
      <w:r w:rsidRPr="00C95058">
        <w:rPr>
          <w:lang w:val="cs-CZ"/>
        </w:rPr>
        <w:t>Telefon: [</w:t>
      </w:r>
      <w:r w:rsidRPr="00C95058">
        <w:rPr>
          <w:i/>
          <w:highlight w:val="green"/>
          <w:lang w:val="cs-CZ"/>
        </w:rPr>
        <w:t>DOPLNÍ OBJEDNATEL PŘED PODPISEM</w:t>
      </w:r>
      <w:r w:rsidRPr="00C95058">
        <w:rPr>
          <w:lang w:val="cs-CZ"/>
        </w:rPr>
        <w:t>]</w:t>
      </w:r>
      <w:r w:rsidRPr="00C95058">
        <w:rPr>
          <w:lang w:val="cs-CZ"/>
        </w:rPr>
        <w:br/>
        <w:t>E-mail: [</w:t>
      </w:r>
      <w:r w:rsidRPr="00C95058">
        <w:rPr>
          <w:i/>
          <w:highlight w:val="green"/>
          <w:lang w:val="cs-CZ"/>
        </w:rPr>
        <w:t>DOPLNÍ OBJEDNATEL PŘED PODPISEM</w:t>
      </w:r>
      <w:r w:rsidRPr="00C95058">
        <w:rPr>
          <w:lang w:val="cs-CZ"/>
        </w:rPr>
        <w:t>]</w:t>
      </w:r>
    </w:p>
    <w:p w14:paraId="603AC4CD" w14:textId="46AA0F18" w:rsidR="00A62A0F" w:rsidRPr="00C95058" w:rsidRDefault="00A62A0F" w:rsidP="00A62A0F">
      <w:pPr>
        <w:pStyle w:val="Normal2"/>
        <w:widowControl w:val="0"/>
        <w:spacing w:before="0" w:after="0"/>
        <w:rPr>
          <w:i/>
          <w:iCs/>
          <w:lang w:val="cs-CZ"/>
        </w:rPr>
      </w:pPr>
      <w:r w:rsidRPr="00C95058">
        <w:rPr>
          <w:lang w:val="cs-CZ"/>
        </w:rPr>
        <w:t>Rozsah zastupování: [</w:t>
      </w:r>
      <w:r w:rsidRPr="00C95058">
        <w:rPr>
          <w:i/>
          <w:highlight w:val="green"/>
          <w:lang w:val="cs-CZ"/>
        </w:rPr>
        <w:t>DOPLNÍ OBJEDNATEL PŘED PODPISEM</w:t>
      </w:r>
      <w:r w:rsidRPr="00C95058">
        <w:rPr>
          <w:lang w:val="cs-CZ"/>
        </w:rPr>
        <w:t>]</w:t>
      </w:r>
    </w:p>
    <w:p w14:paraId="499AD337" w14:textId="77777777" w:rsidR="00AE27E8" w:rsidRPr="00C95058" w:rsidRDefault="00AE27E8">
      <w:pPr>
        <w:pStyle w:val="Normal2"/>
        <w:widowControl w:val="0"/>
        <w:tabs>
          <w:tab w:val="left" w:pos="1418"/>
        </w:tabs>
        <w:spacing w:before="0" w:after="0"/>
        <w:rPr>
          <w:lang w:val="cs-CZ"/>
        </w:rPr>
      </w:pPr>
    </w:p>
    <w:p w14:paraId="4DB9C5D0" w14:textId="25C9E1A2" w:rsidR="006978CC" w:rsidRPr="00C95058" w:rsidRDefault="0021161A">
      <w:pPr>
        <w:pStyle w:val="Nadpis2"/>
        <w:keepNext w:val="0"/>
        <w:widowControl w:val="0"/>
        <w:tabs>
          <w:tab w:val="clear" w:pos="851"/>
        </w:tabs>
        <w:spacing w:before="120"/>
        <w:ind w:left="709"/>
        <w:rPr>
          <w:b w:val="0"/>
          <w:iCs/>
          <w:smallCaps w:val="0"/>
          <w:lang w:val="cs-CZ"/>
        </w:rPr>
      </w:pPr>
      <w:bookmarkStart w:id="206" w:name="_Toc120358065"/>
      <w:bookmarkStart w:id="207" w:name="_Toc37062188"/>
      <w:bookmarkStart w:id="208" w:name="_Toc27317261"/>
      <w:r w:rsidRPr="00C95058">
        <w:rPr>
          <w:b w:val="0"/>
          <w:iCs/>
          <w:smallCaps w:val="0"/>
          <w:lang w:val="cs-CZ"/>
        </w:rPr>
        <w:t xml:space="preserve">Zástupce </w:t>
      </w:r>
      <w:r w:rsidR="00BA6DC0" w:rsidRPr="00C95058">
        <w:rPr>
          <w:b w:val="0"/>
          <w:iCs/>
          <w:smallCaps w:val="0"/>
          <w:lang w:val="cs-CZ"/>
        </w:rPr>
        <w:t xml:space="preserve">TDS a/nebo Koordinátora BOZP </w:t>
      </w:r>
      <w:r w:rsidRPr="00C95058">
        <w:rPr>
          <w:b w:val="0"/>
          <w:iCs/>
          <w:smallCaps w:val="0"/>
          <w:lang w:val="cs-CZ"/>
        </w:rPr>
        <w:t>je oprávněn jmenovat a odvolat pouze Objednatel. Jmenování a odvolání Zástupce Objednatele</w:t>
      </w:r>
      <w:r w:rsidR="00CC6FA0" w:rsidRPr="00C95058">
        <w:rPr>
          <w:b w:val="0"/>
          <w:iCs/>
          <w:smallCaps w:val="0"/>
          <w:lang w:val="cs-CZ"/>
        </w:rPr>
        <w:t xml:space="preserve"> ve věcech technických</w:t>
      </w:r>
      <w:r w:rsidRPr="00C95058">
        <w:rPr>
          <w:b w:val="0"/>
          <w:iCs/>
          <w:smallCaps w:val="0"/>
          <w:lang w:val="cs-CZ"/>
        </w:rPr>
        <w:t xml:space="preserve"> a </w:t>
      </w:r>
      <w:r w:rsidR="00BA6DC0" w:rsidRPr="00C95058">
        <w:rPr>
          <w:b w:val="0"/>
          <w:iCs/>
          <w:smallCaps w:val="0"/>
          <w:lang w:val="cs-CZ"/>
        </w:rPr>
        <w:t xml:space="preserve">TDS a/nebo Koordinátora BOZP </w:t>
      </w:r>
      <w:r w:rsidRPr="00C95058">
        <w:rPr>
          <w:b w:val="0"/>
          <w:iCs/>
          <w:smallCaps w:val="0"/>
          <w:lang w:val="cs-CZ"/>
        </w:rPr>
        <w:t>musí být provedeno písemným oznámením doručeným Zástupci Zhotovitele</w:t>
      </w:r>
      <w:r w:rsidR="00CC6FA0" w:rsidRPr="00C95058">
        <w:rPr>
          <w:b w:val="0"/>
          <w:iCs/>
          <w:smallCaps w:val="0"/>
          <w:lang w:val="cs-CZ"/>
        </w:rPr>
        <w:t xml:space="preserve"> ve věcech technických</w:t>
      </w:r>
      <w:r w:rsidRPr="00C95058">
        <w:rPr>
          <w:b w:val="0"/>
          <w:iCs/>
          <w:smallCaps w:val="0"/>
          <w:lang w:val="cs-CZ"/>
        </w:rPr>
        <w:t>. Jmenování a odvolání Zástupce Objednatele</w:t>
      </w:r>
      <w:r w:rsidR="00CC6FA0" w:rsidRPr="00C95058">
        <w:rPr>
          <w:b w:val="0"/>
          <w:iCs/>
          <w:smallCaps w:val="0"/>
          <w:lang w:val="cs-CZ"/>
        </w:rPr>
        <w:t xml:space="preserve"> ve věcech technických</w:t>
      </w:r>
      <w:r w:rsidR="00BA6DC0" w:rsidRPr="00C95058">
        <w:rPr>
          <w:b w:val="0"/>
          <w:iCs/>
          <w:smallCaps w:val="0"/>
          <w:lang w:val="cs-CZ"/>
        </w:rPr>
        <w:t xml:space="preserve">, TDS/nebo Koordinátora BOZP </w:t>
      </w:r>
      <w:r w:rsidRPr="00C95058">
        <w:rPr>
          <w:b w:val="0"/>
          <w:iCs/>
          <w:smallCaps w:val="0"/>
          <w:lang w:val="cs-CZ"/>
        </w:rPr>
        <w:t>nabude účinnosti vůči Zhotoviteli okamžikem doručení takového písemného oznámení Zhotoviteli. Obdobné se uplatní i v případě změny Zástupce Zhotovitele</w:t>
      </w:r>
      <w:r w:rsidR="00CC6FA0" w:rsidRPr="00C95058">
        <w:rPr>
          <w:b w:val="0"/>
          <w:iCs/>
          <w:smallCaps w:val="0"/>
          <w:lang w:val="cs-CZ"/>
        </w:rPr>
        <w:t xml:space="preserve"> ve věcech technických</w:t>
      </w:r>
      <w:r w:rsidRPr="00C95058">
        <w:rPr>
          <w:b w:val="0"/>
          <w:iCs/>
          <w:smallCaps w:val="0"/>
          <w:lang w:val="cs-CZ"/>
        </w:rPr>
        <w:t>, kdy je ovšem Stranami ujednáno, že Zástupce Zhotovitele</w:t>
      </w:r>
      <w:r w:rsidR="00CC6FA0" w:rsidRPr="00C95058">
        <w:rPr>
          <w:b w:val="0"/>
          <w:iCs/>
          <w:smallCaps w:val="0"/>
          <w:lang w:val="cs-CZ"/>
        </w:rPr>
        <w:t xml:space="preserve"> ve věcech technických</w:t>
      </w:r>
      <w:r w:rsidRPr="00C95058">
        <w:rPr>
          <w:b w:val="0"/>
          <w:iCs/>
          <w:smallCaps w:val="0"/>
          <w:lang w:val="cs-CZ"/>
        </w:rPr>
        <w:t xml:space="preserve"> může být změněn pouze v ojedinělých a výjimečných případech. V každém případě je Zhotovitel povinen předem informovat Objednatele o úmyslu změnit Zástupce Zhotovitele</w:t>
      </w:r>
      <w:r w:rsidR="00CC6FA0" w:rsidRPr="00C95058">
        <w:rPr>
          <w:b w:val="0"/>
          <w:iCs/>
          <w:smallCaps w:val="0"/>
          <w:lang w:val="cs-CZ"/>
        </w:rPr>
        <w:t xml:space="preserve"> ve věcech technických</w:t>
      </w:r>
      <w:r w:rsidRPr="00C95058">
        <w:rPr>
          <w:b w:val="0"/>
          <w:iCs/>
          <w:smallCaps w:val="0"/>
          <w:lang w:val="cs-CZ"/>
        </w:rPr>
        <w:t>, přičemž Objednatel je oprávněn s dostatečným odůvodněním odmítnout navrženého nového Zástupce Zhotovitele</w:t>
      </w:r>
      <w:r w:rsidR="00CC6FA0" w:rsidRPr="00C95058">
        <w:rPr>
          <w:b w:val="0"/>
          <w:iCs/>
          <w:smallCaps w:val="0"/>
          <w:lang w:val="cs-CZ"/>
        </w:rPr>
        <w:t xml:space="preserve"> ve věcech technických</w:t>
      </w:r>
      <w:r w:rsidRPr="00C95058">
        <w:rPr>
          <w:b w:val="0"/>
          <w:iCs/>
          <w:smallCaps w:val="0"/>
          <w:lang w:val="cs-CZ"/>
        </w:rPr>
        <w:t>; v takovém případě je Zhotovitel povinen navrhnout jiného Zástupce Zhotovitele</w:t>
      </w:r>
      <w:r w:rsidR="00CC6FA0" w:rsidRPr="00C95058">
        <w:rPr>
          <w:b w:val="0"/>
          <w:iCs/>
          <w:smallCaps w:val="0"/>
          <w:lang w:val="cs-CZ"/>
        </w:rPr>
        <w:t xml:space="preserve"> ve věcech technických</w:t>
      </w:r>
      <w:r w:rsidRPr="00C95058">
        <w:rPr>
          <w:b w:val="0"/>
          <w:iCs/>
          <w:smallCaps w:val="0"/>
          <w:lang w:val="cs-CZ"/>
        </w:rPr>
        <w:t xml:space="preserve"> a tohoto poskytnout Objednateli k odsouhlasení.  </w:t>
      </w:r>
    </w:p>
    <w:p w14:paraId="6AE691E7" w14:textId="5F09A5A0" w:rsidR="006978CC" w:rsidRPr="00C95058" w:rsidRDefault="0021161A">
      <w:pPr>
        <w:pStyle w:val="Nadpis2"/>
        <w:keepNext w:val="0"/>
        <w:widowControl w:val="0"/>
        <w:tabs>
          <w:tab w:val="clear" w:pos="851"/>
        </w:tabs>
        <w:spacing w:before="120"/>
        <w:ind w:left="709"/>
        <w:rPr>
          <w:b w:val="0"/>
          <w:iCs/>
          <w:smallCaps w:val="0"/>
          <w:lang w:val="cs-CZ"/>
        </w:rPr>
      </w:pPr>
      <w:r w:rsidRPr="00C95058">
        <w:rPr>
          <w:b w:val="0"/>
          <w:iCs/>
          <w:smallCaps w:val="0"/>
          <w:lang w:val="cs-CZ"/>
        </w:rPr>
        <w:t>Osoby jmenované ve Smlouvě jako zástupci Stran</w:t>
      </w:r>
      <w:r w:rsidR="00CC6FA0" w:rsidRPr="00C95058">
        <w:rPr>
          <w:b w:val="0"/>
          <w:iCs/>
          <w:smallCaps w:val="0"/>
          <w:lang w:val="cs-CZ"/>
        </w:rPr>
        <w:t xml:space="preserve"> ve věcech technických</w:t>
      </w:r>
      <w:r w:rsidRPr="00C95058">
        <w:rPr>
          <w:b w:val="0"/>
          <w:iCs/>
          <w:smallCaps w:val="0"/>
          <w:lang w:val="cs-CZ"/>
        </w:rPr>
        <w:t xml:space="preserve"> jsou oprávněny jednat a podepisovat jménem Objednatele a Zhotovitele v rámci plnění podle Smlouvy ve věcech týkajících se provedení a placení Díla (předání Staveniště, zápisy ve Stavebním deníku, předání a převzetí Díla, podklady pro placení, změnové listy apod.), nikoli však disponovat Smlouvou samotnou, zejména Smlouvu měnit nebo činit úkony přímo vedoucí k jejímu ukončení</w:t>
      </w:r>
      <w:r w:rsidR="00CC6FA0" w:rsidRPr="00C95058">
        <w:rPr>
          <w:b w:val="0"/>
          <w:iCs/>
          <w:smallCaps w:val="0"/>
          <w:lang w:val="cs-CZ"/>
        </w:rPr>
        <w:t>, což přísluší toliko Zástupcům Stran ve věcech obchodních</w:t>
      </w:r>
      <w:r w:rsidRPr="00C95058">
        <w:rPr>
          <w:b w:val="0"/>
          <w:iCs/>
          <w:smallCaps w:val="0"/>
          <w:lang w:val="cs-CZ"/>
        </w:rPr>
        <w:t>.</w:t>
      </w:r>
      <w:bookmarkEnd w:id="206"/>
      <w:bookmarkEnd w:id="207"/>
      <w:bookmarkEnd w:id="208"/>
      <w:r w:rsidR="00CC6FA0" w:rsidRPr="00C95058">
        <w:rPr>
          <w:b w:val="0"/>
          <w:iCs/>
          <w:smallCaps w:val="0"/>
          <w:lang w:val="cs-CZ"/>
        </w:rPr>
        <w:t xml:space="preserve"> Jmenování a odvolání Zástupců Stran ve věcech obchodních musí být provedeno písemným oznámením doručeným Zástupci druhé </w:t>
      </w:r>
      <w:r w:rsidR="00CC6FA0" w:rsidRPr="00C95058">
        <w:rPr>
          <w:b w:val="0"/>
          <w:iCs/>
          <w:smallCaps w:val="0"/>
          <w:lang w:val="cs-CZ"/>
        </w:rPr>
        <w:lastRenderedPageBreak/>
        <w:t>Strany ve věcech obchodních. Jmenování a odvolání Zástupce ve věcech obchodních nabude účinnosti vůči druhé Straně okamžikem doručení takového písemného oznámení.</w:t>
      </w:r>
    </w:p>
    <w:p w14:paraId="2A7846DA" w14:textId="77777777" w:rsidR="006978CC" w:rsidRPr="00C95058" w:rsidRDefault="0021161A">
      <w:pPr>
        <w:pStyle w:val="Nadpis1"/>
        <w:keepNext w:val="0"/>
        <w:widowControl w:val="0"/>
        <w:tabs>
          <w:tab w:val="clear" w:pos="709"/>
        </w:tabs>
        <w:spacing w:before="240"/>
        <w:rPr>
          <w:lang w:val="cs-CZ"/>
        </w:rPr>
      </w:pPr>
      <w:bookmarkStart w:id="209" w:name="_Ref525155580"/>
      <w:r w:rsidRPr="00C95058">
        <w:rPr>
          <w:lang w:val="cs-CZ"/>
        </w:rPr>
        <w:t>Oznámení</w:t>
      </w:r>
      <w:bookmarkEnd w:id="209"/>
    </w:p>
    <w:p w14:paraId="6342DD74" w14:textId="716B0EC3" w:rsidR="006978CC" w:rsidRPr="00C95058" w:rsidRDefault="0021161A">
      <w:pPr>
        <w:pStyle w:val="Nadpis2"/>
        <w:widowControl w:val="0"/>
        <w:tabs>
          <w:tab w:val="clear" w:pos="851"/>
        </w:tabs>
        <w:spacing w:before="120"/>
        <w:ind w:left="709"/>
        <w:rPr>
          <w:b w:val="0"/>
          <w:iCs/>
          <w:smallCaps w:val="0"/>
          <w:lang w:val="cs-CZ"/>
        </w:rPr>
      </w:pPr>
      <w:r w:rsidRPr="00C95058">
        <w:rPr>
          <w:b w:val="0"/>
          <w:iCs/>
          <w:smallCaps w:val="0"/>
          <w:lang w:val="cs-CZ"/>
        </w:rPr>
        <w:t>Veškerá oznámení dle této Smlouvy nebo jakákoliv jiná komunikace týkající se této Smlouvy musí být činěna písemně (pokud tato Smlouva nestanoví výslovně jinak) v českém jazyce ("</w:t>
      </w:r>
      <w:r w:rsidRPr="00C95058">
        <w:rPr>
          <w:iCs/>
          <w:smallCaps w:val="0"/>
          <w:lang w:val="cs-CZ"/>
        </w:rPr>
        <w:t>Oznámení</w:t>
      </w:r>
      <w:r w:rsidRPr="00C95058">
        <w:rPr>
          <w:b w:val="0"/>
          <w:iCs/>
          <w:smallCaps w:val="0"/>
          <w:lang w:val="cs-CZ"/>
        </w:rPr>
        <w:t>") a doručena Straně, jíž má být oznámení doručeno, a to na adresu uvedenou v</w:t>
      </w:r>
      <w:r w:rsidR="001170EF" w:rsidRPr="00C95058">
        <w:rPr>
          <w:b w:val="0"/>
          <w:iCs/>
          <w:smallCaps w:val="0"/>
          <w:lang w:val="cs-CZ"/>
        </w:rPr>
        <w:t> </w:t>
      </w:r>
      <w:r w:rsidRPr="00C95058">
        <w:rPr>
          <w:b w:val="0"/>
          <w:iCs/>
          <w:smallCaps w:val="0"/>
          <w:lang w:val="cs-CZ"/>
        </w:rPr>
        <w:t xml:space="preserve">článku </w:t>
      </w:r>
      <w:r w:rsidRPr="00C95058">
        <w:rPr>
          <w:b w:val="0"/>
          <w:iCs/>
          <w:smallCaps w:val="0"/>
          <w:lang w:val="cs-CZ"/>
        </w:rPr>
        <w:fldChar w:fldCharType="begin"/>
      </w:r>
      <w:r w:rsidRPr="00C95058">
        <w:rPr>
          <w:b w:val="0"/>
          <w:iCs/>
          <w:smallCaps w:val="0"/>
          <w:lang w:val="cs-CZ"/>
        </w:rPr>
        <w:instrText xml:space="preserve"> REF _Ref17759165 \r \h  \* MERGEFORMAT </w:instrText>
      </w:r>
      <w:r w:rsidRPr="00C95058">
        <w:rPr>
          <w:b w:val="0"/>
          <w:iCs/>
          <w:smallCaps w:val="0"/>
          <w:lang w:val="cs-CZ"/>
        </w:rPr>
      </w:r>
      <w:r w:rsidRPr="00C95058">
        <w:rPr>
          <w:b w:val="0"/>
          <w:iCs/>
          <w:smallCaps w:val="0"/>
          <w:lang w:val="cs-CZ"/>
        </w:rPr>
        <w:fldChar w:fldCharType="separate"/>
      </w:r>
      <w:r w:rsidR="00F20402">
        <w:rPr>
          <w:b w:val="0"/>
          <w:iCs/>
          <w:smallCaps w:val="0"/>
          <w:lang w:val="cs-CZ"/>
        </w:rPr>
        <w:t>24</w:t>
      </w:r>
      <w:r w:rsidRPr="00C95058">
        <w:rPr>
          <w:b w:val="0"/>
          <w:iCs/>
          <w:smallCaps w:val="0"/>
          <w:lang w:val="cs-CZ"/>
        </w:rPr>
        <w:fldChar w:fldCharType="end"/>
      </w:r>
      <w:r w:rsidR="00D37C92" w:rsidRPr="00C95058">
        <w:rPr>
          <w:b w:val="0"/>
          <w:iCs/>
          <w:smallCaps w:val="0"/>
          <w:lang w:val="cs-CZ"/>
        </w:rPr>
        <w:t xml:space="preserve"> této Smlouvy</w:t>
      </w:r>
      <w:r w:rsidRPr="00C95058">
        <w:rPr>
          <w:b w:val="0"/>
          <w:iCs/>
          <w:smallCaps w:val="0"/>
          <w:lang w:val="cs-CZ"/>
        </w:rPr>
        <w:t>. Není-li ve Smlouvě stanoven výslovně požadavek na písemnou listinnou formu doručení, postačuje doručování v prosté elektronické podobě, včetně e-mailu.</w:t>
      </w:r>
    </w:p>
    <w:p w14:paraId="17369731" w14:textId="77777777" w:rsidR="006978CC" w:rsidRPr="00C95058" w:rsidRDefault="0021161A">
      <w:pPr>
        <w:pStyle w:val="Nadpis2"/>
        <w:widowControl w:val="0"/>
        <w:tabs>
          <w:tab w:val="clear" w:pos="851"/>
        </w:tabs>
        <w:spacing w:before="120"/>
        <w:ind w:left="709"/>
        <w:rPr>
          <w:b w:val="0"/>
          <w:bCs w:val="0"/>
          <w:i/>
          <w:iCs/>
          <w:smallCaps w:val="0"/>
          <w:lang w:val="cs-CZ"/>
        </w:rPr>
      </w:pPr>
      <w:bookmarkStart w:id="210" w:name="_Ref391397590"/>
      <w:bookmarkStart w:id="211" w:name="_Ref391372954"/>
      <w:r w:rsidRPr="00C95058">
        <w:rPr>
          <w:b w:val="0"/>
          <w:iCs/>
          <w:smallCaps w:val="0"/>
          <w:lang w:val="cs-CZ"/>
        </w:rPr>
        <w:t>Následující Oznámení: (i) jakékoliv právní jednání, kterým má být ukončena či vypovězena či jinak jednostranně ukončena tato Smlouva, a související komunikace, (</w:t>
      </w:r>
      <w:proofErr w:type="spellStart"/>
      <w:r w:rsidRPr="00C95058">
        <w:rPr>
          <w:b w:val="0"/>
          <w:iCs/>
          <w:smallCaps w:val="0"/>
          <w:lang w:val="cs-CZ"/>
        </w:rPr>
        <w:t>ii</w:t>
      </w:r>
      <w:proofErr w:type="spellEnd"/>
      <w:r w:rsidRPr="00C95058">
        <w:rPr>
          <w:b w:val="0"/>
          <w:iCs/>
          <w:smallCaps w:val="0"/>
          <w:lang w:val="cs-CZ"/>
        </w:rPr>
        <w:t>) jakékoliv oznámení či komunikace týkající se porušení této Smlouvy, (</w:t>
      </w:r>
      <w:proofErr w:type="spellStart"/>
      <w:r w:rsidRPr="00C95058">
        <w:rPr>
          <w:b w:val="0"/>
          <w:iCs/>
          <w:smallCaps w:val="0"/>
          <w:lang w:val="cs-CZ"/>
        </w:rPr>
        <w:t>iii</w:t>
      </w:r>
      <w:proofErr w:type="spellEnd"/>
      <w:r w:rsidRPr="00C95058">
        <w:rPr>
          <w:b w:val="0"/>
          <w:iCs/>
          <w:smallCaps w:val="0"/>
          <w:lang w:val="cs-CZ"/>
        </w:rPr>
        <w:t>) jakékoliv oznámení či komunikace týkající se újmy způsobené v důsledku porušení této Smlouvy, včetně výzvy k odstranění protiprávního stavu, nebo (</w:t>
      </w:r>
      <w:proofErr w:type="spellStart"/>
      <w:r w:rsidRPr="00C95058">
        <w:rPr>
          <w:b w:val="0"/>
          <w:iCs/>
          <w:smallCaps w:val="0"/>
          <w:lang w:val="cs-CZ"/>
        </w:rPr>
        <w:t>iv</w:t>
      </w:r>
      <w:proofErr w:type="spellEnd"/>
      <w:r w:rsidRPr="00C95058">
        <w:rPr>
          <w:b w:val="0"/>
          <w:iCs/>
          <w:smallCaps w:val="0"/>
          <w:lang w:val="cs-CZ"/>
        </w:rPr>
        <w:t>) jakákoliv komunikace jež vyžaduje písemnou listinnou formu dle této Smlouvy nebo Právních předpisů, budou doručená druhé Straně buď v listinné podobě formou doporučené pošty na adresu uvedenou v záhlaví této Smlouvy, nebo datovou zprávou doručenou do datové schránky</w:t>
      </w:r>
      <w:bookmarkEnd w:id="210"/>
      <w:bookmarkEnd w:id="211"/>
      <w:r w:rsidRPr="00C95058">
        <w:rPr>
          <w:b w:val="0"/>
          <w:iCs/>
          <w:smallCaps w:val="0"/>
          <w:lang w:val="cs-CZ"/>
        </w:rPr>
        <w:t>.</w:t>
      </w:r>
    </w:p>
    <w:p w14:paraId="2452E36E" w14:textId="2D65B47C" w:rsidR="006978CC" w:rsidRPr="00C95058" w:rsidRDefault="0021161A">
      <w:pPr>
        <w:pStyle w:val="Nadpis2"/>
        <w:keepNext w:val="0"/>
        <w:widowControl w:val="0"/>
        <w:tabs>
          <w:tab w:val="clear" w:pos="851"/>
        </w:tabs>
        <w:spacing w:before="120"/>
        <w:ind w:left="709"/>
        <w:rPr>
          <w:iCs/>
          <w:lang w:val="cs-CZ"/>
        </w:rPr>
      </w:pPr>
      <w:r w:rsidRPr="00C95058">
        <w:rPr>
          <w:b w:val="0"/>
          <w:iCs/>
          <w:smallCaps w:val="0"/>
          <w:lang w:val="cs-CZ"/>
        </w:rPr>
        <w:t>Strana oznámí druhé Straně bez zbytečného odkladu veškeré změny údajů uvedených v záhlaví této Smlouvy a změny adres a jiných kontaktních údajů.</w:t>
      </w:r>
      <w:r w:rsidRPr="00C95058">
        <w:rPr>
          <w:iCs/>
          <w:lang w:val="cs-CZ"/>
        </w:rPr>
        <w:t xml:space="preserve"> </w:t>
      </w:r>
    </w:p>
    <w:p w14:paraId="31C9CC12" w14:textId="624BC81B" w:rsidR="00E00617" w:rsidRPr="00C95058" w:rsidRDefault="00D52EA5" w:rsidP="00E00617">
      <w:pPr>
        <w:pStyle w:val="Nadpis1"/>
        <w:keepNext w:val="0"/>
        <w:widowControl w:val="0"/>
        <w:tabs>
          <w:tab w:val="clear" w:pos="709"/>
        </w:tabs>
        <w:spacing w:before="240"/>
        <w:rPr>
          <w:lang w:val="cs-CZ"/>
        </w:rPr>
      </w:pPr>
      <w:r w:rsidRPr="00C95058">
        <w:rPr>
          <w:lang w:val="cs-CZ"/>
        </w:rPr>
        <w:t>Důvěrné informace</w:t>
      </w:r>
    </w:p>
    <w:p w14:paraId="4B56B3CD" w14:textId="568FBCF1" w:rsidR="00E00617" w:rsidRPr="00C95058" w:rsidRDefault="00E00617" w:rsidP="00E00617">
      <w:pPr>
        <w:pStyle w:val="Nadpis2"/>
        <w:keepNext w:val="0"/>
        <w:widowControl w:val="0"/>
        <w:tabs>
          <w:tab w:val="clear" w:pos="851"/>
        </w:tabs>
        <w:spacing w:before="120"/>
        <w:ind w:left="709"/>
        <w:rPr>
          <w:b w:val="0"/>
          <w:iCs/>
          <w:smallCaps w:val="0"/>
          <w:lang w:val="cs-CZ"/>
        </w:rPr>
      </w:pPr>
      <w:bookmarkStart w:id="212" w:name="_Ref102523873"/>
      <w:r w:rsidRPr="00C95058">
        <w:rPr>
          <w:b w:val="0"/>
          <w:iCs/>
          <w:smallCaps w:val="0"/>
          <w:lang w:val="cs-CZ"/>
        </w:rPr>
        <w:t>Strany jsou povinny utajit veškeré informace, které se dozvěděly v rámci uzavírání a plnění Smlouvy, a informace, které si vzájemně sdělily nebo které vyplynou z plnění Smlouvy (</w:t>
      </w:r>
      <w:r w:rsidR="00A547C1" w:rsidRPr="00C95058">
        <w:rPr>
          <w:b w:val="0"/>
          <w:bCs w:val="0"/>
          <w:smallCaps w:val="0"/>
          <w:lang w:val="cs-CZ"/>
        </w:rPr>
        <w:t>"</w:t>
      </w:r>
      <w:r w:rsidRPr="00C95058">
        <w:rPr>
          <w:bCs w:val="0"/>
          <w:iCs/>
          <w:smallCaps w:val="0"/>
          <w:lang w:val="cs-CZ"/>
        </w:rPr>
        <w:t>Důvěrné informace</w:t>
      </w:r>
      <w:r w:rsidR="00A547C1" w:rsidRPr="00C95058">
        <w:rPr>
          <w:b w:val="0"/>
          <w:iCs/>
          <w:smallCaps w:val="0"/>
          <w:lang w:val="cs-CZ"/>
        </w:rPr>
        <w:t>"</w:t>
      </w:r>
      <w:r w:rsidRPr="00C95058">
        <w:rPr>
          <w:b w:val="0"/>
          <w:iCs/>
          <w:smallCaps w:val="0"/>
          <w:lang w:val="cs-CZ"/>
        </w:rPr>
        <w:t>).</w:t>
      </w:r>
      <w:bookmarkEnd w:id="212"/>
      <w:r w:rsidRPr="00C95058">
        <w:rPr>
          <w:b w:val="0"/>
          <w:iCs/>
          <w:smallCaps w:val="0"/>
          <w:lang w:val="cs-CZ"/>
        </w:rPr>
        <w:t xml:space="preserve"> </w:t>
      </w:r>
    </w:p>
    <w:p w14:paraId="0CA8A439" w14:textId="359FB7B0" w:rsidR="00E00617" w:rsidRPr="00C95058" w:rsidRDefault="00E00617" w:rsidP="00E00617">
      <w:pPr>
        <w:pStyle w:val="Nadpis2"/>
        <w:keepNext w:val="0"/>
        <w:widowControl w:val="0"/>
        <w:tabs>
          <w:tab w:val="clear" w:pos="851"/>
        </w:tabs>
        <w:spacing w:before="120"/>
        <w:ind w:left="709"/>
        <w:rPr>
          <w:b w:val="0"/>
          <w:iCs/>
          <w:smallCaps w:val="0"/>
          <w:lang w:val="cs-CZ"/>
        </w:rPr>
      </w:pPr>
      <w:r w:rsidRPr="00C95058">
        <w:rPr>
          <w:b w:val="0"/>
          <w:iCs/>
          <w:smallCaps w:val="0"/>
          <w:lang w:val="cs-CZ"/>
        </w:rPr>
        <w:t>Strany nesdělí Důvěrné informace třetí osobě a přijmou taková opatření, která znemožní jejich přístupnost třetím osobám. Ustanovení předchozí věty se nevztahuje na Důvěrné informace:</w:t>
      </w:r>
    </w:p>
    <w:p w14:paraId="3CB0D3AF" w14:textId="6F18391B" w:rsidR="00E00617" w:rsidRPr="00C95058" w:rsidRDefault="00E00617" w:rsidP="00487FF3">
      <w:pPr>
        <w:pStyle w:val="Nadpis2"/>
        <w:numPr>
          <w:ilvl w:val="1"/>
          <w:numId w:val="40"/>
        </w:numPr>
        <w:tabs>
          <w:tab w:val="clear" w:pos="851"/>
        </w:tabs>
        <w:spacing w:before="120"/>
        <w:ind w:left="709" w:firstLine="0"/>
        <w:rPr>
          <w:b w:val="0"/>
          <w:bCs w:val="0"/>
          <w:smallCaps w:val="0"/>
          <w:lang w:val="cs-CZ"/>
        </w:rPr>
      </w:pPr>
      <w:r w:rsidRPr="00C95058">
        <w:rPr>
          <w:b w:val="0"/>
          <w:bCs w:val="0"/>
          <w:smallCaps w:val="0"/>
          <w:lang w:val="cs-CZ"/>
        </w:rPr>
        <w:t>které byly v době jejich zveřejnění všeobecně známými;</w:t>
      </w:r>
    </w:p>
    <w:p w14:paraId="66B5A428" w14:textId="6F9AF5BF" w:rsidR="00E00617" w:rsidRPr="00C95058" w:rsidRDefault="00E00617" w:rsidP="00487FF3">
      <w:pPr>
        <w:pStyle w:val="Nadpis2"/>
        <w:numPr>
          <w:ilvl w:val="1"/>
          <w:numId w:val="40"/>
        </w:numPr>
        <w:tabs>
          <w:tab w:val="clear" w:pos="851"/>
        </w:tabs>
        <w:spacing w:before="120"/>
        <w:ind w:left="1418"/>
        <w:rPr>
          <w:b w:val="0"/>
          <w:bCs w:val="0"/>
          <w:smallCaps w:val="0"/>
          <w:lang w:val="cs-CZ"/>
        </w:rPr>
      </w:pPr>
      <w:r w:rsidRPr="00C95058">
        <w:rPr>
          <w:b w:val="0"/>
          <w:bCs w:val="0"/>
          <w:smallCaps w:val="0"/>
          <w:lang w:val="cs-CZ"/>
        </w:rPr>
        <w:t>které se staly nebo stanou všeobecně známými či dostupnými jinak než porušením povinností Stran, jejich zaměstnanců, poradců nebo konzultantů vyplývajících z</w:t>
      </w:r>
      <w:r w:rsidR="00E70AF3" w:rsidRPr="00C95058">
        <w:rPr>
          <w:b w:val="0"/>
          <w:bCs w:val="0"/>
          <w:smallCaps w:val="0"/>
          <w:lang w:val="cs-CZ"/>
        </w:rPr>
        <w:t>e Smlouvy</w:t>
      </w:r>
      <w:r w:rsidRPr="00C95058">
        <w:rPr>
          <w:b w:val="0"/>
          <w:bCs w:val="0"/>
          <w:smallCaps w:val="0"/>
          <w:lang w:val="cs-CZ"/>
        </w:rPr>
        <w:t>;</w:t>
      </w:r>
    </w:p>
    <w:p w14:paraId="0A68B0FC" w14:textId="77777777" w:rsidR="00E00617" w:rsidRPr="00C95058" w:rsidRDefault="00E00617" w:rsidP="00487FF3">
      <w:pPr>
        <w:pStyle w:val="Nadpis2"/>
        <w:numPr>
          <w:ilvl w:val="1"/>
          <w:numId w:val="40"/>
        </w:numPr>
        <w:tabs>
          <w:tab w:val="clear" w:pos="851"/>
        </w:tabs>
        <w:spacing w:before="120"/>
        <w:ind w:left="1418"/>
        <w:rPr>
          <w:b w:val="0"/>
          <w:bCs w:val="0"/>
          <w:smallCaps w:val="0"/>
          <w:lang w:val="cs-CZ"/>
        </w:rPr>
      </w:pPr>
      <w:r w:rsidRPr="00C95058">
        <w:rPr>
          <w:b w:val="0"/>
          <w:bCs w:val="0"/>
          <w:smallCaps w:val="0"/>
          <w:lang w:val="cs-CZ"/>
        </w:rPr>
        <w:t>které byly zveřejněny na základě povinnosti dané obecně závaznými právními předpisy nebo na základě pravomocného soudního rozhodnutí nebo pravomocného rozhodnutí orgánů státní správy;</w:t>
      </w:r>
    </w:p>
    <w:p w14:paraId="5C895292" w14:textId="6CD03406" w:rsidR="00E00617" w:rsidRPr="00C95058" w:rsidRDefault="00E00617" w:rsidP="00487FF3">
      <w:pPr>
        <w:pStyle w:val="Nadpis2"/>
        <w:numPr>
          <w:ilvl w:val="1"/>
          <w:numId w:val="40"/>
        </w:numPr>
        <w:tabs>
          <w:tab w:val="clear" w:pos="851"/>
        </w:tabs>
        <w:spacing w:before="120"/>
        <w:ind w:left="1418"/>
        <w:rPr>
          <w:b w:val="0"/>
          <w:bCs w:val="0"/>
          <w:smallCaps w:val="0"/>
          <w:lang w:val="cs-CZ"/>
        </w:rPr>
      </w:pPr>
      <w:r w:rsidRPr="00C95058">
        <w:rPr>
          <w:b w:val="0"/>
          <w:bCs w:val="0"/>
          <w:smallCaps w:val="0"/>
          <w:lang w:val="cs-CZ"/>
        </w:rPr>
        <w:t>k jejichž zveřejnění dala druhá Strana výslovný souhlas.</w:t>
      </w:r>
    </w:p>
    <w:p w14:paraId="033480A1" w14:textId="0DBDFB1A" w:rsidR="00E00617" w:rsidRPr="00C95058" w:rsidRDefault="00E00617" w:rsidP="00E00617">
      <w:pPr>
        <w:pStyle w:val="Nadpis2"/>
        <w:keepNext w:val="0"/>
        <w:widowControl w:val="0"/>
        <w:tabs>
          <w:tab w:val="clear" w:pos="851"/>
        </w:tabs>
        <w:spacing w:before="120"/>
        <w:ind w:left="709"/>
        <w:rPr>
          <w:b w:val="0"/>
          <w:iCs/>
          <w:smallCaps w:val="0"/>
          <w:lang w:val="cs-CZ"/>
        </w:rPr>
      </w:pPr>
      <w:r w:rsidRPr="00C95058">
        <w:rPr>
          <w:b w:val="0"/>
          <w:iCs/>
          <w:smallCaps w:val="0"/>
          <w:lang w:val="cs-CZ"/>
        </w:rPr>
        <w:t>Strany smí Důvěrné informace poskytnout svým spolupracovníkům (tedy zaměstnancům a</w:t>
      </w:r>
      <w:r w:rsidR="001170EF" w:rsidRPr="00C95058">
        <w:rPr>
          <w:b w:val="0"/>
          <w:iCs/>
          <w:smallCaps w:val="0"/>
          <w:lang w:val="cs-CZ"/>
        </w:rPr>
        <w:t> </w:t>
      </w:r>
      <w:r w:rsidR="00D52EA5" w:rsidRPr="00C95058">
        <w:rPr>
          <w:b w:val="0"/>
          <w:iCs/>
          <w:smallCaps w:val="0"/>
          <w:lang w:val="cs-CZ"/>
        </w:rPr>
        <w:t>Poddodavatelům</w:t>
      </w:r>
      <w:r w:rsidRPr="00C95058">
        <w:rPr>
          <w:b w:val="0"/>
          <w:iCs/>
          <w:smallCaps w:val="0"/>
          <w:lang w:val="cs-CZ"/>
        </w:rPr>
        <w:t xml:space="preserve"> či poradcům a společnostem tvořícím spolu se Stranou koncern) jen tehdy, jestliže tito spolupracovníci budou vázáni, ať už na základě smlouvy či zákona, povinností zachovávat důvěrnost Důvěrných informací, a to přinejmenším v rozsahu dle </w:t>
      </w:r>
      <w:r w:rsidR="00D52EA5" w:rsidRPr="00C95058">
        <w:rPr>
          <w:b w:val="0"/>
          <w:iCs/>
          <w:smallCaps w:val="0"/>
          <w:lang w:val="cs-CZ"/>
        </w:rPr>
        <w:t>Smlouvy</w:t>
      </w:r>
      <w:r w:rsidRPr="00C95058">
        <w:rPr>
          <w:b w:val="0"/>
          <w:iCs/>
          <w:smallCaps w:val="0"/>
          <w:lang w:val="cs-CZ"/>
        </w:rPr>
        <w:t xml:space="preserve">. Strany plně odpovídají za porušení této povinnosti ze strany svých spolupracovníků tak, jako by </w:t>
      </w:r>
      <w:r w:rsidR="00D52EA5" w:rsidRPr="00C95058">
        <w:rPr>
          <w:b w:val="0"/>
          <w:iCs/>
          <w:smallCaps w:val="0"/>
          <w:lang w:val="cs-CZ"/>
        </w:rPr>
        <w:t>Smlouvu</w:t>
      </w:r>
      <w:r w:rsidRPr="00C95058">
        <w:rPr>
          <w:b w:val="0"/>
          <w:iCs/>
          <w:smallCaps w:val="0"/>
          <w:lang w:val="cs-CZ"/>
        </w:rPr>
        <w:t xml:space="preserve"> porušily samy.</w:t>
      </w:r>
    </w:p>
    <w:p w14:paraId="012A0F47" w14:textId="45108FBD" w:rsidR="00E00617" w:rsidRPr="00C95058" w:rsidRDefault="00E00617" w:rsidP="00E00617">
      <w:pPr>
        <w:pStyle w:val="Nadpis2"/>
        <w:keepNext w:val="0"/>
        <w:widowControl w:val="0"/>
        <w:tabs>
          <w:tab w:val="clear" w:pos="851"/>
        </w:tabs>
        <w:spacing w:before="120"/>
        <w:ind w:left="709"/>
        <w:rPr>
          <w:b w:val="0"/>
          <w:iCs/>
          <w:smallCaps w:val="0"/>
          <w:lang w:val="cs-CZ"/>
        </w:rPr>
      </w:pPr>
      <w:r w:rsidRPr="00C95058">
        <w:rPr>
          <w:b w:val="0"/>
          <w:iCs/>
          <w:smallCaps w:val="0"/>
          <w:lang w:val="cs-CZ"/>
        </w:rPr>
        <w:t>Zjistí-li Strana, že došlo nebo může dojít k prozrazení, resp. získání Důvěrných informací neoprávněnou osobou, zavazuje se neprodleně informovat o této skutečnosti druhou Stranu a</w:t>
      </w:r>
      <w:r w:rsidR="003964DA" w:rsidRPr="00C95058">
        <w:rPr>
          <w:b w:val="0"/>
          <w:iCs/>
          <w:smallCaps w:val="0"/>
          <w:lang w:val="cs-CZ"/>
        </w:rPr>
        <w:t> </w:t>
      </w:r>
      <w:r w:rsidRPr="00C95058">
        <w:rPr>
          <w:b w:val="0"/>
          <w:iCs/>
          <w:smallCaps w:val="0"/>
          <w:lang w:val="cs-CZ"/>
        </w:rPr>
        <w:t>podniknout veškeré kroky potřebné k zabránění vzniku škody nebo k jejímu maximálnímu omezení.</w:t>
      </w:r>
    </w:p>
    <w:p w14:paraId="021B59CD" w14:textId="77777777" w:rsidR="00D52EA5" w:rsidRPr="00C95058" w:rsidRDefault="00D52EA5" w:rsidP="00D52EA5">
      <w:pPr>
        <w:pStyle w:val="Nadpis2"/>
        <w:keepNext w:val="0"/>
        <w:widowControl w:val="0"/>
        <w:tabs>
          <w:tab w:val="clear" w:pos="851"/>
        </w:tabs>
        <w:spacing w:before="120"/>
        <w:ind w:left="709"/>
        <w:rPr>
          <w:b w:val="0"/>
          <w:iCs/>
          <w:smallCaps w:val="0"/>
          <w:lang w:val="cs-CZ"/>
        </w:rPr>
      </w:pPr>
      <w:r w:rsidRPr="00C95058">
        <w:rPr>
          <w:b w:val="0"/>
          <w:iCs/>
          <w:smallCaps w:val="0"/>
          <w:lang w:val="cs-CZ"/>
        </w:rPr>
        <w:t>Strany se zavazují vrátit si na jejich žádost neprodleně veškeré materiály obsahující Důvěrné informace včetně všech případných kopií nebo písemně či e-mailem potvrdit, že tyto materiály, resp. kopie byly zničeny.</w:t>
      </w:r>
    </w:p>
    <w:p w14:paraId="72EFD929" w14:textId="4C56BBEF" w:rsidR="00E00617" w:rsidRPr="00C95058" w:rsidRDefault="00D52EA5" w:rsidP="00E00617">
      <w:pPr>
        <w:pStyle w:val="Nadpis2"/>
        <w:keepNext w:val="0"/>
        <w:widowControl w:val="0"/>
        <w:tabs>
          <w:tab w:val="clear" w:pos="851"/>
        </w:tabs>
        <w:spacing w:before="120"/>
        <w:ind w:left="709"/>
        <w:rPr>
          <w:b w:val="0"/>
          <w:iCs/>
          <w:smallCaps w:val="0"/>
          <w:lang w:val="cs-CZ"/>
        </w:rPr>
      </w:pPr>
      <w:r w:rsidRPr="00C95058">
        <w:rPr>
          <w:b w:val="0"/>
          <w:iCs/>
          <w:smallCaps w:val="0"/>
          <w:lang w:val="cs-CZ"/>
        </w:rPr>
        <w:t>Zhotovitel</w:t>
      </w:r>
      <w:r w:rsidR="00E00617" w:rsidRPr="00C95058">
        <w:rPr>
          <w:b w:val="0"/>
          <w:iCs/>
          <w:smallCaps w:val="0"/>
          <w:lang w:val="cs-CZ"/>
        </w:rPr>
        <w:t xml:space="preserve"> bere na vědomí, že </w:t>
      </w:r>
      <w:r w:rsidRPr="00C95058">
        <w:rPr>
          <w:b w:val="0"/>
          <w:iCs/>
          <w:smallCaps w:val="0"/>
          <w:lang w:val="cs-CZ"/>
        </w:rPr>
        <w:t xml:space="preserve">Smlouva včetně jejích </w:t>
      </w:r>
      <w:r w:rsidR="00100053" w:rsidRPr="00C95058">
        <w:rPr>
          <w:b w:val="0"/>
          <w:iCs/>
          <w:smallCaps w:val="0"/>
          <w:lang w:val="cs-CZ"/>
        </w:rPr>
        <w:t>P</w:t>
      </w:r>
      <w:r w:rsidRPr="00C95058">
        <w:rPr>
          <w:b w:val="0"/>
          <w:iCs/>
          <w:smallCaps w:val="0"/>
          <w:lang w:val="cs-CZ"/>
        </w:rPr>
        <w:t>říloh</w:t>
      </w:r>
      <w:r w:rsidR="00E00617" w:rsidRPr="00C95058">
        <w:rPr>
          <w:b w:val="0"/>
          <w:iCs/>
          <w:smallCaps w:val="0"/>
          <w:lang w:val="cs-CZ"/>
        </w:rPr>
        <w:t xml:space="preserve"> a související dokumenty (zejména její </w:t>
      </w:r>
      <w:r w:rsidR="00100053" w:rsidRPr="00C95058">
        <w:rPr>
          <w:b w:val="0"/>
          <w:iCs/>
          <w:smallCaps w:val="0"/>
          <w:lang w:val="cs-CZ"/>
        </w:rPr>
        <w:t>P</w:t>
      </w:r>
      <w:r w:rsidR="00E00617" w:rsidRPr="00C95058">
        <w:rPr>
          <w:b w:val="0"/>
          <w:iCs/>
          <w:smallCaps w:val="0"/>
          <w:lang w:val="cs-CZ"/>
        </w:rPr>
        <w:t xml:space="preserve">řílohy) budou v rámci schvalovacího procesu dostupné veřejnosti. Strany pro odstranění </w:t>
      </w:r>
      <w:r w:rsidR="00E00617" w:rsidRPr="00C95058">
        <w:rPr>
          <w:b w:val="0"/>
          <w:iCs/>
          <w:smallCaps w:val="0"/>
          <w:lang w:val="cs-CZ"/>
        </w:rPr>
        <w:lastRenderedPageBreak/>
        <w:t>pochybností současně prohlašují, že skutečnosti uvedené v</w:t>
      </w:r>
      <w:r w:rsidRPr="00C95058">
        <w:rPr>
          <w:b w:val="0"/>
          <w:iCs/>
          <w:smallCaps w:val="0"/>
          <w:lang w:val="cs-CZ"/>
        </w:rPr>
        <w:t xml:space="preserve">e Smlouvě </w:t>
      </w:r>
      <w:r w:rsidR="00E00617" w:rsidRPr="00C95058">
        <w:rPr>
          <w:b w:val="0"/>
          <w:iCs/>
          <w:smallCaps w:val="0"/>
          <w:lang w:val="cs-CZ"/>
        </w:rPr>
        <w:t>nepovažují za obchodní tajemství ve smyslu § 504 Občansk</w:t>
      </w:r>
      <w:r w:rsidR="00AE27E8" w:rsidRPr="00C95058">
        <w:rPr>
          <w:b w:val="0"/>
          <w:iCs/>
          <w:smallCaps w:val="0"/>
          <w:lang w:val="cs-CZ"/>
        </w:rPr>
        <w:t>ého</w:t>
      </w:r>
      <w:r w:rsidR="00E00617" w:rsidRPr="00C95058">
        <w:rPr>
          <w:b w:val="0"/>
          <w:iCs/>
          <w:smallCaps w:val="0"/>
          <w:lang w:val="cs-CZ"/>
        </w:rPr>
        <w:t xml:space="preserve"> zákoníku a udělují svolení k jejich užití a zveřejnění v</w:t>
      </w:r>
      <w:r w:rsidR="001170EF" w:rsidRPr="00C95058">
        <w:rPr>
          <w:b w:val="0"/>
          <w:iCs/>
          <w:smallCaps w:val="0"/>
          <w:lang w:val="cs-CZ"/>
        </w:rPr>
        <w:t> </w:t>
      </w:r>
      <w:r w:rsidR="00AE27E8" w:rsidRPr="00C95058">
        <w:rPr>
          <w:b w:val="0"/>
          <w:iCs/>
          <w:smallCaps w:val="0"/>
          <w:lang w:val="cs-CZ"/>
        </w:rPr>
        <w:t>r</w:t>
      </w:r>
      <w:r w:rsidR="00E00617" w:rsidRPr="00C95058">
        <w:rPr>
          <w:b w:val="0"/>
          <w:iCs/>
          <w:smallCaps w:val="0"/>
          <w:lang w:val="cs-CZ"/>
        </w:rPr>
        <w:t>egistru smluv</w:t>
      </w:r>
      <w:r w:rsidR="00AE27E8" w:rsidRPr="00C95058">
        <w:rPr>
          <w:b w:val="0"/>
          <w:iCs/>
          <w:smallCaps w:val="0"/>
          <w:lang w:val="cs-CZ"/>
        </w:rPr>
        <w:t xml:space="preserve"> dle Zákona o registru smluv</w:t>
      </w:r>
      <w:r w:rsidR="00E00617" w:rsidRPr="00C95058">
        <w:rPr>
          <w:b w:val="0"/>
          <w:iCs/>
          <w:smallCaps w:val="0"/>
          <w:lang w:val="cs-CZ"/>
        </w:rPr>
        <w:t>.</w:t>
      </w:r>
    </w:p>
    <w:p w14:paraId="1AEBC862" w14:textId="77777777" w:rsidR="006978CC" w:rsidRPr="00C95058" w:rsidRDefault="0021161A">
      <w:pPr>
        <w:pStyle w:val="Nadpis1"/>
        <w:keepNext w:val="0"/>
        <w:widowControl w:val="0"/>
        <w:tabs>
          <w:tab w:val="clear" w:pos="709"/>
        </w:tabs>
        <w:spacing w:before="240"/>
        <w:rPr>
          <w:lang w:val="cs-CZ"/>
        </w:rPr>
      </w:pPr>
      <w:r w:rsidRPr="00C95058">
        <w:rPr>
          <w:lang w:val="cs-CZ"/>
        </w:rPr>
        <w:t>Vlastnictví, LICENCE A Závěrečná ustanovení</w:t>
      </w:r>
    </w:p>
    <w:p w14:paraId="4BF0556F" w14:textId="564A622A" w:rsidR="00320D1A" w:rsidRPr="00C95058" w:rsidRDefault="00320D1A" w:rsidP="004E7494">
      <w:pPr>
        <w:pStyle w:val="Nadpis2"/>
        <w:keepNext w:val="0"/>
        <w:tabs>
          <w:tab w:val="clear" w:pos="851"/>
          <w:tab w:val="num" w:pos="709"/>
        </w:tabs>
        <w:spacing w:before="120"/>
        <w:ind w:left="709"/>
        <w:rPr>
          <w:b w:val="0"/>
          <w:bCs w:val="0"/>
          <w:smallCaps w:val="0"/>
          <w:lang w:val="cs-CZ"/>
        </w:rPr>
      </w:pPr>
      <w:r w:rsidRPr="00C95058">
        <w:rPr>
          <w:b w:val="0"/>
          <w:bCs w:val="0"/>
          <w:smallCaps w:val="0"/>
          <w:lang w:val="cs-CZ"/>
        </w:rPr>
        <w:t>Smlouva nabývá platnosti okamžikem jejího podpisu poslední Stranou a účinnosti uveřejněním v registru smluv dle Zákona o registru smluv. Uveřejnění Smlouvy v registru smluv zajistí Objednatel, a to nejpozději do třiceti (30) dní od uzavření Smlouvy a plně v souladu s požadavky Zákona o registru smluv.</w:t>
      </w:r>
    </w:p>
    <w:p w14:paraId="62730DC6" w14:textId="63503E4B" w:rsidR="006978CC" w:rsidRPr="00C95058" w:rsidRDefault="0021161A">
      <w:pPr>
        <w:pStyle w:val="Nadpis2"/>
        <w:keepNext w:val="0"/>
        <w:tabs>
          <w:tab w:val="clear" w:pos="851"/>
          <w:tab w:val="num" w:pos="709"/>
        </w:tabs>
        <w:spacing w:before="120"/>
        <w:ind w:left="709"/>
        <w:rPr>
          <w:b w:val="0"/>
          <w:smallCaps w:val="0"/>
          <w:lang w:val="cs-CZ"/>
        </w:rPr>
      </w:pPr>
      <w:r w:rsidRPr="00C95058">
        <w:rPr>
          <w:b w:val="0"/>
          <w:bCs w:val="0"/>
          <w:smallCaps w:val="0"/>
          <w:lang w:val="cs-CZ"/>
        </w:rPr>
        <w:t>Objednatel je již od počátku vlastníkem Díla</w:t>
      </w:r>
      <w:r w:rsidR="00E3346F" w:rsidRPr="00C95058">
        <w:rPr>
          <w:b w:val="0"/>
          <w:bCs w:val="0"/>
          <w:smallCaps w:val="0"/>
          <w:lang w:val="cs-CZ"/>
        </w:rPr>
        <w:t>, respektive Stavby</w:t>
      </w:r>
      <w:r w:rsidRPr="00C95058">
        <w:rPr>
          <w:b w:val="0"/>
          <w:bCs w:val="0"/>
          <w:smallCaps w:val="0"/>
          <w:lang w:val="cs-CZ"/>
        </w:rPr>
        <w:t>. Vlastnické právo Objednatele k příslušné části plnění vzniká již vytvořením každé způsobilé součásti Díla. Všechny materiály a technologická zařízení přecházejí do vlastnictví příslušného Objednatele vždy okamžikem, kdy jsou do Stavby zabudovány, nebo kdy budou ze strany Objednatele uhrazeny, dle toho</w:t>
      </w:r>
      <w:r w:rsidR="001170EF" w:rsidRPr="00C95058">
        <w:rPr>
          <w:b w:val="0"/>
          <w:bCs w:val="0"/>
          <w:smallCaps w:val="0"/>
          <w:lang w:val="cs-CZ"/>
        </w:rPr>
        <w:t>,</w:t>
      </w:r>
      <w:r w:rsidRPr="00C95058">
        <w:rPr>
          <w:b w:val="0"/>
          <w:bCs w:val="0"/>
          <w:smallCaps w:val="0"/>
          <w:lang w:val="cs-CZ"/>
        </w:rPr>
        <w:t xml:space="preserve"> co nastane dříve. Pro účely tohoto článku </w:t>
      </w:r>
      <w:r w:rsidR="00FF4D37" w:rsidRPr="00C95058">
        <w:rPr>
          <w:b w:val="0"/>
          <w:bCs w:val="0"/>
          <w:smallCaps w:val="0"/>
          <w:lang w:val="cs-CZ"/>
        </w:rPr>
        <w:t xml:space="preserve">Smlouvy </w:t>
      </w:r>
      <w:r w:rsidRPr="00C95058">
        <w:rPr>
          <w:b w:val="0"/>
          <w:bCs w:val="0"/>
          <w:smallCaps w:val="0"/>
          <w:lang w:val="cs-CZ"/>
        </w:rPr>
        <w:t xml:space="preserve">se "uhrazením" rozumí úhrada snížená o případné smluvní pokuty, náhrady škod a další platby splatné ve prospěch Objednatele podle této Smlouvy. </w:t>
      </w:r>
      <w:r w:rsidR="009072FC" w:rsidRPr="00C95058">
        <w:rPr>
          <w:b w:val="0"/>
          <w:bCs w:val="0"/>
          <w:smallCaps w:val="0"/>
          <w:lang w:val="cs-CZ"/>
        </w:rPr>
        <w:t xml:space="preserve">Zhotovitel </w:t>
      </w:r>
      <w:r w:rsidR="008D2713" w:rsidRPr="00C95058">
        <w:rPr>
          <w:b w:val="0"/>
          <w:bCs w:val="0"/>
          <w:smallCaps w:val="0"/>
          <w:lang w:val="cs-CZ"/>
        </w:rPr>
        <w:t xml:space="preserve">však </w:t>
      </w:r>
      <w:r w:rsidR="00B443E8" w:rsidRPr="00C95058">
        <w:rPr>
          <w:b w:val="0"/>
          <w:bCs w:val="0"/>
          <w:smallCaps w:val="0"/>
          <w:lang w:val="cs-CZ"/>
        </w:rPr>
        <w:t>nese v s</w:t>
      </w:r>
      <w:r w:rsidR="00D86D66" w:rsidRPr="00C95058">
        <w:rPr>
          <w:b w:val="0"/>
          <w:bCs w:val="0"/>
          <w:smallCaps w:val="0"/>
          <w:lang w:val="cs-CZ"/>
        </w:rPr>
        <w:t>o</w:t>
      </w:r>
      <w:r w:rsidR="00B443E8" w:rsidRPr="00C95058">
        <w:rPr>
          <w:b w:val="0"/>
          <w:bCs w:val="0"/>
          <w:smallCaps w:val="0"/>
          <w:lang w:val="cs-CZ"/>
        </w:rPr>
        <w:t>uladu s </w:t>
      </w:r>
      <w:proofErr w:type="spellStart"/>
      <w:r w:rsidR="00B443E8" w:rsidRPr="00C95058">
        <w:rPr>
          <w:b w:val="0"/>
          <w:bCs w:val="0"/>
          <w:smallCaps w:val="0"/>
          <w:lang w:val="cs-CZ"/>
        </w:rPr>
        <w:t>ust</w:t>
      </w:r>
      <w:proofErr w:type="spellEnd"/>
      <w:r w:rsidR="00B443E8" w:rsidRPr="00C95058">
        <w:rPr>
          <w:b w:val="0"/>
          <w:bCs w:val="0"/>
          <w:smallCaps w:val="0"/>
          <w:lang w:val="cs-CZ"/>
        </w:rPr>
        <w:t xml:space="preserve">. </w:t>
      </w:r>
      <w:r w:rsidR="009072FC" w:rsidRPr="00C95058">
        <w:rPr>
          <w:b w:val="0"/>
          <w:bCs w:val="0"/>
          <w:smallCaps w:val="0"/>
          <w:lang w:val="cs-CZ"/>
        </w:rPr>
        <w:t xml:space="preserve">§ 2624 </w:t>
      </w:r>
      <w:r w:rsidR="008F2BFC" w:rsidRPr="00C95058">
        <w:rPr>
          <w:b w:val="0"/>
          <w:bCs w:val="0"/>
          <w:smallCaps w:val="0"/>
          <w:lang w:val="cs-CZ"/>
        </w:rPr>
        <w:t>Občanského zákoníku</w:t>
      </w:r>
      <w:r w:rsidR="009072FC" w:rsidRPr="00C95058">
        <w:rPr>
          <w:b w:val="0"/>
          <w:bCs w:val="0"/>
          <w:smallCaps w:val="0"/>
          <w:lang w:val="cs-CZ"/>
        </w:rPr>
        <w:t xml:space="preserve"> nebezpečí škody nebo zničení </w:t>
      </w:r>
      <w:r w:rsidR="00E3346F" w:rsidRPr="00C95058">
        <w:rPr>
          <w:b w:val="0"/>
          <w:bCs w:val="0"/>
          <w:smallCaps w:val="0"/>
          <w:lang w:val="cs-CZ"/>
        </w:rPr>
        <w:t xml:space="preserve">Díla, respektive </w:t>
      </w:r>
      <w:r w:rsidR="00AF4C28" w:rsidRPr="00C95058">
        <w:rPr>
          <w:b w:val="0"/>
          <w:bCs w:val="0"/>
          <w:smallCaps w:val="0"/>
          <w:lang w:val="cs-CZ"/>
        </w:rPr>
        <w:t>S</w:t>
      </w:r>
      <w:r w:rsidR="009072FC" w:rsidRPr="00C95058">
        <w:rPr>
          <w:b w:val="0"/>
          <w:bCs w:val="0"/>
          <w:smallCaps w:val="0"/>
          <w:lang w:val="cs-CZ"/>
        </w:rPr>
        <w:t xml:space="preserve">tavby </w:t>
      </w:r>
      <w:r w:rsidR="00AF4C28" w:rsidRPr="00C95058">
        <w:rPr>
          <w:b w:val="0"/>
          <w:bCs w:val="0"/>
          <w:smallCaps w:val="0"/>
          <w:lang w:val="cs-CZ"/>
        </w:rPr>
        <w:t xml:space="preserve">včetně veškerých jejích součástí a příslušenství </w:t>
      </w:r>
      <w:r w:rsidR="009072FC" w:rsidRPr="00C95058">
        <w:rPr>
          <w:b w:val="0"/>
          <w:bCs w:val="0"/>
          <w:smallCaps w:val="0"/>
          <w:lang w:val="cs-CZ"/>
        </w:rPr>
        <w:t xml:space="preserve">až do </w:t>
      </w:r>
      <w:r w:rsidR="00AA582E" w:rsidRPr="00C95058">
        <w:rPr>
          <w:b w:val="0"/>
          <w:bCs w:val="0"/>
          <w:smallCaps w:val="0"/>
          <w:lang w:val="cs-CZ"/>
        </w:rPr>
        <w:t>okamžiku</w:t>
      </w:r>
      <w:r w:rsidR="009072FC" w:rsidRPr="00C95058">
        <w:rPr>
          <w:b w:val="0"/>
          <w:bCs w:val="0"/>
          <w:smallCaps w:val="0"/>
          <w:lang w:val="cs-CZ"/>
        </w:rPr>
        <w:t xml:space="preserve"> předání</w:t>
      </w:r>
      <w:r w:rsidR="00E4031B" w:rsidRPr="00C95058">
        <w:rPr>
          <w:b w:val="0"/>
          <w:bCs w:val="0"/>
          <w:smallCaps w:val="0"/>
          <w:lang w:val="cs-CZ"/>
        </w:rPr>
        <w:t xml:space="preserve"> Díla dle této Smlouvy</w:t>
      </w:r>
      <w:r w:rsidR="009072FC" w:rsidRPr="00C95058">
        <w:rPr>
          <w:b w:val="0"/>
          <w:bCs w:val="0"/>
          <w:smallCaps w:val="0"/>
          <w:lang w:val="cs-CZ"/>
        </w:rPr>
        <w:t>.</w:t>
      </w:r>
    </w:p>
    <w:p w14:paraId="72E44B47" w14:textId="30A292AA" w:rsidR="006978CC" w:rsidRPr="00C95058" w:rsidRDefault="0021161A">
      <w:pPr>
        <w:pStyle w:val="Nadpis2"/>
        <w:keepNext w:val="0"/>
        <w:tabs>
          <w:tab w:val="clear" w:pos="851"/>
          <w:tab w:val="num" w:pos="709"/>
        </w:tabs>
        <w:spacing w:before="120"/>
        <w:ind w:left="709"/>
        <w:rPr>
          <w:b w:val="0"/>
          <w:smallCaps w:val="0"/>
          <w:lang w:val="cs-CZ"/>
        </w:rPr>
      </w:pPr>
      <w:r w:rsidRPr="00C95058">
        <w:rPr>
          <w:b w:val="0"/>
          <w:smallCaps w:val="0"/>
          <w:lang w:val="cs-CZ"/>
        </w:rPr>
        <w:t>Podpisem této Smlouvy Zhotovitel bezúplatně poskytuje Objednateli nevypověditelnou, převoditelnou výhradní a neomezenou licenci k vytváření kopií, užívání a zpřístupnění dalším osobám jakýchkoliv dokumentů, zejména pak Dokumentů Zhotovitele, listin, náčrtů, návrhů, změn jakýchkoli dokumentů, programů a dat vytvořených nebo poskytnutých Zhotovitelem v souvislosti s touto Smlouvou, jež podle Právních předpisů představují autorská díla, včetně práva upravovat a měnit takováto autorská díla, a to za účelem výstavby, provozování, užívání, údržby, změn, úprav, oprav a demolice Díla nebo jeho jednotlivých částí. Tato licence zůstane v platnosti během celé životnosti příslušných částí Díla a bude opravňovat jakoukoli osobu, která bude řádným vlastníkem nebo uživatelem příslušné části Díla, vytvářet kopie, využívat a</w:t>
      </w:r>
      <w:r w:rsidR="001170EF" w:rsidRPr="00C95058">
        <w:rPr>
          <w:b w:val="0"/>
          <w:smallCaps w:val="0"/>
          <w:lang w:val="cs-CZ"/>
        </w:rPr>
        <w:t> </w:t>
      </w:r>
      <w:r w:rsidRPr="00C95058">
        <w:rPr>
          <w:b w:val="0"/>
          <w:smallCaps w:val="0"/>
          <w:lang w:val="cs-CZ"/>
        </w:rPr>
        <w:t>zpřístupnit dalším osobám taková autorská díla za účelem dokončení, provozování, užívání, údržby, změn, úprav, oprav a demolice Díla nebo jeho jednotlivých částí. Objednatel není povinen takové licence využít.</w:t>
      </w:r>
      <w:r w:rsidR="00E96506" w:rsidRPr="00C95058">
        <w:rPr>
          <w:b w:val="0"/>
          <w:smallCaps w:val="0"/>
          <w:lang w:val="cs-CZ"/>
        </w:rPr>
        <w:t xml:space="preserve"> Zhotovitel není oprávněn bez </w:t>
      </w:r>
      <w:r w:rsidR="00320D1A" w:rsidRPr="00C95058">
        <w:rPr>
          <w:b w:val="0"/>
          <w:smallCaps w:val="0"/>
          <w:lang w:val="cs-CZ"/>
        </w:rPr>
        <w:t xml:space="preserve">předchozího </w:t>
      </w:r>
      <w:r w:rsidR="00E96506" w:rsidRPr="00C95058">
        <w:rPr>
          <w:b w:val="0"/>
          <w:smallCaps w:val="0"/>
          <w:lang w:val="cs-CZ"/>
        </w:rPr>
        <w:t>souhlasu Objednatele zveřejnit či zpřístupnit třetím osobám jakýkoli program, fotografii, náčrtky či jiné dokumenty vytvořené nebo poskytnuté Zhotovitelem či jinou osobou v souvislosti s touto Smlouvou, a to ani v </w:t>
      </w:r>
      <w:proofErr w:type="spellStart"/>
      <w:r w:rsidR="00E96506" w:rsidRPr="00C95058">
        <w:rPr>
          <w:b w:val="0"/>
          <w:smallCaps w:val="0"/>
          <w:lang w:val="cs-CZ"/>
        </w:rPr>
        <w:t>průbehu</w:t>
      </w:r>
      <w:proofErr w:type="spellEnd"/>
      <w:r w:rsidR="00E96506" w:rsidRPr="00C95058">
        <w:rPr>
          <w:b w:val="0"/>
          <w:smallCaps w:val="0"/>
          <w:lang w:val="cs-CZ"/>
        </w:rPr>
        <w:t xml:space="preserve"> jejího plnění.</w:t>
      </w:r>
    </w:p>
    <w:p w14:paraId="3B28E7A4" w14:textId="1EDA67F5" w:rsidR="006978CC" w:rsidRPr="00C95058" w:rsidRDefault="0021161A">
      <w:pPr>
        <w:pStyle w:val="Nadpis2"/>
        <w:keepNext w:val="0"/>
        <w:tabs>
          <w:tab w:val="clear" w:pos="851"/>
          <w:tab w:val="num" w:pos="709"/>
        </w:tabs>
        <w:spacing w:before="120"/>
        <w:ind w:left="709"/>
        <w:rPr>
          <w:b w:val="0"/>
          <w:smallCaps w:val="0"/>
          <w:lang w:val="cs-CZ"/>
        </w:rPr>
      </w:pPr>
      <w:r w:rsidRPr="00C95058">
        <w:rPr>
          <w:b w:val="0"/>
          <w:smallCaps w:val="0"/>
          <w:lang w:val="cs-CZ"/>
        </w:rPr>
        <w:t>Tato Smlouva se řídí a bude vykládána v souladu s právním řádem České republiky, konkrétně Občanským zákoníkem a dalšími příslušnými právními předpisy České republiky. Strany tímto prohlašují, že v právním vztahu založeném touto Smlouvou se ve smyslu § 558 odst. 2 Občanského zákoníku nepřihlíží k obchodním zvyklostem</w:t>
      </w:r>
      <w:r w:rsidR="001170EF" w:rsidRPr="00C95058">
        <w:rPr>
          <w:b w:val="0"/>
          <w:smallCaps w:val="0"/>
          <w:lang w:val="cs-CZ"/>
        </w:rPr>
        <w:t>,</w:t>
      </w:r>
      <w:r w:rsidRPr="00C95058">
        <w:rPr>
          <w:b w:val="0"/>
          <w:smallCaps w:val="0"/>
          <w:lang w:val="cs-CZ"/>
        </w:rPr>
        <w:t xml:space="preserve"> a tedy obchodní zvyklosti nemají přednost před ustanoveními zákona, jež nemají donucující účinky.</w:t>
      </w:r>
    </w:p>
    <w:p w14:paraId="2B4B5A5E" w14:textId="77777777" w:rsidR="006978CC" w:rsidRPr="00C95058" w:rsidRDefault="0021161A">
      <w:pPr>
        <w:pStyle w:val="Nadpis2"/>
        <w:keepNext w:val="0"/>
        <w:tabs>
          <w:tab w:val="clear" w:pos="851"/>
          <w:tab w:val="num" w:pos="709"/>
        </w:tabs>
        <w:spacing w:before="120"/>
        <w:ind w:left="709"/>
        <w:rPr>
          <w:b w:val="0"/>
          <w:smallCaps w:val="0"/>
          <w:lang w:val="cs-CZ"/>
        </w:rPr>
      </w:pPr>
      <w:r w:rsidRPr="00C95058">
        <w:rPr>
          <w:b w:val="0"/>
          <w:smallCaps w:val="0"/>
          <w:lang w:val="cs-CZ"/>
        </w:rPr>
        <w:t xml:space="preserve">Strany se pokusí vyřešit smírně a v dobré víře veškeré spory, které mohou vzniknout v souvislosti s touto Smlouvou. Pokud Strany </w:t>
      </w:r>
      <w:proofErr w:type="gramStart"/>
      <w:r w:rsidRPr="00C95058">
        <w:rPr>
          <w:b w:val="0"/>
          <w:smallCaps w:val="0"/>
          <w:lang w:val="cs-CZ"/>
        </w:rPr>
        <w:t>nevyřeší</w:t>
      </w:r>
      <w:proofErr w:type="gramEnd"/>
      <w:r w:rsidRPr="00C95058">
        <w:rPr>
          <w:b w:val="0"/>
          <w:smallCaps w:val="0"/>
          <w:lang w:val="cs-CZ"/>
        </w:rPr>
        <w:t xml:space="preserve"> jakýkoli spor vyplývající z této Smlouvy nebo v souvislosti s ní do třiceti (30) dnů, pak:</w:t>
      </w:r>
    </w:p>
    <w:p w14:paraId="04D68F2F" w14:textId="22B8C39C" w:rsidR="006978CC" w:rsidRPr="00C95058" w:rsidRDefault="0021161A" w:rsidP="00487FF3">
      <w:pPr>
        <w:pStyle w:val="Nadpis2"/>
        <w:keepNext w:val="0"/>
        <w:numPr>
          <w:ilvl w:val="0"/>
          <w:numId w:val="34"/>
        </w:numPr>
        <w:spacing w:before="120"/>
        <w:ind w:left="1276" w:hanging="567"/>
        <w:rPr>
          <w:b w:val="0"/>
          <w:smallCaps w:val="0"/>
          <w:lang w:val="cs-CZ"/>
        </w:rPr>
      </w:pPr>
      <w:r w:rsidRPr="00C95058">
        <w:rPr>
          <w:b w:val="0"/>
          <w:smallCaps w:val="0"/>
          <w:lang w:val="cs-CZ"/>
        </w:rPr>
        <w:t xml:space="preserve">spor týkající se technických otázek souvisejících se způsobem vlastního provádění Stavby, který nastane v průběhu provádění Stavby, bude předložen k posouzení </w:t>
      </w:r>
      <w:r w:rsidR="001170EF" w:rsidRPr="00C95058">
        <w:rPr>
          <w:b w:val="0"/>
          <w:smallCaps w:val="0"/>
          <w:lang w:val="cs-CZ"/>
        </w:rPr>
        <w:t>a </w:t>
      </w:r>
      <w:r w:rsidRPr="00C95058">
        <w:rPr>
          <w:b w:val="0"/>
          <w:smallCaps w:val="0"/>
          <w:lang w:val="cs-CZ"/>
        </w:rPr>
        <w:t xml:space="preserve">rozhodnutí znalci </w:t>
      </w:r>
      <w:r w:rsidR="00BA44D1" w:rsidRPr="00BA44D1">
        <w:rPr>
          <w:b w:val="0"/>
          <w:smallCaps w:val="0"/>
          <w:lang w:val="cs-CZ"/>
        </w:rPr>
        <w:t xml:space="preserve">kterého vybere </w:t>
      </w:r>
      <w:r w:rsidR="00BA44D1">
        <w:rPr>
          <w:b w:val="0"/>
          <w:smallCaps w:val="0"/>
          <w:lang w:val="cs-CZ"/>
        </w:rPr>
        <w:t>O</w:t>
      </w:r>
      <w:r w:rsidR="00BA44D1" w:rsidRPr="00BA44D1">
        <w:rPr>
          <w:b w:val="0"/>
          <w:smallCaps w:val="0"/>
          <w:lang w:val="cs-CZ"/>
        </w:rPr>
        <w:t>bjednatel ze seznamu znalců z příslušného oboru, případně odvětví</w:t>
      </w:r>
      <w:r w:rsidR="009B1A82">
        <w:rPr>
          <w:b w:val="0"/>
          <w:smallCaps w:val="0"/>
          <w:lang w:val="cs-CZ"/>
        </w:rPr>
        <w:t xml:space="preserve"> v</w:t>
      </w:r>
      <w:r w:rsidR="00F15DA0">
        <w:rPr>
          <w:b w:val="0"/>
          <w:smallCaps w:val="0"/>
          <w:lang w:val="cs-CZ"/>
        </w:rPr>
        <w:t>e smyslu</w:t>
      </w:r>
      <w:r w:rsidR="009B1A82">
        <w:rPr>
          <w:b w:val="0"/>
          <w:smallCaps w:val="0"/>
          <w:lang w:val="cs-CZ"/>
        </w:rPr>
        <w:t xml:space="preserve"> zá</w:t>
      </w:r>
      <w:r w:rsidR="008F2E78">
        <w:rPr>
          <w:b w:val="0"/>
          <w:smallCaps w:val="0"/>
          <w:lang w:val="cs-CZ"/>
        </w:rPr>
        <w:t>kon</w:t>
      </w:r>
      <w:r w:rsidR="00F15DA0">
        <w:rPr>
          <w:b w:val="0"/>
          <w:smallCaps w:val="0"/>
          <w:lang w:val="cs-CZ"/>
        </w:rPr>
        <w:t>a</w:t>
      </w:r>
      <w:r w:rsidR="008F2E78">
        <w:rPr>
          <w:b w:val="0"/>
          <w:smallCaps w:val="0"/>
          <w:lang w:val="cs-CZ"/>
        </w:rPr>
        <w:t xml:space="preserve"> č. </w:t>
      </w:r>
      <w:r w:rsidR="008F2E78" w:rsidRPr="008F2E78">
        <w:rPr>
          <w:b w:val="0"/>
          <w:smallCaps w:val="0"/>
          <w:lang w:val="cs-CZ"/>
        </w:rPr>
        <w:t>254/2019 Sb.</w:t>
      </w:r>
      <w:r w:rsidR="008F2E78">
        <w:rPr>
          <w:b w:val="0"/>
          <w:smallCaps w:val="0"/>
          <w:lang w:val="cs-CZ"/>
        </w:rPr>
        <w:t xml:space="preserve">, </w:t>
      </w:r>
      <w:r w:rsidR="008F2E78" w:rsidRPr="008F2E78">
        <w:rPr>
          <w:b w:val="0"/>
          <w:smallCaps w:val="0"/>
          <w:lang w:val="cs-CZ"/>
        </w:rPr>
        <w:t>o znalcích, znaleckých kancelářích a znaleckých ústavech</w:t>
      </w:r>
      <w:r w:rsidR="006E5200">
        <w:rPr>
          <w:b w:val="0"/>
          <w:smallCaps w:val="0"/>
          <w:lang w:val="cs-CZ"/>
        </w:rPr>
        <w:t xml:space="preserve"> ve znění pozdějších předpisů</w:t>
      </w:r>
      <w:r w:rsidRPr="00C95058">
        <w:rPr>
          <w:b w:val="0"/>
          <w:smallCaps w:val="0"/>
          <w:lang w:val="cs-CZ"/>
        </w:rPr>
        <w:t>. Náklady na znalce bude hradit ta Strana, k jejíž tíži bude znalcem rozhodnuto. Nebude-li takový spor rozhodnut znalcem ve lhůtě do jednoho (1) měsíce, nebo pokud s posouzením znalce některá ze Stran nesouhlasí, je kterákoli Strana oprávněna předložit věc příslušnému soudu ČR. Současně jsou však Strany povinny postupovat dle rozhodnutí znalce do doby pravomocného rozhodnutí příslušného soudu ČR. Pro vyloučení pochybností</w:t>
      </w:r>
      <w:r w:rsidR="008F44B5">
        <w:rPr>
          <w:b w:val="0"/>
          <w:smallCaps w:val="0"/>
          <w:lang w:val="cs-CZ"/>
        </w:rPr>
        <w:t xml:space="preserve"> platí, že</w:t>
      </w:r>
      <w:r w:rsidRPr="00C95058">
        <w:rPr>
          <w:b w:val="0"/>
          <w:smallCaps w:val="0"/>
          <w:lang w:val="cs-CZ"/>
        </w:rPr>
        <w:t xml:space="preserve"> znalec nemá postavení rozhodce a toto ustanovení nepředstavuje rozhodčí doložku ani rozhodčí </w:t>
      </w:r>
      <w:r w:rsidRPr="00C95058">
        <w:rPr>
          <w:b w:val="0"/>
          <w:smallCaps w:val="0"/>
          <w:lang w:val="cs-CZ"/>
        </w:rPr>
        <w:lastRenderedPageBreak/>
        <w:t>smlouvu</w:t>
      </w:r>
      <w:r w:rsidR="00E96506" w:rsidRPr="00C95058">
        <w:rPr>
          <w:b w:val="0"/>
          <w:smallCaps w:val="0"/>
          <w:lang w:val="cs-CZ"/>
        </w:rPr>
        <w:t xml:space="preserve">. Pokud určený znalec nebude schopen z jakéhokoli důvodu vykonávat svoji </w:t>
      </w:r>
      <w:proofErr w:type="spellStart"/>
      <w:r w:rsidR="00E96506" w:rsidRPr="00C95058">
        <w:rPr>
          <w:b w:val="0"/>
          <w:smallCaps w:val="0"/>
          <w:lang w:val="cs-CZ"/>
        </w:rPr>
        <w:t>funci</w:t>
      </w:r>
      <w:proofErr w:type="spellEnd"/>
      <w:r w:rsidR="00E96506" w:rsidRPr="00C95058">
        <w:rPr>
          <w:b w:val="0"/>
          <w:smallCaps w:val="0"/>
          <w:lang w:val="cs-CZ"/>
        </w:rPr>
        <w:t xml:space="preserve"> (důvod pro ukončení funkce znalce), </w:t>
      </w:r>
      <w:proofErr w:type="gramStart"/>
      <w:r w:rsidR="00E96506" w:rsidRPr="00C95058">
        <w:rPr>
          <w:b w:val="0"/>
          <w:smallCaps w:val="0"/>
          <w:lang w:val="cs-CZ"/>
        </w:rPr>
        <w:t>určí</w:t>
      </w:r>
      <w:proofErr w:type="gramEnd"/>
      <w:r w:rsidR="00E96506" w:rsidRPr="00C95058">
        <w:rPr>
          <w:b w:val="0"/>
          <w:smallCaps w:val="0"/>
          <w:lang w:val="cs-CZ"/>
        </w:rPr>
        <w:t xml:space="preserve"> osobu nového znalce Objednatel, a to ve lhůtě patnácti (15) dnů od okamžiku, kdy se Objednatel o důvodu pro ukončení funkce znalce dověděl</w:t>
      </w:r>
      <w:r w:rsidRPr="00C95058">
        <w:rPr>
          <w:b w:val="0"/>
          <w:smallCaps w:val="0"/>
          <w:lang w:val="cs-CZ"/>
        </w:rPr>
        <w:t>;</w:t>
      </w:r>
    </w:p>
    <w:p w14:paraId="363FB90B" w14:textId="77777777" w:rsidR="006978CC" w:rsidRPr="00C95058" w:rsidRDefault="0021161A" w:rsidP="00487FF3">
      <w:pPr>
        <w:pStyle w:val="Nadpis2"/>
        <w:keepNext w:val="0"/>
        <w:numPr>
          <w:ilvl w:val="0"/>
          <w:numId w:val="34"/>
        </w:numPr>
        <w:spacing w:before="120"/>
        <w:ind w:left="1276" w:hanging="567"/>
        <w:rPr>
          <w:b w:val="0"/>
          <w:smallCaps w:val="0"/>
          <w:lang w:val="cs-CZ"/>
        </w:rPr>
      </w:pPr>
      <w:r w:rsidRPr="00C95058">
        <w:rPr>
          <w:b w:val="0"/>
          <w:smallCaps w:val="0"/>
          <w:lang w:val="cs-CZ"/>
        </w:rPr>
        <w:t xml:space="preserve">ostatní spory budou s konečnou platností vyřešeny příslušnými soudy ČR. </w:t>
      </w:r>
    </w:p>
    <w:p w14:paraId="45AAB2F6" w14:textId="77777777" w:rsidR="006978CC" w:rsidRPr="00C95058" w:rsidRDefault="0021161A">
      <w:pPr>
        <w:pStyle w:val="Nadpis2"/>
        <w:keepNext w:val="0"/>
        <w:tabs>
          <w:tab w:val="clear" w:pos="851"/>
          <w:tab w:val="num" w:pos="709"/>
        </w:tabs>
        <w:spacing w:before="120"/>
        <w:ind w:left="709"/>
        <w:rPr>
          <w:b w:val="0"/>
          <w:smallCaps w:val="0"/>
          <w:lang w:val="cs-CZ"/>
        </w:rPr>
      </w:pPr>
      <w:r w:rsidRPr="00C95058">
        <w:rPr>
          <w:b w:val="0"/>
          <w:smallCaps w:val="0"/>
          <w:lang w:val="cs-CZ"/>
        </w:rPr>
        <w:t>Strany se tímto zavazují jednat v souladu s oprávněnými zájmy druhé Strany a účelem této Smlouvy a učinit veškeré právní úkony nezbytné pro plnění závazků vyplývajících z této Smlouvy.</w:t>
      </w:r>
    </w:p>
    <w:p w14:paraId="40A06AA6" w14:textId="77777777" w:rsidR="006978CC" w:rsidRPr="00C95058" w:rsidRDefault="0021161A">
      <w:pPr>
        <w:pStyle w:val="Nadpis2"/>
        <w:keepNext w:val="0"/>
        <w:tabs>
          <w:tab w:val="clear" w:pos="851"/>
          <w:tab w:val="num" w:pos="709"/>
        </w:tabs>
        <w:spacing w:before="120"/>
        <w:ind w:left="709"/>
        <w:rPr>
          <w:b w:val="0"/>
          <w:smallCaps w:val="0"/>
          <w:lang w:val="cs-CZ"/>
        </w:rPr>
      </w:pPr>
      <w:r w:rsidRPr="00C95058">
        <w:rPr>
          <w:b w:val="0"/>
          <w:smallCaps w:val="0"/>
          <w:lang w:val="cs-CZ"/>
        </w:rPr>
        <w:t>Zhotovitel není bez předchozího písemného souhlasu Objednatele oprávněn postoupit jakákoliv práva a závazky z této Smlouvy nebo postoupit či jinak převést veškerá svá práva a své povinnosti vyplývající z této Smlouvy (tedy Smlouvu), na kteroukoli třetí osobu, a to ani prostřednictvím smlouvy o převodu závodu či části závodu, nebo obdobnou formou.</w:t>
      </w:r>
    </w:p>
    <w:p w14:paraId="65282FA1" w14:textId="2396AD60" w:rsidR="006978CC" w:rsidRPr="00C95058" w:rsidRDefault="0021161A">
      <w:pPr>
        <w:pStyle w:val="Nadpis2"/>
        <w:keepNext w:val="0"/>
        <w:tabs>
          <w:tab w:val="clear" w:pos="851"/>
          <w:tab w:val="num" w:pos="709"/>
        </w:tabs>
        <w:spacing w:before="120"/>
        <w:ind w:left="709"/>
        <w:rPr>
          <w:b w:val="0"/>
          <w:smallCaps w:val="0"/>
          <w:lang w:val="cs-CZ"/>
        </w:rPr>
      </w:pPr>
      <w:r w:rsidRPr="00C95058">
        <w:rPr>
          <w:b w:val="0"/>
          <w:smallCaps w:val="0"/>
          <w:lang w:val="cs-CZ"/>
        </w:rPr>
        <w:t xml:space="preserve">Objednatel je oprávněn </w:t>
      </w:r>
      <w:r w:rsidR="008230B1" w:rsidRPr="00C95058">
        <w:rPr>
          <w:b w:val="0"/>
          <w:smallCaps w:val="0"/>
          <w:lang w:val="cs-CZ"/>
        </w:rPr>
        <w:t xml:space="preserve">jednostranně </w:t>
      </w:r>
      <w:r w:rsidRPr="00C95058">
        <w:rPr>
          <w:b w:val="0"/>
          <w:smallCaps w:val="0"/>
          <w:lang w:val="cs-CZ"/>
        </w:rPr>
        <w:t>započítávat své pohledávky na pohledávky Zhotovitele související s touto Smlouvou.</w:t>
      </w:r>
    </w:p>
    <w:p w14:paraId="51B81EB6" w14:textId="4C96DF54" w:rsidR="006978CC" w:rsidRPr="00C95058" w:rsidRDefault="0021161A">
      <w:pPr>
        <w:pStyle w:val="Nadpis2"/>
        <w:keepNext w:val="0"/>
        <w:tabs>
          <w:tab w:val="clear" w:pos="851"/>
          <w:tab w:val="num" w:pos="709"/>
        </w:tabs>
        <w:spacing w:before="120"/>
        <w:ind w:left="709"/>
        <w:rPr>
          <w:b w:val="0"/>
          <w:smallCaps w:val="0"/>
          <w:lang w:val="cs-CZ"/>
        </w:rPr>
      </w:pPr>
      <w:r w:rsidRPr="00C95058">
        <w:rPr>
          <w:b w:val="0"/>
          <w:smallCaps w:val="0"/>
          <w:lang w:val="cs-CZ"/>
        </w:rPr>
        <w:t xml:space="preserve">Ceny díla, způsob placení Ceny díla včetně placení DPH, změny Ceny díla jsou upraveny komplexně ve Smlouvě. Pro vyloučení pochybností Strany tímto vylučují aplikaci ustanovení </w:t>
      </w:r>
      <w:r w:rsidR="001170EF" w:rsidRPr="00C95058">
        <w:rPr>
          <w:b w:val="0"/>
          <w:smallCaps w:val="0"/>
          <w:lang w:val="cs-CZ"/>
        </w:rPr>
        <w:t>§ </w:t>
      </w:r>
      <w:r w:rsidRPr="00C95058">
        <w:rPr>
          <w:b w:val="0"/>
          <w:smallCaps w:val="0"/>
          <w:lang w:val="cs-CZ"/>
        </w:rPr>
        <w:t>2610, § 2611, § 2620 odst. 2 a § 2622 Občanského zákoníku.</w:t>
      </w:r>
    </w:p>
    <w:p w14:paraId="1F7F0330" w14:textId="4633AB43" w:rsidR="006978CC" w:rsidRPr="00C95058" w:rsidRDefault="0021161A">
      <w:pPr>
        <w:pStyle w:val="Nadpis2"/>
        <w:keepNext w:val="0"/>
        <w:tabs>
          <w:tab w:val="clear" w:pos="851"/>
          <w:tab w:val="num" w:pos="709"/>
        </w:tabs>
        <w:spacing w:before="120"/>
        <w:ind w:left="709"/>
        <w:rPr>
          <w:b w:val="0"/>
          <w:smallCaps w:val="0"/>
          <w:lang w:val="cs-CZ"/>
        </w:rPr>
      </w:pPr>
      <w:r w:rsidRPr="00C95058">
        <w:rPr>
          <w:b w:val="0"/>
          <w:smallCaps w:val="0"/>
          <w:lang w:val="cs-CZ"/>
        </w:rPr>
        <w:t xml:space="preserve">Zhotovitel je povinen provést dílo osobně. Strany vylučují možnost Zhotovitele provést </w:t>
      </w:r>
      <w:r w:rsidR="0074535A" w:rsidRPr="00C95058">
        <w:rPr>
          <w:b w:val="0"/>
          <w:smallCaps w:val="0"/>
          <w:lang w:val="cs-CZ"/>
        </w:rPr>
        <w:t>D</w:t>
      </w:r>
      <w:r w:rsidRPr="00C95058">
        <w:rPr>
          <w:b w:val="0"/>
          <w:smallCaps w:val="0"/>
          <w:lang w:val="cs-CZ"/>
        </w:rPr>
        <w:t xml:space="preserve">ílo prostřednictvím třetích osob pod vedením Zhotovitele ve smyslu § 2589 Občanského zákoníku. Tím není vyloučena možnost Zhotovitele provést část Díla Poddodavatelem (Poddodavateli) za podmínek uvedených v článku </w:t>
      </w:r>
      <w:r w:rsidRPr="00C95058">
        <w:rPr>
          <w:b w:val="0"/>
          <w:smallCaps w:val="0"/>
          <w:lang w:val="cs-CZ"/>
        </w:rPr>
        <w:fldChar w:fldCharType="begin"/>
      </w:r>
      <w:r w:rsidRPr="00C95058">
        <w:rPr>
          <w:b w:val="0"/>
          <w:smallCaps w:val="0"/>
          <w:lang w:val="cs-CZ"/>
        </w:rPr>
        <w:instrText xml:space="preserve"> REF _Ref461729864 \r \h  \* MERGEFORMAT </w:instrText>
      </w:r>
      <w:r w:rsidRPr="00C95058">
        <w:rPr>
          <w:b w:val="0"/>
          <w:smallCaps w:val="0"/>
          <w:lang w:val="cs-CZ"/>
        </w:rPr>
      </w:r>
      <w:r w:rsidRPr="00C95058">
        <w:rPr>
          <w:b w:val="0"/>
          <w:smallCaps w:val="0"/>
          <w:lang w:val="cs-CZ"/>
        </w:rPr>
        <w:fldChar w:fldCharType="separate"/>
      </w:r>
      <w:r w:rsidR="00F20402">
        <w:rPr>
          <w:b w:val="0"/>
          <w:smallCaps w:val="0"/>
          <w:lang w:val="cs-CZ"/>
        </w:rPr>
        <w:t>8</w:t>
      </w:r>
      <w:r w:rsidRPr="00C95058">
        <w:rPr>
          <w:b w:val="0"/>
          <w:smallCaps w:val="0"/>
          <w:lang w:val="cs-CZ"/>
        </w:rPr>
        <w:fldChar w:fldCharType="end"/>
      </w:r>
      <w:r w:rsidRPr="00C95058">
        <w:rPr>
          <w:b w:val="0"/>
          <w:smallCaps w:val="0"/>
          <w:lang w:val="cs-CZ"/>
        </w:rPr>
        <w:t xml:space="preserve"> Smlouvy. Zhotovitel není oprávněn odstoupit od </w:t>
      </w:r>
      <w:proofErr w:type="gramStart"/>
      <w:r w:rsidRPr="00C95058">
        <w:rPr>
          <w:b w:val="0"/>
          <w:smallCaps w:val="0"/>
          <w:lang w:val="cs-CZ"/>
        </w:rPr>
        <w:t xml:space="preserve">Smlouvy </w:t>
      </w:r>
      <w:r w:rsidR="001170EF" w:rsidRPr="00C95058">
        <w:rPr>
          <w:b w:val="0"/>
          <w:smallCaps w:val="0"/>
          <w:lang w:val="cs-CZ"/>
        </w:rPr>
        <w:t> z</w:t>
      </w:r>
      <w:proofErr w:type="gramEnd"/>
      <w:r w:rsidR="001170EF" w:rsidRPr="00C95058">
        <w:rPr>
          <w:b w:val="0"/>
          <w:smallCaps w:val="0"/>
          <w:lang w:val="cs-CZ"/>
        </w:rPr>
        <w:t> </w:t>
      </w:r>
      <w:r w:rsidRPr="00C95058">
        <w:rPr>
          <w:b w:val="0"/>
          <w:smallCaps w:val="0"/>
          <w:lang w:val="cs-CZ"/>
        </w:rPr>
        <w:t xml:space="preserve">důvodu nevhodného příkazu (pokynu) nebo věci ve smyslu ustanovení § 2595 Občanského zákoníku. </w:t>
      </w:r>
    </w:p>
    <w:p w14:paraId="51B2BDCB" w14:textId="5127F27B" w:rsidR="001D5306" w:rsidRPr="00C95058" w:rsidRDefault="001D5306" w:rsidP="001D5306">
      <w:pPr>
        <w:pStyle w:val="Nadpis2"/>
        <w:keepNext w:val="0"/>
        <w:tabs>
          <w:tab w:val="clear" w:pos="851"/>
          <w:tab w:val="num" w:pos="709"/>
        </w:tabs>
        <w:spacing w:before="120"/>
        <w:ind w:left="709"/>
        <w:rPr>
          <w:b w:val="0"/>
          <w:smallCaps w:val="0"/>
          <w:lang w:val="cs-CZ"/>
        </w:rPr>
      </w:pPr>
      <w:r w:rsidRPr="00C95058">
        <w:rPr>
          <w:b w:val="0"/>
          <w:smallCaps w:val="0"/>
          <w:lang w:val="cs-CZ"/>
        </w:rPr>
        <w:t>Veškerá práva a povinnosti Stran z této Smlouvy přecházejí na právní nástupce Stran a jsou pro ně závazná.</w:t>
      </w:r>
    </w:p>
    <w:p w14:paraId="66A9FE75" w14:textId="77777777" w:rsidR="006978CC" w:rsidRPr="00C95058" w:rsidRDefault="0021161A">
      <w:pPr>
        <w:pStyle w:val="Nadpis2"/>
        <w:keepNext w:val="0"/>
        <w:tabs>
          <w:tab w:val="clear" w:pos="851"/>
          <w:tab w:val="num" w:pos="709"/>
        </w:tabs>
        <w:spacing w:before="120"/>
        <w:ind w:left="709"/>
        <w:rPr>
          <w:b w:val="0"/>
          <w:smallCaps w:val="0"/>
          <w:lang w:val="cs-CZ"/>
        </w:rPr>
      </w:pPr>
      <w:r w:rsidRPr="00C95058">
        <w:rPr>
          <w:b w:val="0"/>
          <w:smallCaps w:val="0"/>
          <w:lang w:val="cs-CZ"/>
        </w:rPr>
        <w:t>Strany vylučují aplikaci ustanovení § 2609 Občanského zákoníku (svépomocný prodej).</w:t>
      </w:r>
    </w:p>
    <w:p w14:paraId="2293CD49" w14:textId="2EBF87E5" w:rsidR="006978CC" w:rsidRPr="00C95058" w:rsidRDefault="0021161A">
      <w:pPr>
        <w:pStyle w:val="Nadpis2"/>
        <w:keepNext w:val="0"/>
        <w:tabs>
          <w:tab w:val="clear" w:pos="851"/>
          <w:tab w:val="num" w:pos="709"/>
        </w:tabs>
        <w:spacing w:before="120"/>
        <w:ind w:left="709"/>
        <w:rPr>
          <w:b w:val="0"/>
          <w:smallCaps w:val="0"/>
          <w:lang w:val="cs-CZ"/>
        </w:rPr>
      </w:pPr>
      <w:r w:rsidRPr="00C95058">
        <w:rPr>
          <w:b w:val="0"/>
          <w:smallCaps w:val="0"/>
          <w:lang w:val="cs-CZ"/>
        </w:rPr>
        <w:t xml:space="preserve">Provádění, dokončení a předání Díla jsou upraveny komplexně ve Smlouvě, zejména v článku </w:t>
      </w:r>
      <w:r w:rsidRPr="00C95058">
        <w:rPr>
          <w:b w:val="0"/>
          <w:smallCaps w:val="0"/>
          <w:lang w:val="cs-CZ"/>
        </w:rPr>
        <w:fldChar w:fldCharType="begin"/>
      </w:r>
      <w:r w:rsidRPr="00C95058">
        <w:rPr>
          <w:b w:val="0"/>
          <w:smallCaps w:val="0"/>
          <w:lang w:val="cs-CZ"/>
        </w:rPr>
        <w:instrText xml:space="preserve"> REF _Ref461793243 \r \h  \* MERGEFORMAT </w:instrText>
      </w:r>
      <w:r w:rsidRPr="00C95058">
        <w:rPr>
          <w:b w:val="0"/>
          <w:smallCaps w:val="0"/>
          <w:lang w:val="cs-CZ"/>
        </w:rPr>
      </w:r>
      <w:r w:rsidRPr="00C95058">
        <w:rPr>
          <w:b w:val="0"/>
          <w:smallCaps w:val="0"/>
          <w:lang w:val="cs-CZ"/>
        </w:rPr>
        <w:fldChar w:fldCharType="separate"/>
      </w:r>
      <w:r w:rsidR="00F20402">
        <w:rPr>
          <w:b w:val="0"/>
          <w:smallCaps w:val="0"/>
          <w:lang w:val="cs-CZ"/>
        </w:rPr>
        <w:t>14</w:t>
      </w:r>
      <w:r w:rsidRPr="00C95058">
        <w:rPr>
          <w:b w:val="0"/>
          <w:smallCaps w:val="0"/>
          <w:lang w:val="cs-CZ"/>
        </w:rPr>
        <w:fldChar w:fldCharType="end"/>
      </w:r>
      <w:r w:rsidRPr="00C95058">
        <w:rPr>
          <w:b w:val="0"/>
          <w:smallCaps w:val="0"/>
          <w:lang w:val="cs-CZ"/>
        </w:rPr>
        <w:t xml:space="preserve"> Smlouvy (který je odchylný od dispozitivních ustanovení Občanského zákoníku). Pro vyloučení pochybností Strany tímto vylučují aplikaci ustanovení § 2605 (dokončení díla a</w:t>
      </w:r>
      <w:r w:rsidR="001170EF" w:rsidRPr="00C95058">
        <w:rPr>
          <w:b w:val="0"/>
          <w:smallCaps w:val="0"/>
          <w:lang w:val="cs-CZ"/>
        </w:rPr>
        <w:t> </w:t>
      </w:r>
      <w:r w:rsidRPr="00C95058">
        <w:rPr>
          <w:b w:val="0"/>
          <w:smallCaps w:val="0"/>
          <w:lang w:val="cs-CZ"/>
        </w:rPr>
        <w:t xml:space="preserve">důsledky převzetí díla bez výhrad), § 2606 (postupné předání), § 2608 a § 2628 (povinnost objednatele převzít dílo s drobnými vadami) Občanského zákoníku. </w:t>
      </w:r>
    </w:p>
    <w:p w14:paraId="1B3729E3" w14:textId="4FAD01EE" w:rsidR="006978CC" w:rsidRPr="00C95058" w:rsidRDefault="0021161A">
      <w:pPr>
        <w:pStyle w:val="Nadpis2"/>
        <w:keepNext w:val="0"/>
        <w:tabs>
          <w:tab w:val="clear" w:pos="851"/>
          <w:tab w:val="num" w:pos="709"/>
        </w:tabs>
        <w:spacing w:before="120"/>
        <w:ind w:left="709"/>
        <w:rPr>
          <w:b w:val="0"/>
          <w:smallCaps w:val="0"/>
          <w:lang w:val="cs-CZ"/>
        </w:rPr>
      </w:pPr>
      <w:r w:rsidRPr="00C95058">
        <w:rPr>
          <w:b w:val="0"/>
          <w:smallCaps w:val="0"/>
          <w:lang w:val="cs-CZ"/>
        </w:rPr>
        <w:t>Okolnosti vylučující odpovědnost, zejména Nepředvídatelné fyzické podmínky a jejich důsledky jsou upraveny komplexně ve Smlouvě zejména v </w:t>
      </w:r>
      <w:r w:rsidR="00740155" w:rsidRPr="00C95058">
        <w:rPr>
          <w:b w:val="0"/>
          <w:smallCaps w:val="0"/>
          <w:lang w:val="cs-CZ"/>
        </w:rPr>
        <w:t xml:space="preserve">článku </w:t>
      </w:r>
      <w:r w:rsidRPr="00C95058">
        <w:rPr>
          <w:b w:val="0"/>
          <w:smallCaps w:val="0"/>
          <w:highlight w:val="yellow"/>
          <w:lang w:val="cs-CZ"/>
        </w:rPr>
        <w:fldChar w:fldCharType="begin"/>
      </w:r>
      <w:r w:rsidRPr="00C95058">
        <w:rPr>
          <w:b w:val="0"/>
          <w:smallCaps w:val="0"/>
          <w:lang w:val="cs-CZ"/>
        </w:rPr>
        <w:instrText xml:space="preserve"> REF _Ref17760028 \r \h </w:instrText>
      </w:r>
      <w:r w:rsidRPr="00C95058">
        <w:rPr>
          <w:b w:val="0"/>
          <w:smallCaps w:val="0"/>
          <w:highlight w:val="yellow"/>
          <w:lang w:val="cs-CZ"/>
        </w:rPr>
        <w:instrText xml:space="preserve"> \* MERGEFORMAT </w:instrText>
      </w:r>
      <w:r w:rsidRPr="00C95058">
        <w:rPr>
          <w:b w:val="0"/>
          <w:smallCaps w:val="0"/>
          <w:highlight w:val="yellow"/>
          <w:lang w:val="cs-CZ"/>
        </w:rPr>
      </w:r>
      <w:r w:rsidRPr="00C95058">
        <w:rPr>
          <w:b w:val="0"/>
          <w:smallCaps w:val="0"/>
          <w:highlight w:val="yellow"/>
          <w:lang w:val="cs-CZ"/>
        </w:rPr>
        <w:fldChar w:fldCharType="separate"/>
      </w:r>
      <w:r w:rsidR="00F20402">
        <w:rPr>
          <w:b w:val="0"/>
          <w:smallCaps w:val="0"/>
          <w:lang w:val="cs-CZ"/>
        </w:rPr>
        <w:t>18</w:t>
      </w:r>
      <w:r w:rsidRPr="00C95058">
        <w:rPr>
          <w:b w:val="0"/>
          <w:smallCaps w:val="0"/>
          <w:highlight w:val="yellow"/>
          <w:lang w:val="cs-CZ"/>
        </w:rPr>
        <w:fldChar w:fldCharType="end"/>
      </w:r>
      <w:r w:rsidRPr="00C95058">
        <w:rPr>
          <w:b w:val="0"/>
          <w:smallCaps w:val="0"/>
          <w:lang w:val="cs-CZ"/>
        </w:rPr>
        <w:t xml:space="preserve"> Smlouvy. Pro vyloučení pochybností Strany vylučují aplikaci § 2627 (skryté překážky) Občanského zákoníku. </w:t>
      </w:r>
    </w:p>
    <w:p w14:paraId="2E4E9E11" w14:textId="77777777" w:rsidR="006978CC" w:rsidRPr="00C95058" w:rsidRDefault="0021161A">
      <w:pPr>
        <w:pStyle w:val="Nadpis2"/>
        <w:keepNext w:val="0"/>
        <w:tabs>
          <w:tab w:val="clear" w:pos="851"/>
          <w:tab w:val="num" w:pos="709"/>
        </w:tabs>
        <w:spacing w:before="120"/>
        <w:ind w:left="709"/>
        <w:rPr>
          <w:b w:val="0"/>
          <w:smallCaps w:val="0"/>
          <w:lang w:val="cs-CZ"/>
        </w:rPr>
      </w:pPr>
      <w:r w:rsidRPr="00C95058">
        <w:rPr>
          <w:b w:val="0"/>
          <w:smallCaps w:val="0"/>
          <w:lang w:val="cs-CZ"/>
        </w:rPr>
        <w:t>Vzdání se práva na nápravu porušení kteréhokoliv ustanovení Smlouvy jakož i jiných souvisejících smluv nezakládá ani nepůsobí jako vzdání se práva na nápravu jakéhokoliv jiného porušení takového ustanovení nebo jakéhokoliv jiného ustanovení, ani nezakládá ani nepůsobí jako vzdání se práva na plnění výslovných rozvazovacích podmínek nebo lhůt nebo dob podstatného významu, a nevymáhání kteréhokoliv ustanovení této Smlouvy nepůsobí jako vzdání se práva na plnění takového ustanovení nebo jakéhokoliv jiného ustanovení.</w:t>
      </w:r>
    </w:p>
    <w:p w14:paraId="1912B949" w14:textId="77777777" w:rsidR="006978CC" w:rsidRPr="00C95058" w:rsidRDefault="0021161A">
      <w:pPr>
        <w:pStyle w:val="Nadpis2"/>
        <w:keepNext w:val="0"/>
        <w:tabs>
          <w:tab w:val="clear" w:pos="851"/>
          <w:tab w:val="num" w:pos="709"/>
        </w:tabs>
        <w:spacing w:before="120"/>
        <w:ind w:left="709"/>
        <w:rPr>
          <w:b w:val="0"/>
          <w:smallCaps w:val="0"/>
          <w:lang w:val="cs-CZ"/>
        </w:rPr>
      </w:pPr>
      <w:r w:rsidRPr="00C95058">
        <w:rPr>
          <w:b w:val="0"/>
          <w:smallCaps w:val="0"/>
          <w:lang w:val="cs-CZ"/>
        </w:rPr>
        <w:t xml:space="preserve">Bude-li jakékoliv ustanovení této Smlouvy shledáno příslušným soudem nebo jiným orgánem zdánlivým, neplatným, nebo nevymahatelným, bude takové ustanovení považováno za vypuštěné ze Smlouvy a ostatní ustanovení této Smlouvy budou nadále trvat, pokud lze předpokládat, že by Strany tuto Smlouvu uzavřely i bez takového ustanovení, pokud by zdánlivost, neplatnost nebo nevymahatelnost rozpoznaly včas (oddělitelné ujednání). Strany v takovém případě bez zbytečného odkladu uzavřou takové dodatky k této Smlouvě, které umožní dosažení výsledku stejného, a pokud to není možné, pak co nejbližšího tomu, jakého mělo být dosaženo zdánlivým, neplatným, nebo nevymahatelným ustanovením. </w:t>
      </w:r>
    </w:p>
    <w:p w14:paraId="7E5AE774" w14:textId="77777777" w:rsidR="006978CC" w:rsidRPr="00C95058" w:rsidRDefault="0021161A">
      <w:pPr>
        <w:pStyle w:val="Nadpis2"/>
        <w:keepNext w:val="0"/>
        <w:tabs>
          <w:tab w:val="clear" w:pos="851"/>
          <w:tab w:val="num" w:pos="709"/>
        </w:tabs>
        <w:spacing w:before="120"/>
        <w:ind w:left="709"/>
        <w:rPr>
          <w:b w:val="0"/>
          <w:smallCaps w:val="0"/>
          <w:lang w:val="cs-CZ"/>
        </w:rPr>
      </w:pPr>
      <w:r w:rsidRPr="00C95058">
        <w:rPr>
          <w:b w:val="0"/>
          <w:smallCaps w:val="0"/>
          <w:lang w:val="cs-CZ"/>
        </w:rPr>
        <w:lastRenderedPageBreak/>
        <w:t>Tato Smlouva představuje úplnou dohodu mezi Stranami ve výše upravených záležitostech a nahrazuje veškeré předchozí ústní nebo písemná prohlášení, úmluvy, smlouvy a dohody.</w:t>
      </w:r>
    </w:p>
    <w:p w14:paraId="006E475A" w14:textId="18CF26AD" w:rsidR="006978CC" w:rsidRPr="00C95058" w:rsidRDefault="000149D4" w:rsidP="002074A4">
      <w:pPr>
        <w:pStyle w:val="Nadpis2"/>
        <w:keepNext w:val="0"/>
        <w:tabs>
          <w:tab w:val="clear" w:pos="851"/>
          <w:tab w:val="num" w:pos="709"/>
        </w:tabs>
        <w:spacing w:before="120"/>
        <w:ind w:left="709"/>
        <w:rPr>
          <w:b w:val="0"/>
          <w:smallCaps w:val="0"/>
          <w:lang w:val="cs-CZ"/>
        </w:rPr>
      </w:pPr>
      <w:r w:rsidRPr="00C95058">
        <w:rPr>
          <w:b w:val="0"/>
          <w:smallCaps w:val="0"/>
          <w:lang w:val="cs-CZ"/>
        </w:rPr>
        <w:t>V případě, že Smlouva bude podepsána Stranami v listinné podobě, bude</w:t>
      </w:r>
      <w:r w:rsidR="0035217F" w:rsidRPr="00C95058">
        <w:rPr>
          <w:b w:val="0"/>
          <w:smallCaps w:val="0"/>
          <w:lang w:val="cs-CZ"/>
        </w:rPr>
        <w:t xml:space="preserve"> </w:t>
      </w:r>
      <w:r w:rsidR="0021161A" w:rsidRPr="00C95058">
        <w:rPr>
          <w:b w:val="0"/>
          <w:smallCaps w:val="0"/>
          <w:lang w:val="cs-CZ"/>
        </w:rPr>
        <w:t>vyhotovena a</w:t>
      </w:r>
      <w:r w:rsidR="001170EF" w:rsidRPr="00C95058">
        <w:rPr>
          <w:b w:val="0"/>
          <w:smallCaps w:val="0"/>
          <w:lang w:val="cs-CZ"/>
        </w:rPr>
        <w:t> </w:t>
      </w:r>
      <w:r w:rsidR="0021161A" w:rsidRPr="00C95058">
        <w:rPr>
          <w:b w:val="0"/>
          <w:smallCaps w:val="0"/>
          <w:lang w:val="cs-CZ"/>
        </w:rPr>
        <w:t xml:space="preserve">podepsána v šesti (6) vyhotoveních v českém jazyce s platností originálu. Objednatel </w:t>
      </w:r>
      <w:proofErr w:type="gramStart"/>
      <w:r w:rsidR="0021161A" w:rsidRPr="00C95058">
        <w:rPr>
          <w:b w:val="0"/>
          <w:smallCaps w:val="0"/>
          <w:lang w:val="cs-CZ"/>
        </w:rPr>
        <w:t>obdrží</w:t>
      </w:r>
      <w:proofErr w:type="gramEnd"/>
      <w:r w:rsidR="0021161A" w:rsidRPr="00C95058">
        <w:rPr>
          <w:b w:val="0"/>
          <w:smallCaps w:val="0"/>
          <w:lang w:val="cs-CZ"/>
        </w:rPr>
        <w:t xml:space="preserve"> pět (5) vyhotovení a Zhotovitel obdrží jedno (1) vyhotovení.</w:t>
      </w:r>
      <w:r w:rsidRPr="00C95058">
        <w:rPr>
          <w:b w:val="0"/>
          <w:smallCaps w:val="0"/>
          <w:lang w:val="cs-CZ"/>
        </w:rPr>
        <w:t xml:space="preserve"> Pokud bude Smlouva uzavřena v</w:t>
      </w:r>
      <w:r w:rsidR="001170EF" w:rsidRPr="00C95058">
        <w:rPr>
          <w:b w:val="0"/>
          <w:smallCaps w:val="0"/>
          <w:lang w:val="cs-CZ"/>
        </w:rPr>
        <w:t> </w:t>
      </w:r>
      <w:r w:rsidRPr="00C95058">
        <w:rPr>
          <w:b w:val="0"/>
          <w:smallCaps w:val="0"/>
          <w:lang w:val="cs-CZ"/>
        </w:rPr>
        <w:t>elektronické podobě, bude vyhotovena v jednom stejnopise v elektronické podobě.</w:t>
      </w:r>
    </w:p>
    <w:p w14:paraId="21B40510" w14:textId="77777777" w:rsidR="006978CC" w:rsidRPr="00C95058" w:rsidRDefault="0021161A">
      <w:pPr>
        <w:pStyle w:val="Nadpis2"/>
        <w:keepNext w:val="0"/>
        <w:tabs>
          <w:tab w:val="clear" w:pos="851"/>
          <w:tab w:val="num" w:pos="709"/>
        </w:tabs>
        <w:spacing w:before="120"/>
        <w:ind w:left="709"/>
        <w:rPr>
          <w:b w:val="0"/>
          <w:smallCaps w:val="0"/>
          <w:lang w:val="cs-CZ"/>
        </w:rPr>
      </w:pPr>
      <w:r w:rsidRPr="00C95058">
        <w:rPr>
          <w:b w:val="0"/>
          <w:smallCaps w:val="0"/>
          <w:lang w:val="cs-CZ"/>
        </w:rPr>
        <w:t xml:space="preserve">Tuto Smlouvu lze doplňovat, měnit či upravovat výhradně ve formě písemných ujednání podepsaných </w:t>
      </w:r>
      <w:r w:rsidR="00A63BF3" w:rsidRPr="00C95058">
        <w:rPr>
          <w:b w:val="0"/>
          <w:smallCaps w:val="0"/>
          <w:lang w:val="cs-CZ"/>
        </w:rPr>
        <w:t>Objednatelem</w:t>
      </w:r>
      <w:r w:rsidRPr="00C95058">
        <w:rPr>
          <w:b w:val="0"/>
          <w:smallCaps w:val="0"/>
          <w:lang w:val="cs-CZ"/>
        </w:rPr>
        <w:t xml:space="preserve"> a Zhotovitelem. </w:t>
      </w:r>
    </w:p>
    <w:p w14:paraId="12330797" w14:textId="77777777" w:rsidR="006978CC" w:rsidRPr="00C95058" w:rsidRDefault="0021161A">
      <w:pPr>
        <w:pStyle w:val="Nadpis2"/>
        <w:keepNext w:val="0"/>
        <w:tabs>
          <w:tab w:val="clear" w:pos="851"/>
          <w:tab w:val="num" w:pos="709"/>
        </w:tabs>
        <w:spacing w:before="0"/>
        <w:ind w:left="709"/>
        <w:rPr>
          <w:b w:val="0"/>
          <w:smallCaps w:val="0"/>
          <w:lang w:val="cs-CZ"/>
        </w:rPr>
      </w:pPr>
      <w:r w:rsidRPr="00C95058">
        <w:rPr>
          <w:b w:val="0"/>
          <w:smallCaps w:val="0"/>
          <w:lang w:val="cs-CZ"/>
        </w:rPr>
        <w:t xml:space="preserve">Následující Přílohy </w:t>
      </w:r>
      <w:proofErr w:type="gramStart"/>
      <w:r w:rsidRPr="00C95058">
        <w:rPr>
          <w:b w:val="0"/>
          <w:smallCaps w:val="0"/>
          <w:lang w:val="cs-CZ"/>
        </w:rPr>
        <w:t>tvoří</w:t>
      </w:r>
      <w:proofErr w:type="gramEnd"/>
      <w:r w:rsidRPr="00C95058">
        <w:rPr>
          <w:b w:val="0"/>
          <w:smallCaps w:val="0"/>
          <w:lang w:val="cs-CZ"/>
        </w:rPr>
        <w:t xml:space="preserve"> nedílnou součást této Smlouvy:</w:t>
      </w:r>
    </w:p>
    <w:p w14:paraId="4AB6E37D" w14:textId="77777777" w:rsidR="006978CC" w:rsidRPr="00C95058" w:rsidRDefault="0021161A">
      <w:pPr>
        <w:pStyle w:val="Nadpis2"/>
        <w:keepNext w:val="0"/>
        <w:widowControl w:val="0"/>
        <w:numPr>
          <w:ilvl w:val="0"/>
          <w:numId w:val="0"/>
        </w:numPr>
        <w:spacing w:before="0"/>
        <w:ind w:left="709"/>
        <w:rPr>
          <w:b w:val="0"/>
          <w:bCs w:val="0"/>
          <w:smallCaps w:val="0"/>
          <w:lang w:val="cs-CZ"/>
        </w:rPr>
      </w:pPr>
      <w:r w:rsidRPr="00C95058">
        <w:rPr>
          <w:b w:val="0"/>
          <w:smallCaps w:val="0"/>
          <w:lang w:val="cs-CZ"/>
        </w:rPr>
        <w:t>Příloha č. 1</w:t>
      </w:r>
      <w:r w:rsidRPr="00C95058">
        <w:rPr>
          <w:b w:val="0"/>
          <w:bCs w:val="0"/>
          <w:smallCaps w:val="0"/>
          <w:lang w:val="cs-CZ"/>
        </w:rPr>
        <w:t xml:space="preserve"> – </w:t>
      </w:r>
      <w:r w:rsidR="00A63BF3" w:rsidRPr="00C95058">
        <w:rPr>
          <w:b w:val="0"/>
          <w:bCs w:val="0"/>
          <w:smallCaps w:val="0"/>
          <w:lang w:val="cs-CZ"/>
        </w:rPr>
        <w:t>Projektová dokumentace</w:t>
      </w:r>
    </w:p>
    <w:p w14:paraId="65421A5F" w14:textId="272815FD" w:rsidR="006978CC" w:rsidRPr="00C95058" w:rsidRDefault="0021161A">
      <w:pPr>
        <w:pStyle w:val="Nadpis2"/>
        <w:keepNext w:val="0"/>
        <w:widowControl w:val="0"/>
        <w:numPr>
          <w:ilvl w:val="0"/>
          <w:numId w:val="0"/>
        </w:numPr>
        <w:spacing w:before="0"/>
        <w:ind w:left="709"/>
        <w:rPr>
          <w:b w:val="0"/>
          <w:bCs w:val="0"/>
          <w:smallCaps w:val="0"/>
          <w:lang w:val="cs-CZ"/>
        </w:rPr>
      </w:pPr>
      <w:r w:rsidRPr="00C95058">
        <w:rPr>
          <w:b w:val="0"/>
          <w:smallCaps w:val="0"/>
          <w:lang w:val="cs-CZ"/>
        </w:rPr>
        <w:t>Příloha č. 2</w:t>
      </w:r>
      <w:r w:rsidRPr="00C95058">
        <w:rPr>
          <w:b w:val="0"/>
          <w:bCs w:val="0"/>
          <w:smallCaps w:val="0"/>
          <w:lang w:val="cs-CZ"/>
        </w:rPr>
        <w:t xml:space="preserve"> – Harmonogram prací</w:t>
      </w:r>
    </w:p>
    <w:p w14:paraId="33FA9C82" w14:textId="77777777" w:rsidR="006978CC" w:rsidRPr="00C95058" w:rsidRDefault="0021161A">
      <w:pPr>
        <w:pStyle w:val="Nadpis2"/>
        <w:keepNext w:val="0"/>
        <w:widowControl w:val="0"/>
        <w:numPr>
          <w:ilvl w:val="0"/>
          <w:numId w:val="0"/>
        </w:numPr>
        <w:spacing w:before="0"/>
        <w:ind w:left="709"/>
        <w:rPr>
          <w:b w:val="0"/>
          <w:smallCaps w:val="0"/>
          <w:lang w:val="cs-CZ"/>
        </w:rPr>
      </w:pPr>
      <w:r w:rsidRPr="00C95058">
        <w:rPr>
          <w:b w:val="0"/>
          <w:smallCaps w:val="0"/>
          <w:lang w:val="cs-CZ"/>
        </w:rPr>
        <w:t>Příloha č. 3 – Seznam poddodavatelů</w:t>
      </w:r>
    </w:p>
    <w:p w14:paraId="3052F394" w14:textId="77777777" w:rsidR="006978CC" w:rsidRPr="00C95058" w:rsidRDefault="0021161A" w:rsidP="00061B04">
      <w:pPr>
        <w:pStyle w:val="Normal2"/>
        <w:spacing w:before="0"/>
        <w:ind w:left="709"/>
        <w:rPr>
          <w:lang w:val="cs-CZ"/>
        </w:rPr>
      </w:pPr>
      <w:r w:rsidRPr="00C95058">
        <w:rPr>
          <w:lang w:val="cs-CZ"/>
        </w:rPr>
        <w:t>Příloha č. 4 – Platební kalendář</w:t>
      </w:r>
    </w:p>
    <w:p w14:paraId="25F67BE7" w14:textId="1DC64F14" w:rsidR="006978CC" w:rsidRPr="00C95058" w:rsidRDefault="0021161A" w:rsidP="00061B04">
      <w:pPr>
        <w:pStyle w:val="Normal2"/>
        <w:spacing w:before="0"/>
        <w:ind w:left="709"/>
        <w:rPr>
          <w:lang w:val="cs-CZ"/>
        </w:rPr>
      </w:pPr>
      <w:r w:rsidRPr="00C95058">
        <w:rPr>
          <w:lang w:val="cs-CZ"/>
        </w:rPr>
        <w:t xml:space="preserve">Příloha č. </w:t>
      </w:r>
      <w:r w:rsidR="00AE27E8" w:rsidRPr="00C95058">
        <w:rPr>
          <w:lang w:val="cs-CZ"/>
        </w:rPr>
        <w:t xml:space="preserve">5 </w:t>
      </w:r>
      <w:r w:rsidRPr="00C95058">
        <w:rPr>
          <w:lang w:val="cs-CZ"/>
        </w:rPr>
        <w:t>– Povolení, včetně Stavebního povolení</w:t>
      </w:r>
    </w:p>
    <w:p w14:paraId="7BFC2481" w14:textId="78E0E8AA" w:rsidR="006978CC" w:rsidRPr="00C95058" w:rsidRDefault="0021161A">
      <w:pPr>
        <w:pStyle w:val="Normal2"/>
        <w:spacing w:before="0"/>
        <w:ind w:left="709"/>
        <w:rPr>
          <w:lang w:val="cs-CZ"/>
        </w:rPr>
      </w:pPr>
      <w:r w:rsidRPr="00C95058">
        <w:rPr>
          <w:lang w:val="cs-CZ"/>
        </w:rPr>
        <w:t xml:space="preserve">Příloha č. </w:t>
      </w:r>
      <w:r w:rsidR="00AE27E8" w:rsidRPr="00C95058">
        <w:rPr>
          <w:lang w:val="cs-CZ"/>
        </w:rPr>
        <w:t xml:space="preserve">6 </w:t>
      </w:r>
      <w:r w:rsidRPr="00C95058">
        <w:rPr>
          <w:lang w:val="cs-CZ"/>
        </w:rPr>
        <w:t xml:space="preserve">– </w:t>
      </w:r>
      <w:r w:rsidR="00316946" w:rsidRPr="00C95058">
        <w:rPr>
          <w:lang w:val="cs-CZ"/>
        </w:rPr>
        <w:t>Rozpočet</w:t>
      </w:r>
    </w:p>
    <w:p w14:paraId="13117608" w14:textId="674ACC26" w:rsidR="00A24371" w:rsidRPr="00C95058" w:rsidRDefault="00A24371">
      <w:pPr>
        <w:pStyle w:val="Normal2"/>
        <w:spacing w:before="0"/>
        <w:ind w:left="709"/>
        <w:rPr>
          <w:lang w:val="cs-CZ"/>
        </w:rPr>
      </w:pPr>
      <w:r w:rsidRPr="00C95058">
        <w:rPr>
          <w:lang w:val="cs-CZ"/>
        </w:rPr>
        <w:t xml:space="preserve">Příloha č. </w:t>
      </w:r>
      <w:r w:rsidR="00AE27E8" w:rsidRPr="00C95058">
        <w:rPr>
          <w:lang w:val="cs-CZ"/>
        </w:rPr>
        <w:t xml:space="preserve">7 </w:t>
      </w:r>
      <w:r w:rsidRPr="00C95058">
        <w:rPr>
          <w:lang w:val="cs-CZ"/>
        </w:rPr>
        <w:t>– Seznam Kvalifikovaných osob</w:t>
      </w:r>
    </w:p>
    <w:p w14:paraId="5A799518" w14:textId="56B9B3D6" w:rsidR="00100053" w:rsidRPr="00C95058" w:rsidRDefault="00100053" w:rsidP="00100053">
      <w:pPr>
        <w:pStyle w:val="Normal2"/>
        <w:spacing w:before="0"/>
        <w:ind w:left="709"/>
        <w:rPr>
          <w:lang w:val="cs-CZ"/>
        </w:rPr>
      </w:pPr>
      <w:r w:rsidRPr="00C95058">
        <w:rPr>
          <w:lang w:val="cs-CZ"/>
        </w:rPr>
        <w:t>Příloha č. 8 – Seznam vzorkovaných výrobků</w:t>
      </w:r>
    </w:p>
    <w:p w14:paraId="74BFE80A" w14:textId="3FAF2373" w:rsidR="00100053" w:rsidRPr="00C95058" w:rsidRDefault="00100053" w:rsidP="00100053">
      <w:pPr>
        <w:pStyle w:val="Normal2"/>
        <w:spacing w:before="0"/>
        <w:ind w:left="709"/>
        <w:rPr>
          <w:lang w:val="cs-CZ"/>
        </w:rPr>
      </w:pPr>
      <w:r w:rsidRPr="00C95058">
        <w:rPr>
          <w:lang w:val="cs-CZ"/>
        </w:rPr>
        <w:t>Příloha č. 9 – Vzorkovací protokol</w:t>
      </w:r>
    </w:p>
    <w:p w14:paraId="7F79C775" w14:textId="2F7B7F10" w:rsidR="00B84A23" w:rsidRPr="00C95058" w:rsidRDefault="00B84A23">
      <w:pPr>
        <w:pStyle w:val="Normal2"/>
        <w:spacing w:before="0"/>
        <w:ind w:left="709"/>
        <w:rPr>
          <w:lang w:val="cs-CZ"/>
        </w:rPr>
      </w:pPr>
      <w:r w:rsidRPr="00C95058">
        <w:rPr>
          <w:lang w:val="cs-CZ"/>
        </w:rPr>
        <w:t xml:space="preserve">Příloha č. </w:t>
      </w:r>
      <w:r w:rsidR="00100053" w:rsidRPr="00C95058">
        <w:rPr>
          <w:lang w:val="cs-CZ"/>
        </w:rPr>
        <w:t>10</w:t>
      </w:r>
      <w:r w:rsidRPr="00C95058">
        <w:rPr>
          <w:lang w:val="cs-CZ"/>
        </w:rPr>
        <w:t xml:space="preserve"> – Požadavky na dokumentaci v systému EFA</w:t>
      </w:r>
    </w:p>
    <w:p w14:paraId="214D7D2D" w14:textId="1A2C14D1" w:rsidR="001F7453" w:rsidRPr="00C95058" w:rsidRDefault="001F7453" w:rsidP="001F7453">
      <w:pPr>
        <w:pStyle w:val="Normal2"/>
        <w:spacing w:before="0"/>
        <w:ind w:left="709"/>
        <w:rPr>
          <w:lang w:val="cs-CZ"/>
        </w:rPr>
      </w:pPr>
      <w:r w:rsidRPr="00C95058">
        <w:rPr>
          <w:lang w:val="cs-CZ"/>
        </w:rPr>
        <w:t xml:space="preserve">Příloha č. 11 – </w:t>
      </w:r>
      <w:r w:rsidR="00FA32CB" w:rsidRPr="00C95058">
        <w:rPr>
          <w:lang w:val="cs-CZ"/>
        </w:rPr>
        <w:t>Obecné podmínky dotace</w:t>
      </w:r>
    </w:p>
    <w:p w14:paraId="34C7F918" w14:textId="542CEFDE" w:rsidR="001F7453" w:rsidRPr="00C95058" w:rsidRDefault="001F7453" w:rsidP="001F7453">
      <w:pPr>
        <w:pStyle w:val="Normal2"/>
        <w:spacing w:before="0"/>
        <w:ind w:left="709"/>
        <w:rPr>
          <w:lang w:val="cs-CZ"/>
        </w:rPr>
      </w:pPr>
      <w:r w:rsidRPr="00C95058">
        <w:rPr>
          <w:lang w:val="cs-CZ"/>
        </w:rPr>
        <w:t>Příloha č. 12 – Změnový list</w:t>
      </w:r>
    </w:p>
    <w:p w14:paraId="2FC65577" w14:textId="77777777" w:rsidR="001F7453" w:rsidRPr="00C95058" w:rsidRDefault="001F7453">
      <w:pPr>
        <w:pStyle w:val="Normal2"/>
        <w:spacing w:before="0"/>
        <w:ind w:left="709"/>
        <w:rPr>
          <w:lang w:val="cs-CZ"/>
        </w:rPr>
      </w:pPr>
    </w:p>
    <w:p w14:paraId="6756274E" w14:textId="77777777" w:rsidR="006978CC" w:rsidRPr="00C95058" w:rsidRDefault="006978CC" w:rsidP="00A63BF3">
      <w:pPr>
        <w:pStyle w:val="Nadpis2"/>
        <w:keepNext w:val="0"/>
        <w:widowControl w:val="0"/>
        <w:numPr>
          <w:ilvl w:val="0"/>
          <w:numId w:val="0"/>
        </w:numPr>
        <w:spacing w:before="120"/>
        <w:ind w:left="709"/>
        <w:rPr>
          <w:b w:val="0"/>
          <w:bCs w:val="0"/>
          <w:smallCaps w:val="0"/>
          <w:lang w:val="cs-CZ"/>
        </w:rPr>
      </w:pPr>
    </w:p>
    <w:tbl>
      <w:tblPr>
        <w:tblW w:w="9322" w:type="dxa"/>
        <w:tblLook w:val="0000" w:firstRow="0" w:lastRow="0" w:firstColumn="0" w:lastColumn="0" w:noHBand="0" w:noVBand="0"/>
      </w:tblPr>
      <w:tblGrid>
        <w:gridCol w:w="4644"/>
        <w:gridCol w:w="4678"/>
      </w:tblGrid>
      <w:tr w:rsidR="006978CC" w:rsidRPr="00C95058" w14:paraId="754BEC8E" w14:textId="77777777">
        <w:tc>
          <w:tcPr>
            <w:tcW w:w="4644" w:type="dxa"/>
          </w:tcPr>
          <w:p w14:paraId="6F2EC402" w14:textId="77777777" w:rsidR="006978CC" w:rsidRPr="00C95058" w:rsidRDefault="00A63BF3" w:rsidP="00F30167">
            <w:pPr>
              <w:keepNext/>
              <w:rPr>
                <w:sz w:val="22"/>
              </w:rPr>
            </w:pPr>
            <w:bookmarkStart w:id="213" w:name="_DV_M159"/>
            <w:bookmarkStart w:id="214" w:name="_DV_M160"/>
            <w:bookmarkStart w:id="215" w:name="_DV_M161"/>
            <w:bookmarkStart w:id="216" w:name="_DV_M162"/>
            <w:bookmarkStart w:id="217" w:name="_DV_M163"/>
            <w:bookmarkStart w:id="218" w:name="_DV_M171"/>
            <w:bookmarkStart w:id="219" w:name="_DV_M177"/>
            <w:bookmarkStart w:id="220" w:name="_DV_M178"/>
            <w:bookmarkStart w:id="221" w:name="_DV_M179"/>
            <w:bookmarkStart w:id="222" w:name="_DV_M180"/>
            <w:bookmarkEnd w:id="124"/>
            <w:bookmarkEnd w:id="213"/>
            <w:bookmarkEnd w:id="214"/>
            <w:bookmarkEnd w:id="215"/>
            <w:bookmarkEnd w:id="216"/>
            <w:bookmarkEnd w:id="217"/>
            <w:bookmarkEnd w:id="218"/>
            <w:bookmarkEnd w:id="219"/>
            <w:bookmarkEnd w:id="220"/>
            <w:bookmarkEnd w:id="221"/>
            <w:bookmarkEnd w:id="222"/>
            <w:r w:rsidRPr="00C95058">
              <w:rPr>
                <w:b/>
                <w:sz w:val="22"/>
              </w:rPr>
              <w:t>Univerzita Karlova, Filozofická fakulta</w:t>
            </w:r>
          </w:p>
        </w:tc>
        <w:tc>
          <w:tcPr>
            <w:tcW w:w="4678" w:type="dxa"/>
          </w:tcPr>
          <w:p w14:paraId="70227769" w14:textId="77777777" w:rsidR="006978CC" w:rsidRPr="00C95058" w:rsidRDefault="0021161A" w:rsidP="00F30167">
            <w:pPr>
              <w:keepNext/>
              <w:rPr>
                <w:sz w:val="22"/>
              </w:rPr>
            </w:pPr>
            <w:r w:rsidRPr="00C95058">
              <w:rPr>
                <w:sz w:val="22"/>
                <w:highlight w:val="yellow"/>
              </w:rPr>
              <w:t>[</w:t>
            </w:r>
            <w:proofErr w:type="gramStart"/>
            <w:r w:rsidRPr="00C95058">
              <w:rPr>
                <w:sz w:val="22"/>
                <w:highlight w:val="yellow"/>
              </w:rPr>
              <w:t>NÁZEV - DOPLNÍ</w:t>
            </w:r>
            <w:proofErr w:type="gramEnd"/>
            <w:r w:rsidRPr="00C95058">
              <w:rPr>
                <w:sz w:val="22"/>
                <w:highlight w:val="yellow"/>
              </w:rPr>
              <w:t xml:space="preserve"> DODAVATEL]</w:t>
            </w:r>
          </w:p>
        </w:tc>
      </w:tr>
      <w:tr w:rsidR="006978CC" w:rsidRPr="00C95058" w14:paraId="694A8435" w14:textId="77777777">
        <w:tc>
          <w:tcPr>
            <w:tcW w:w="4644" w:type="dxa"/>
          </w:tcPr>
          <w:p w14:paraId="7CBEF5B3" w14:textId="77777777" w:rsidR="006978CC" w:rsidRPr="00C95058" w:rsidRDefault="006978CC" w:rsidP="00F30167">
            <w:pPr>
              <w:keepNext/>
              <w:rPr>
                <w:sz w:val="22"/>
              </w:rPr>
            </w:pPr>
          </w:p>
          <w:p w14:paraId="44E4C671" w14:textId="77777777" w:rsidR="006978CC" w:rsidRPr="00C95058" w:rsidRDefault="006978CC" w:rsidP="00F30167">
            <w:pPr>
              <w:keepNext/>
              <w:rPr>
                <w:sz w:val="22"/>
              </w:rPr>
            </w:pPr>
          </w:p>
          <w:p w14:paraId="179DC4FB" w14:textId="77777777" w:rsidR="006978CC" w:rsidRPr="00C95058" w:rsidRDefault="0021161A" w:rsidP="00F30167">
            <w:pPr>
              <w:keepNext/>
              <w:rPr>
                <w:sz w:val="22"/>
              </w:rPr>
            </w:pPr>
            <w:r w:rsidRPr="00C95058">
              <w:rPr>
                <w:sz w:val="22"/>
              </w:rPr>
              <w:t>_______________________________________</w:t>
            </w:r>
          </w:p>
        </w:tc>
        <w:tc>
          <w:tcPr>
            <w:tcW w:w="4678" w:type="dxa"/>
          </w:tcPr>
          <w:p w14:paraId="1A9A8230" w14:textId="77777777" w:rsidR="006978CC" w:rsidRPr="00C95058" w:rsidRDefault="006978CC" w:rsidP="00F30167">
            <w:pPr>
              <w:keepNext/>
              <w:rPr>
                <w:sz w:val="22"/>
              </w:rPr>
            </w:pPr>
          </w:p>
          <w:p w14:paraId="34813D56" w14:textId="77777777" w:rsidR="006978CC" w:rsidRPr="00C95058" w:rsidRDefault="006978CC" w:rsidP="00F30167">
            <w:pPr>
              <w:keepNext/>
              <w:rPr>
                <w:sz w:val="22"/>
              </w:rPr>
            </w:pPr>
          </w:p>
          <w:p w14:paraId="5D1AD42C" w14:textId="77777777" w:rsidR="006978CC" w:rsidRPr="00C95058" w:rsidRDefault="0021161A" w:rsidP="00F30167">
            <w:pPr>
              <w:keepNext/>
              <w:rPr>
                <w:sz w:val="22"/>
              </w:rPr>
            </w:pPr>
            <w:r w:rsidRPr="00C95058">
              <w:rPr>
                <w:sz w:val="22"/>
              </w:rPr>
              <w:t>_______________________________________</w:t>
            </w:r>
          </w:p>
        </w:tc>
      </w:tr>
      <w:tr w:rsidR="006978CC" w:rsidRPr="00C95058" w14:paraId="7AEE2B61" w14:textId="77777777">
        <w:tc>
          <w:tcPr>
            <w:tcW w:w="4644" w:type="dxa"/>
          </w:tcPr>
          <w:p w14:paraId="6ABED87E" w14:textId="5A2A4FAD" w:rsidR="006978CC" w:rsidRPr="00C95058" w:rsidRDefault="0021161A" w:rsidP="00F30167">
            <w:pPr>
              <w:keepNext/>
              <w:rPr>
                <w:sz w:val="22"/>
              </w:rPr>
            </w:pPr>
            <w:r w:rsidRPr="00C95058">
              <w:rPr>
                <w:sz w:val="22"/>
              </w:rPr>
              <w:t xml:space="preserve">Jméno: </w:t>
            </w:r>
            <w:r w:rsidR="000545A1" w:rsidRPr="00C95058">
              <w:rPr>
                <w:bCs/>
                <w:sz w:val="22"/>
                <w:szCs w:val="22"/>
              </w:rPr>
              <w:t>Mgr. Eva Lehečková</w:t>
            </w:r>
            <w:r w:rsidR="00A63BF3" w:rsidRPr="00C95058">
              <w:rPr>
                <w:bCs/>
                <w:sz w:val="22"/>
                <w:szCs w:val="22"/>
              </w:rPr>
              <w:t>, Ph.D.</w:t>
            </w:r>
          </w:p>
          <w:p w14:paraId="3684418D" w14:textId="5179655E" w:rsidR="006978CC" w:rsidRPr="00C95058" w:rsidRDefault="0021161A" w:rsidP="00F30167">
            <w:pPr>
              <w:keepNext/>
              <w:rPr>
                <w:sz w:val="22"/>
              </w:rPr>
            </w:pPr>
            <w:r w:rsidRPr="00C95058">
              <w:rPr>
                <w:sz w:val="22"/>
              </w:rPr>
              <w:t xml:space="preserve">Funkce: </w:t>
            </w:r>
            <w:r w:rsidR="00A63BF3" w:rsidRPr="00C95058">
              <w:rPr>
                <w:bCs/>
                <w:sz w:val="22"/>
                <w:szCs w:val="22"/>
              </w:rPr>
              <w:t>děkan</w:t>
            </w:r>
            <w:r w:rsidR="000545A1" w:rsidRPr="00C95058">
              <w:rPr>
                <w:bCs/>
                <w:sz w:val="22"/>
                <w:szCs w:val="22"/>
              </w:rPr>
              <w:t>ka</w:t>
            </w:r>
          </w:p>
        </w:tc>
        <w:tc>
          <w:tcPr>
            <w:tcW w:w="4678" w:type="dxa"/>
          </w:tcPr>
          <w:p w14:paraId="0AD387A8" w14:textId="77777777" w:rsidR="006978CC" w:rsidRPr="00C95058" w:rsidRDefault="0021161A" w:rsidP="00F30167">
            <w:pPr>
              <w:keepNext/>
              <w:rPr>
                <w:sz w:val="22"/>
              </w:rPr>
            </w:pPr>
            <w:r w:rsidRPr="00C95058">
              <w:rPr>
                <w:sz w:val="22"/>
              </w:rPr>
              <w:t xml:space="preserve">Jméno: </w:t>
            </w:r>
            <w:r w:rsidRPr="00C95058">
              <w:rPr>
                <w:sz w:val="22"/>
                <w:highlight w:val="yellow"/>
              </w:rPr>
              <w:t>[DOPLNÍ DODAVATEL]</w:t>
            </w:r>
          </w:p>
          <w:p w14:paraId="7007EBCE" w14:textId="77777777" w:rsidR="006978CC" w:rsidRPr="00C95058" w:rsidRDefault="0021161A" w:rsidP="00F30167">
            <w:pPr>
              <w:keepNext/>
              <w:rPr>
                <w:sz w:val="22"/>
              </w:rPr>
            </w:pPr>
            <w:r w:rsidRPr="00C95058">
              <w:rPr>
                <w:sz w:val="22"/>
              </w:rPr>
              <w:t xml:space="preserve">Funkce: </w:t>
            </w:r>
            <w:r w:rsidRPr="00C95058">
              <w:rPr>
                <w:sz w:val="22"/>
                <w:highlight w:val="yellow"/>
              </w:rPr>
              <w:t>[DOPLNÍ DODAVATEL]</w:t>
            </w:r>
          </w:p>
        </w:tc>
      </w:tr>
    </w:tbl>
    <w:p w14:paraId="1E0317A9" w14:textId="77777777" w:rsidR="006978CC" w:rsidRPr="00C95058" w:rsidRDefault="006978CC" w:rsidP="008B19AC">
      <w:pPr>
        <w:pStyle w:val="Nadpis1"/>
        <w:keepNext w:val="0"/>
        <w:numPr>
          <w:ilvl w:val="0"/>
          <w:numId w:val="0"/>
        </w:numPr>
        <w:spacing w:before="240"/>
        <w:rPr>
          <w:lang w:val="cs-CZ"/>
        </w:rPr>
      </w:pPr>
    </w:p>
    <w:sectPr w:rsidR="006978CC" w:rsidRPr="00C95058" w:rsidSect="00CB0B8A">
      <w:footnotePr>
        <w:numRestart w:val="eachPage"/>
      </w:footnotePr>
      <w:endnotePr>
        <w:numFmt w:val="chicago"/>
      </w:endnotePr>
      <w:type w:val="continuous"/>
      <w:pgSz w:w="11906" w:h="16838"/>
      <w:pgMar w:top="1418" w:right="1418" w:bottom="1418"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AAE7B" w14:textId="77777777" w:rsidR="001A7AA0" w:rsidRDefault="001A7AA0">
      <w:r>
        <w:separator/>
      </w:r>
    </w:p>
  </w:endnote>
  <w:endnote w:type="continuationSeparator" w:id="0">
    <w:p w14:paraId="03BBBE22" w14:textId="77777777" w:rsidR="001A7AA0" w:rsidRDefault="001A7AA0">
      <w:r>
        <w:continuationSeparator/>
      </w:r>
    </w:p>
  </w:endnote>
  <w:endnote w:type="continuationNotice" w:id="1">
    <w:p w14:paraId="5ECCF6B2" w14:textId="77777777" w:rsidR="001A7AA0" w:rsidRDefault="001A7AA0"/>
  </w:endnote>
  <w:endnote w:id="2">
    <w:p w14:paraId="4BF0DCE5" w14:textId="5DEA5C12" w:rsidR="006F2927" w:rsidRPr="002C4E17" w:rsidRDefault="006F2927">
      <w:pPr>
        <w:pStyle w:val="Textvysvtlivek"/>
        <w:rPr>
          <w:color w:val="000000" w:themeColor="text1"/>
          <w:sz w:val="18"/>
          <w:szCs w:val="18"/>
        </w:rPr>
      </w:pPr>
      <w:r>
        <w:rPr>
          <w:rStyle w:val="Odkaznavysvtlivky"/>
        </w:rPr>
        <w:endnoteRef/>
      </w:r>
      <w:r>
        <w:t xml:space="preserve"> </w:t>
      </w:r>
      <w:r w:rsidR="00346303" w:rsidRPr="002B3895">
        <w:rPr>
          <w:sz w:val="18"/>
          <w:szCs w:val="18"/>
        </w:rPr>
        <w:t xml:space="preserve">Dostupné </w:t>
      </w:r>
      <w:r w:rsidR="00346303">
        <w:rPr>
          <w:sz w:val="18"/>
          <w:szCs w:val="18"/>
        </w:rPr>
        <w:t xml:space="preserve">v aktualizované verzi </w:t>
      </w:r>
      <w:hyperlink r:id="rId1" w:history="1">
        <w:r w:rsidR="00346303" w:rsidRPr="00493B52">
          <w:rPr>
            <w:rStyle w:val="Hypertextovodkaz"/>
            <w:color w:val="000000" w:themeColor="text1"/>
            <w:sz w:val="18"/>
            <w:szCs w:val="18"/>
          </w:rPr>
          <w:t>https://www.czso.cz/csu/czso</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E">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8212237"/>
      <w:docPartObj>
        <w:docPartGallery w:val="Page Numbers (Bottom of Page)"/>
        <w:docPartUnique/>
      </w:docPartObj>
    </w:sdtPr>
    <w:sdtContent>
      <w:p w14:paraId="5D6A60A6" w14:textId="74B0E219" w:rsidR="00E21801" w:rsidRDefault="00E21801">
        <w:pPr>
          <w:pStyle w:val="Zpat"/>
          <w:jc w:val="center"/>
        </w:pPr>
        <w:r>
          <w:rPr>
            <w:sz w:val="22"/>
          </w:rPr>
          <w:fldChar w:fldCharType="begin"/>
        </w:r>
        <w:r>
          <w:rPr>
            <w:sz w:val="22"/>
          </w:rPr>
          <w:instrText>PAGE   \* MERGEFORMAT</w:instrText>
        </w:r>
        <w:r>
          <w:rPr>
            <w:sz w:val="22"/>
          </w:rPr>
          <w:fldChar w:fldCharType="separate"/>
        </w:r>
        <w:r w:rsidR="00DD5D62">
          <w:rPr>
            <w:noProof/>
            <w:sz w:val="22"/>
          </w:rPr>
          <w:t>37</w:t>
        </w:r>
        <w:r>
          <w:rPr>
            <w:sz w:val="22"/>
          </w:rPr>
          <w:fldChar w:fldCharType="end"/>
        </w:r>
      </w:p>
    </w:sdtContent>
  </w:sdt>
  <w:p w14:paraId="550AB2F2" w14:textId="77777777" w:rsidR="00E21801" w:rsidRDefault="00E218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02F0D" w14:textId="77777777" w:rsidR="001A7AA0" w:rsidRDefault="001A7AA0">
      <w:r>
        <w:separator/>
      </w:r>
    </w:p>
  </w:footnote>
  <w:footnote w:type="continuationSeparator" w:id="0">
    <w:p w14:paraId="5651A1E3" w14:textId="77777777" w:rsidR="001A7AA0" w:rsidRDefault="001A7AA0">
      <w:r>
        <w:continuationSeparator/>
      </w:r>
    </w:p>
  </w:footnote>
  <w:footnote w:type="continuationNotice" w:id="1">
    <w:p w14:paraId="1A7D4033" w14:textId="77777777" w:rsidR="001A7AA0" w:rsidRDefault="001A7A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4859A" w14:textId="77777777" w:rsidR="00E21801" w:rsidRDefault="00E21801">
    <w:pPr>
      <w:pStyle w:val="Zpat"/>
      <w:keepNext/>
      <w:widowControl w:val="0"/>
      <w:tabs>
        <w:tab w:val="left" w:pos="703"/>
      </w:tabs>
      <w:rPr>
        <w:bCs/>
        <w:i/>
        <w:sz w:val="22"/>
      </w:rPr>
    </w:pPr>
  </w:p>
  <w:p w14:paraId="6E262F0C" w14:textId="77777777" w:rsidR="00E21801" w:rsidRDefault="00E2180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801FD"/>
    <w:multiLevelType w:val="hybridMultilevel"/>
    <w:tmpl w:val="B4083D1C"/>
    <w:lvl w:ilvl="0" w:tplc="04050017">
      <w:start w:val="1"/>
      <w:numFmt w:val="lowerLetter"/>
      <w:lvlText w:val="%1)"/>
      <w:lvlJc w:val="left"/>
      <w:pPr>
        <w:ind w:left="2138" w:hanging="360"/>
      </w:pPr>
    </w:lvl>
    <w:lvl w:ilvl="1" w:tplc="EFE61484">
      <w:start w:val="1"/>
      <w:numFmt w:val="lowerLetter"/>
      <w:lvlText w:val="%2)"/>
      <w:lvlJc w:val="left"/>
      <w:pPr>
        <w:ind w:left="2858" w:hanging="360"/>
      </w:pPr>
      <w:rPr>
        <w:b w:val="0"/>
      </w:r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 w15:restartNumberingAfterBreak="0">
    <w:nsid w:val="0521798A"/>
    <w:multiLevelType w:val="hybridMultilevel"/>
    <w:tmpl w:val="AD9E2340"/>
    <w:lvl w:ilvl="0" w:tplc="C5B0AC78">
      <w:start w:val="1"/>
      <w:numFmt w:val="lowerLetter"/>
      <w:lvlText w:val="(%1)"/>
      <w:lvlJc w:val="left"/>
      <w:pPr>
        <w:tabs>
          <w:tab w:val="num" w:pos="1570"/>
        </w:tabs>
        <w:ind w:left="1570" w:hanging="720"/>
      </w:pPr>
      <w:rPr>
        <w:rFonts w:hint="default"/>
        <w:b w:val="0"/>
      </w:rPr>
    </w:lvl>
    <w:lvl w:ilvl="1" w:tplc="C1B61B06">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3E7508"/>
    <w:multiLevelType w:val="hybridMultilevel"/>
    <w:tmpl w:val="0C7A0D3A"/>
    <w:lvl w:ilvl="0" w:tplc="665418BA">
      <w:start w:val="36"/>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A249D6"/>
    <w:multiLevelType w:val="hybridMultilevel"/>
    <w:tmpl w:val="78224622"/>
    <w:lvl w:ilvl="0" w:tplc="FFFFFFFF">
      <w:start w:val="1"/>
      <w:numFmt w:val="upperLetter"/>
      <w:lvlText w:val="(%1)"/>
      <w:lvlJc w:val="left"/>
      <w:pPr>
        <w:tabs>
          <w:tab w:val="num" w:pos="1440"/>
        </w:tabs>
        <w:ind w:left="1440" w:hanging="1080"/>
      </w:pPr>
      <w:rPr>
        <w:rFonts w:cs="Times New Roman" w:hint="default"/>
      </w:rPr>
    </w:lvl>
    <w:lvl w:ilvl="1" w:tplc="FFFFFFFF">
      <w:start w:val="12"/>
      <w:numFmt w:val="decimal"/>
      <w:lvlText w:val="%2."/>
      <w:lvlJc w:val="left"/>
      <w:pPr>
        <w:tabs>
          <w:tab w:val="num" w:pos="1440"/>
        </w:tabs>
        <w:ind w:left="1440" w:hanging="360"/>
      </w:pPr>
      <w:rPr>
        <w:rFonts w:cs="Times New Roman" w:hint="default"/>
      </w:rPr>
    </w:lvl>
    <w:lvl w:ilvl="2" w:tplc="40BE190E">
      <w:start w:val="1"/>
      <w:numFmt w:val="lowerLetter"/>
      <w:lvlText w:val="(%3)"/>
      <w:lvlJc w:val="left"/>
      <w:pPr>
        <w:tabs>
          <w:tab w:val="num" w:pos="2340"/>
        </w:tabs>
        <w:ind w:left="2340" w:hanging="360"/>
      </w:pPr>
      <w:rPr>
        <w:rFonts w:cs="Times New Roman" w:hint="default"/>
      </w:rPr>
    </w:lvl>
    <w:lvl w:ilvl="3" w:tplc="FFFFFFFF">
      <w:start w:val="1"/>
      <w:numFmt w:val="lowerLetter"/>
      <w:lvlText w:val="%4)"/>
      <w:lvlJc w:val="left"/>
      <w:pPr>
        <w:tabs>
          <w:tab w:val="num" w:pos="2880"/>
        </w:tabs>
        <w:ind w:left="2880" w:hanging="360"/>
      </w:pPr>
      <w:rPr>
        <w:rFonts w:cs="Times New Roman"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9E3BD9"/>
    <w:multiLevelType w:val="multilevel"/>
    <w:tmpl w:val="B282B65C"/>
    <w:lvl w:ilvl="0">
      <w:start w:val="1"/>
      <w:numFmt w:val="lowerLetter"/>
      <w:lvlText w:val="(%1)"/>
      <w:lvlJc w:val="left"/>
      <w:pPr>
        <w:tabs>
          <w:tab w:val="num" w:pos="2295"/>
        </w:tabs>
        <w:ind w:left="2295" w:hanging="735"/>
      </w:pPr>
      <w:rPr>
        <w:rFonts w:hint="default"/>
      </w:r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6" w15:restartNumberingAfterBreak="0">
    <w:nsid w:val="17BD754D"/>
    <w:multiLevelType w:val="hybridMultilevel"/>
    <w:tmpl w:val="26AABA38"/>
    <w:lvl w:ilvl="0" w:tplc="0E0E98A0">
      <w:start w:val="1"/>
      <w:numFmt w:val="lowerRoman"/>
      <w:lvlText w:val="(%1)"/>
      <w:lvlJc w:val="left"/>
      <w:pPr>
        <w:tabs>
          <w:tab w:val="num" w:pos="3060"/>
        </w:tabs>
        <w:ind w:left="3060" w:hanging="1080"/>
      </w:pPr>
      <w:rPr>
        <w:rFonts w:hint="default"/>
      </w:rPr>
    </w:lvl>
    <w:lvl w:ilvl="1" w:tplc="04050019" w:tentative="1">
      <w:start w:val="1"/>
      <w:numFmt w:val="lowerLetter"/>
      <w:lvlText w:val="%2."/>
      <w:lvlJc w:val="left"/>
      <w:pPr>
        <w:tabs>
          <w:tab w:val="num" w:pos="1440"/>
        </w:tabs>
        <w:ind w:left="1440" w:hanging="360"/>
      </w:pPr>
    </w:lvl>
    <w:lvl w:ilvl="2" w:tplc="C61A6B02">
      <w:start w:val="1"/>
      <w:numFmt w:val="lowerLetter"/>
      <w:lvlText w:val="(%3)"/>
      <w:lvlJc w:val="left"/>
      <w:pPr>
        <w:tabs>
          <w:tab w:val="num" w:pos="3060"/>
        </w:tabs>
        <w:ind w:left="3060" w:hanging="10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03620C"/>
    <w:multiLevelType w:val="hybridMultilevel"/>
    <w:tmpl w:val="68FAC7EC"/>
    <w:lvl w:ilvl="0" w:tplc="40BE190E">
      <w:start w:val="1"/>
      <w:numFmt w:val="lowerLetter"/>
      <w:lvlText w:val="(%1)"/>
      <w:lvlJc w:val="left"/>
      <w:pPr>
        <w:tabs>
          <w:tab w:val="num" w:pos="2340"/>
        </w:tabs>
        <w:ind w:left="23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134DEB"/>
    <w:multiLevelType w:val="hybridMultilevel"/>
    <w:tmpl w:val="0C24FEAC"/>
    <w:lvl w:ilvl="0" w:tplc="4514833C">
      <w:start w:val="1"/>
      <w:numFmt w:val="lowerRoman"/>
      <w:lvlText w:val="(%1)"/>
      <w:lvlJc w:val="left"/>
      <w:pPr>
        <w:ind w:left="1854" w:hanging="360"/>
      </w:pPr>
      <w:rPr>
        <w:rFonts w:hint="default"/>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1F704CA5"/>
    <w:multiLevelType w:val="hybridMultilevel"/>
    <w:tmpl w:val="24007F5C"/>
    <w:lvl w:ilvl="0" w:tplc="C61A6B0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164245"/>
    <w:multiLevelType w:val="hybridMultilevel"/>
    <w:tmpl w:val="1938D07E"/>
    <w:lvl w:ilvl="0" w:tplc="C61A6B02">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26CB017D"/>
    <w:multiLevelType w:val="hybridMultilevel"/>
    <w:tmpl w:val="8B86FDB6"/>
    <w:lvl w:ilvl="0" w:tplc="A3A0D79E">
      <w:start w:val="1"/>
      <w:numFmt w:val="lowerLetter"/>
      <w:lvlText w:val="(%1)"/>
      <w:lvlJc w:val="left"/>
      <w:pPr>
        <w:tabs>
          <w:tab w:val="num" w:pos="2138"/>
        </w:tabs>
        <w:ind w:left="2138"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70F15D2"/>
    <w:multiLevelType w:val="hybridMultilevel"/>
    <w:tmpl w:val="977CD44A"/>
    <w:lvl w:ilvl="0" w:tplc="4E72C484">
      <w:start w:val="1"/>
      <w:numFmt w:val="lowerLetter"/>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3" w15:restartNumberingAfterBreak="0">
    <w:nsid w:val="286E4A82"/>
    <w:multiLevelType w:val="hybridMultilevel"/>
    <w:tmpl w:val="AD9E2340"/>
    <w:lvl w:ilvl="0" w:tplc="C5B0AC78">
      <w:start w:val="1"/>
      <w:numFmt w:val="lowerLetter"/>
      <w:lvlText w:val="(%1)"/>
      <w:lvlJc w:val="left"/>
      <w:pPr>
        <w:tabs>
          <w:tab w:val="num" w:pos="2138"/>
        </w:tabs>
        <w:ind w:left="2138" w:hanging="720"/>
      </w:pPr>
      <w:rPr>
        <w:rFonts w:hint="default"/>
        <w:b w:val="0"/>
      </w:rPr>
    </w:lvl>
    <w:lvl w:ilvl="1" w:tplc="C1B61B06">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8520C0"/>
    <w:multiLevelType w:val="multilevel"/>
    <w:tmpl w:val="D98C4ED0"/>
    <w:lvl w:ilvl="0">
      <w:start w:val="1"/>
      <w:numFmt w:val="decimal"/>
      <w:pStyle w:val="Heading1PRK"/>
      <w:lvlText w:val="%1."/>
      <w:lvlJc w:val="left"/>
      <w:pPr>
        <w:tabs>
          <w:tab w:val="num" w:pos="709"/>
        </w:tabs>
        <w:ind w:left="709" w:hanging="709"/>
      </w:pPr>
    </w:lvl>
    <w:lvl w:ilvl="1">
      <w:start w:val="1"/>
      <w:numFmt w:val="decimal"/>
      <w:pStyle w:val="Heading2PRK"/>
      <w:lvlText w:val="%1.%2"/>
      <w:lvlJc w:val="left"/>
      <w:pPr>
        <w:tabs>
          <w:tab w:val="num" w:pos="709"/>
        </w:tabs>
        <w:ind w:left="709" w:hanging="709"/>
      </w:pPr>
      <w:rPr>
        <w:rFonts w:ascii="Arial" w:hAnsi="Arial" w:cs="Arial" w:hint="default"/>
        <w:b w:val="0"/>
        <w:i w:val="0"/>
        <w:color w:val="000000" w:themeColor="text1"/>
      </w:rPr>
    </w:lvl>
    <w:lvl w:ilvl="2">
      <w:start w:val="1"/>
      <w:numFmt w:val="decimal"/>
      <w:pStyle w:val="Heading3PRK"/>
      <w:lvlText w:val="%1.%2.%3"/>
      <w:lvlJc w:val="left"/>
      <w:pPr>
        <w:tabs>
          <w:tab w:val="num" w:pos="709"/>
        </w:tabs>
        <w:ind w:left="709" w:hanging="709"/>
      </w:pPr>
      <w:rPr>
        <w:rFonts w:ascii="Arial" w:hAnsi="Arial" w:cs="Times New Roman" w:hint="default"/>
        <w:b w:val="0"/>
        <w:i w:val="0"/>
        <w:sz w:val="20"/>
      </w:rPr>
    </w:lvl>
    <w:lvl w:ilvl="3">
      <w:start w:val="1"/>
      <w:numFmt w:val="lowerLetter"/>
      <w:pStyle w:val="Heading4PRK"/>
      <w:lvlText w:val="(%4)"/>
      <w:lvlJc w:val="left"/>
      <w:pPr>
        <w:tabs>
          <w:tab w:val="num" w:pos="1418"/>
        </w:tabs>
        <w:ind w:left="1418" w:hanging="709"/>
      </w:pPr>
    </w:lvl>
    <w:lvl w:ilvl="4">
      <w:start w:val="1"/>
      <w:numFmt w:val="lowerRoman"/>
      <w:pStyle w:val="Heading5PRK"/>
      <w:lvlText w:val="(%5)"/>
      <w:lvlJc w:val="left"/>
      <w:pPr>
        <w:tabs>
          <w:tab w:val="num" w:pos="2126"/>
        </w:tabs>
        <w:ind w:left="2126" w:hanging="708"/>
      </w:pPr>
    </w:lvl>
    <w:lvl w:ilvl="5">
      <w:start w:val="1"/>
      <w:numFmt w:val="decimal"/>
      <w:pStyle w:val="Heading6PRK"/>
      <w:lvlText w:val="(%6)"/>
      <w:lvlJc w:val="left"/>
      <w:pPr>
        <w:tabs>
          <w:tab w:val="num" w:pos="2835"/>
        </w:tabs>
        <w:ind w:left="2835" w:hanging="709"/>
      </w:pPr>
    </w:lvl>
    <w:lvl w:ilvl="6">
      <w:start w:val="1"/>
      <w:numFmt w:val="none"/>
      <w:lvlText w:val=""/>
      <w:lvlJc w:val="left"/>
      <w:pPr>
        <w:ind w:left="-32767" w:firstLine="0"/>
      </w:pPr>
    </w:lvl>
    <w:lvl w:ilvl="7">
      <w:start w:val="1"/>
      <w:numFmt w:val="none"/>
      <w:lvlText w:val=""/>
      <w:lvlJc w:val="left"/>
      <w:pPr>
        <w:ind w:left="-32767" w:firstLine="0"/>
      </w:pPr>
      <w:rPr>
        <w:rFonts w:ascii="Times New Roman" w:hAnsi="Times New Roman" w:cs="Times New Roman" w:hint="default"/>
      </w:rPr>
    </w:lvl>
    <w:lvl w:ilvl="8">
      <w:start w:val="24"/>
      <w:numFmt w:val="none"/>
      <w:lvlText w:val=""/>
      <w:lvlJc w:val="left"/>
      <w:pPr>
        <w:ind w:left="-32767" w:firstLine="0"/>
      </w:pPr>
      <w:rPr>
        <w:b w:val="0"/>
        <w:i w:val="0"/>
        <w:color w:val="auto"/>
        <w:sz w:val="22"/>
      </w:rPr>
    </w:lvl>
  </w:abstractNum>
  <w:abstractNum w:abstractNumId="15" w15:restartNumberingAfterBreak="0">
    <w:nsid w:val="30B42908"/>
    <w:multiLevelType w:val="hybridMultilevel"/>
    <w:tmpl w:val="1474EA02"/>
    <w:lvl w:ilvl="0" w:tplc="4E72C484">
      <w:start w:val="1"/>
      <w:numFmt w:val="lowerLetter"/>
      <w:lvlText w:val="(%1)"/>
      <w:lvlJc w:val="left"/>
      <w:pPr>
        <w:tabs>
          <w:tab w:val="num" w:pos="2204"/>
        </w:tabs>
        <w:ind w:left="2204" w:hanging="360"/>
      </w:pPr>
      <w:rPr>
        <w:rFonts w:hint="default"/>
      </w:rPr>
    </w:lvl>
    <w:lvl w:ilvl="1" w:tplc="FFFFFFFF" w:tentative="1">
      <w:start w:val="1"/>
      <w:numFmt w:val="lowerLetter"/>
      <w:lvlText w:val="%2."/>
      <w:lvlJc w:val="left"/>
      <w:pPr>
        <w:tabs>
          <w:tab w:val="num" w:pos="1157"/>
        </w:tabs>
        <w:ind w:left="1157" w:hanging="360"/>
      </w:pPr>
    </w:lvl>
    <w:lvl w:ilvl="2" w:tplc="FFFFFFFF">
      <w:start w:val="1"/>
      <w:numFmt w:val="lowerRoman"/>
      <w:lvlText w:val="%3."/>
      <w:lvlJc w:val="right"/>
      <w:pPr>
        <w:tabs>
          <w:tab w:val="num" w:pos="1877"/>
        </w:tabs>
        <w:ind w:left="1877" w:hanging="180"/>
      </w:pPr>
    </w:lvl>
    <w:lvl w:ilvl="3" w:tplc="FFFFFFFF" w:tentative="1">
      <w:start w:val="1"/>
      <w:numFmt w:val="decimal"/>
      <w:lvlText w:val="%4."/>
      <w:lvlJc w:val="left"/>
      <w:pPr>
        <w:tabs>
          <w:tab w:val="num" w:pos="2597"/>
        </w:tabs>
        <w:ind w:left="2597" w:hanging="360"/>
      </w:pPr>
    </w:lvl>
    <w:lvl w:ilvl="4" w:tplc="FFFFFFFF" w:tentative="1">
      <w:start w:val="1"/>
      <w:numFmt w:val="lowerLetter"/>
      <w:lvlText w:val="%5."/>
      <w:lvlJc w:val="left"/>
      <w:pPr>
        <w:tabs>
          <w:tab w:val="num" w:pos="3317"/>
        </w:tabs>
        <w:ind w:left="3317" w:hanging="360"/>
      </w:pPr>
    </w:lvl>
    <w:lvl w:ilvl="5" w:tplc="FFFFFFFF" w:tentative="1">
      <w:start w:val="1"/>
      <w:numFmt w:val="lowerRoman"/>
      <w:lvlText w:val="%6."/>
      <w:lvlJc w:val="right"/>
      <w:pPr>
        <w:tabs>
          <w:tab w:val="num" w:pos="4037"/>
        </w:tabs>
        <w:ind w:left="4037" w:hanging="180"/>
      </w:pPr>
    </w:lvl>
    <w:lvl w:ilvl="6" w:tplc="FFFFFFFF" w:tentative="1">
      <w:start w:val="1"/>
      <w:numFmt w:val="decimal"/>
      <w:lvlText w:val="%7."/>
      <w:lvlJc w:val="left"/>
      <w:pPr>
        <w:tabs>
          <w:tab w:val="num" w:pos="4757"/>
        </w:tabs>
        <w:ind w:left="4757" w:hanging="360"/>
      </w:pPr>
    </w:lvl>
    <w:lvl w:ilvl="7" w:tplc="FFFFFFFF" w:tentative="1">
      <w:start w:val="1"/>
      <w:numFmt w:val="lowerLetter"/>
      <w:lvlText w:val="%8."/>
      <w:lvlJc w:val="left"/>
      <w:pPr>
        <w:tabs>
          <w:tab w:val="num" w:pos="5477"/>
        </w:tabs>
        <w:ind w:left="5477" w:hanging="360"/>
      </w:pPr>
    </w:lvl>
    <w:lvl w:ilvl="8" w:tplc="FFFFFFFF" w:tentative="1">
      <w:start w:val="1"/>
      <w:numFmt w:val="lowerRoman"/>
      <w:lvlText w:val="%9."/>
      <w:lvlJc w:val="right"/>
      <w:pPr>
        <w:tabs>
          <w:tab w:val="num" w:pos="6197"/>
        </w:tabs>
        <w:ind w:left="6197" w:hanging="180"/>
      </w:pPr>
    </w:lvl>
  </w:abstractNum>
  <w:abstractNum w:abstractNumId="16" w15:restartNumberingAfterBreak="0">
    <w:nsid w:val="33771BB2"/>
    <w:multiLevelType w:val="hybridMultilevel"/>
    <w:tmpl w:val="5CB4BE1A"/>
    <w:lvl w:ilvl="0" w:tplc="C61A6B02">
      <w:start w:val="1"/>
      <w:numFmt w:val="lowerLetter"/>
      <w:lvlText w:val="(%1)"/>
      <w:lvlJc w:val="left"/>
      <w:pPr>
        <w:tabs>
          <w:tab w:val="num" w:pos="2153"/>
        </w:tabs>
        <w:ind w:left="2153" w:hanging="735"/>
      </w:pPr>
      <w:rPr>
        <w:rFonts w:hint="default"/>
      </w:rPr>
    </w:lvl>
    <w:lvl w:ilvl="1" w:tplc="04050019">
      <w:start w:val="1"/>
      <w:numFmt w:val="lowerLetter"/>
      <w:lvlText w:val="%2)"/>
      <w:lvlJc w:val="left"/>
      <w:pPr>
        <w:tabs>
          <w:tab w:val="num" w:pos="2498"/>
        </w:tabs>
        <w:ind w:left="2498" w:hanging="360"/>
      </w:pPr>
      <w:rPr>
        <w:rFonts w:hint="default"/>
      </w:rPr>
    </w:lvl>
    <w:lvl w:ilvl="2" w:tplc="0405001B">
      <w:start w:val="1"/>
      <w:numFmt w:val="lowerRoman"/>
      <w:lvlText w:val="(%3)"/>
      <w:lvlJc w:val="left"/>
      <w:pPr>
        <w:tabs>
          <w:tab w:val="num" w:pos="4118"/>
        </w:tabs>
        <w:ind w:left="4118" w:hanging="1080"/>
      </w:pPr>
      <w:rPr>
        <w:rFonts w:hint="default"/>
      </w:r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17" w15:restartNumberingAfterBreak="0">
    <w:nsid w:val="34AB3269"/>
    <w:multiLevelType w:val="multilevel"/>
    <w:tmpl w:val="29E82808"/>
    <w:lvl w:ilvl="0">
      <w:start w:val="1"/>
      <w:numFmt w:val="decimal"/>
      <w:lvlText w:val="%1."/>
      <w:lvlJc w:val="left"/>
      <w:pPr>
        <w:tabs>
          <w:tab w:val="num" w:pos="709"/>
        </w:tabs>
        <w:ind w:left="709" w:hanging="709"/>
      </w:pPr>
      <w:rPr>
        <w:rFonts w:ascii="Times New Roman" w:hAnsi="Times New Roman" w:cs="Times New Roman" w:hint="default"/>
        <w:b/>
        <w:i w:val="0"/>
        <w:caps/>
        <w:sz w:val="22"/>
        <w:szCs w:val="22"/>
        <w:u w:val="none"/>
      </w:rPr>
    </w:lvl>
    <w:lvl w:ilvl="1">
      <w:start w:val="1"/>
      <w:numFmt w:val="lowerLetter"/>
      <w:lvlText w:val="(%2)"/>
      <w:lvlJc w:val="left"/>
      <w:pPr>
        <w:tabs>
          <w:tab w:val="num" w:pos="851"/>
        </w:tabs>
        <w:ind w:left="851" w:hanging="709"/>
      </w:pPr>
      <w:rPr>
        <w:rFonts w:hint="default"/>
        <w:b w:val="0"/>
        <w:i w:val="0"/>
        <w:sz w:val="22"/>
        <w:szCs w:val="22"/>
      </w:rPr>
    </w:lvl>
    <w:lvl w:ilvl="2">
      <w:start w:val="1"/>
      <w:numFmt w:val="decimal"/>
      <w:isLgl/>
      <w:lvlText w:val="%1.%2.%3."/>
      <w:lvlJc w:val="left"/>
      <w:pPr>
        <w:tabs>
          <w:tab w:val="num" w:pos="2126"/>
        </w:tabs>
        <w:ind w:left="2126" w:hanging="708"/>
      </w:pPr>
      <w:rPr>
        <w:rFonts w:ascii="Times New Roman" w:hAnsi="Times New Roman" w:cs="Times New Roman" w:hint="default"/>
        <w:b/>
        <w:i w:val="0"/>
        <w:sz w:val="22"/>
        <w:szCs w:val="22"/>
      </w:rPr>
    </w:lvl>
    <w:lvl w:ilvl="3">
      <w:start w:val="1"/>
      <w:numFmt w:val="decimal"/>
      <w:isLgl/>
      <w:lvlText w:val="%1.%2.%3.%4"/>
      <w:lvlJc w:val="left"/>
      <w:pPr>
        <w:tabs>
          <w:tab w:val="num" w:pos="2977"/>
        </w:tabs>
        <w:ind w:left="2977" w:hanging="851"/>
      </w:pPr>
      <w:rPr>
        <w:rFonts w:ascii="Times New Roman" w:hAnsi="Times New Roman" w:cs="Times New Roman" w:hint="default"/>
        <w:b/>
        <w:i/>
        <w:sz w:val="22"/>
        <w:szCs w:val="22"/>
      </w:rPr>
    </w:lvl>
    <w:lvl w:ilvl="4">
      <w:start w:val="1"/>
      <w:numFmt w:val="decimal"/>
      <w:isLgl/>
      <w:lvlText w:val="%1.%2.%3.%4.%5"/>
      <w:lvlJc w:val="left"/>
      <w:pPr>
        <w:tabs>
          <w:tab w:val="num" w:pos="3260"/>
        </w:tabs>
        <w:ind w:left="3260" w:hanging="992"/>
      </w:pPr>
      <w:rPr>
        <w:rFonts w:ascii="Times New Roman" w:hAnsi="Times New Roman" w:cs="Times New Roman" w:hint="default"/>
        <w:b/>
        <w:i w:val="0"/>
        <w:sz w:val="24"/>
        <w:szCs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9C459CD"/>
    <w:multiLevelType w:val="hybridMultilevel"/>
    <w:tmpl w:val="AF4ED59A"/>
    <w:lvl w:ilvl="0" w:tplc="3F866648">
      <w:start w:val="1"/>
      <w:numFmt w:val="lowerRoman"/>
      <w:lvlText w:val="(%1)"/>
      <w:lvlJc w:val="left"/>
      <w:pPr>
        <w:tabs>
          <w:tab w:val="num" w:pos="4118"/>
        </w:tabs>
        <w:ind w:left="4118" w:hanging="1080"/>
      </w:pPr>
      <w:rPr>
        <w:rFonts w:hint="default"/>
      </w:rPr>
    </w:lvl>
    <w:lvl w:ilvl="1" w:tplc="77EAC4A2" w:tentative="1">
      <w:start w:val="1"/>
      <w:numFmt w:val="lowerLetter"/>
      <w:lvlText w:val="%2."/>
      <w:lvlJc w:val="left"/>
      <w:pPr>
        <w:tabs>
          <w:tab w:val="num" w:pos="3758"/>
        </w:tabs>
        <w:ind w:left="3758" w:hanging="360"/>
      </w:pPr>
    </w:lvl>
    <w:lvl w:ilvl="2" w:tplc="0405001B">
      <w:start w:val="1"/>
      <w:numFmt w:val="lowerRoman"/>
      <w:lvlText w:val="%3."/>
      <w:lvlJc w:val="right"/>
      <w:pPr>
        <w:tabs>
          <w:tab w:val="num" w:pos="4478"/>
        </w:tabs>
        <w:ind w:left="4478" w:hanging="180"/>
      </w:pPr>
    </w:lvl>
    <w:lvl w:ilvl="3" w:tplc="0405000F" w:tentative="1">
      <w:start w:val="1"/>
      <w:numFmt w:val="decimal"/>
      <w:lvlText w:val="%4."/>
      <w:lvlJc w:val="left"/>
      <w:pPr>
        <w:tabs>
          <w:tab w:val="num" w:pos="5198"/>
        </w:tabs>
        <w:ind w:left="5198" w:hanging="360"/>
      </w:pPr>
    </w:lvl>
    <w:lvl w:ilvl="4" w:tplc="04050019" w:tentative="1">
      <w:start w:val="1"/>
      <w:numFmt w:val="lowerLetter"/>
      <w:lvlText w:val="%5."/>
      <w:lvlJc w:val="left"/>
      <w:pPr>
        <w:tabs>
          <w:tab w:val="num" w:pos="5918"/>
        </w:tabs>
        <w:ind w:left="5918" w:hanging="360"/>
      </w:pPr>
    </w:lvl>
    <w:lvl w:ilvl="5" w:tplc="0405001B" w:tentative="1">
      <w:start w:val="1"/>
      <w:numFmt w:val="lowerRoman"/>
      <w:lvlText w:val="%6."/>
      <w:lvlJc w:val="right"/>
      <w:pPr>
        <w:tabs>
          <w:tab w:val="num" w:pos="6638"/>
        </w:tabs>
        <w:ind w:left="6638" w:hanging="180"/>
      </w:pPr>
    </w:lvl>
    <w:lvl w:ilvl="6" w:tplc="0405000F" w:tentative="1">
      <w:start w:val="1"/>
      <w:numFmt w:val="decimal"/>
      <w:lvlText w:val="%7."/>
      <w:lvlJc w:val="left"/>
      <w:pPr>
        <w:tabs>
          <w:tab w:val="num" w:pos="7358"/>
        </w:tabs>
        <w:ind w:left="7358" w:hanging="360"/>
      </w:pPr>
    </w:lvl>
    <w:lvl w:ilvl="7" w:tplc="04050019" w:tentative="1">
      <w:start w:val="1"/>
      <w:numFmt w:val="lowerLetter"/>
      <w:lvlText w:val="%8."/>
      <w:lvlJc w:val="left"/>
      <w:pPr>
        <w:tabs>
          <w:tab w:val="num" w:pos="8078"/>
        </w:tabs>
        <w:ind w:left="8078" w:hanging="360"/>
      </w:pPr>
    </w:lvl>
    <w:lvl w:ilvl="8" w:tplc="0405001B" w:tentative="1">
      <w:start w:val="1"/>
      <w:numFmt w:val="lowerRoman"/>
      <w:lvlText w:val="%9."/>
      <w:lvlJc w:val="right"/>
      <w:pPr>
        <w:tabs>
          <w:tab w:val="num" w:pos="8798"/>
        </w:tabs>
        <w:ind w:left="8798" w:hanging="180"/>
      </w:pPr>
    </w:lvl>
  </w:abstractNum>
  <w:abstractNum w:abstractNumId="19" w15:restartNumberingAfterBreak="0">
    <w:nsid w:val="3CBD68CF"/>
    <w:multiLevelType w:val="hybridMultilevel"/>
    <w:tmpl w:val="AF4ED59A"/>
    <w:lvl w:ilvl="0" w:tplc="3F866648">
      <w:start w:val="1"/>
      <w:numFmt w:val="lowerRoman"/>
      <w:lvlText w:val="(%1)"/>
      <w:lvlJc w:val="left"/>
      <w:pPr>
        <w:tabs>
          <w:tab w:val="num" w:pos="4118"/>
        </w:tabs>
        <w:ind w:left="4118" w:hanging="1080"/>
      </w:pPr>
      <w:rPr>
        <w:rFonts w:hint="default"/>
      </w:rPr>
    </w:lvl>
    <w:lvl w:ilvl="1" w:tplc="77EAC4A2" w:tentative="1">
      <w:start w:val="1"/>
      <w:numFmt w:val="lowerLetter"/>
      <w:lvlText w:val="%2."/>
      <w:lvlJc w:val="left"/>
      <w:pPr>
        <w:tabs>
          <w:tab w:val="num" w:pos="3758"/>
        </w:tabs>
        <w:ind w:left="3758" w:hanging="360"/>
      </w:pPr>
    </w:lvl>
    <w:lvl w:ilvl="2" w:tplc="0405001B">
      <w:start w:val="1"/>
      <w:numFmt w:val="lowerRoman"/>
      <w:lvlText w:val="%3."/>
      <w:lvlJc w:val="right"/>
      <w:pPr>
        <w:tabs>
          <w:tab w:val="num" w:pos="4478"/>
        </w:tabs>
        <w:ind w:left="4478" w:hanging="180"/>
      </w:pPr>
    </w:lvl>
    <w:lvl w:ilvl="3" w:tplc="0405000F" w:tentative="1">
      <w:start w:val="1"/>
      <w:numFmt w:val="decimal"/>
      <w:lvlText w:val="%4."/>
      <w:lvlJc w:val="left"/>
      <w:pPr>
        <w:tabs>
          <w:tab w:val="num" w:pos="5198"/>
        </w:tabs>
        <w:ind w:left="5198" w:hanging="360"/>
      </w:pPr>
    </w:lvl>
    <w:lvl w:ilvl="4" w:tplc="04050019" w:tentative="1">
      <w:start w:val="1"/>
      <w:numFmt w:val="lowerLetter"/>
      <w:lvlText w:val="%5."/>
      <w:lvlJc w:val="left"/>
      <w:pPr>
        <w:tabs>
          <w:tab w:val="num" w:pos="5918"/>
        </w:tabs>
        <w:ind w:left="5918" w:hanging="360"/>
      </w:pPr>
    </w:lvl>
    <w:lvl w:ilvl="5" w:tplc="0405001B" w:tentative="1">
      <w:start w:val="1"/>
      <w:numFmt w:val="lowerRoman"/>
      <w:lvlText w:val="%6."/>
      <w:lvlJc w:val="right"/>
      <w:pPr>
        <w:tabs>
          <w:tab w:val="num" w:pos="6638"/>
        </w:tabs>
        <w:ind w:left="6638" w:hanging="180"/>
      </w:pPr>
    </w:lvl>
    <w:lvl w:ilvl="6" w:tplc="0405000F" w:tentative="1">
      <w:start w:val="1"/>
      <w:numFmt w:val="decimal"/>
      <w:lvlText w:val="%7."/>
      <w:lvlJc w:val="left"/>
      <w:pPr>
        <w:tabs>
          <w:tab w:val="num" w:pos="7358"/>
        </w:tabs>
        <w:ind w:left="7358" w:hanging="360"/>
      </w:pPr>
    </w:lvl>
    <w:lvl w:ilvl="7" w:tplc="04050019" w:tentative="1">
      <w:start w:val="1"/>
      <w:numFmt w:val="lowerLetter"/>
      <w:lvlText w:val="%8."/>
      <w:lvlJc w:val="left"/>
      <w:pPr>
        <w:tabs>
          <w:tab w:val="num" w:pos="8078"/>
        </w:tabs>
        <w:ind w:left="8078" w:hanging="360"/>
      </w:pPr>
    </w:lvl>
    <w:lvl w:ilvl="8" w:tplc="0405001B" w:tentative="1">
      <w:start w:val="1"/>
      <w:numFmt w:val="lowerRoman"/>
      <w:lvlText w:val="%9."/>
      <w:lvlJc w:val="right"/>
      <w:pPr>
        <w:tabs>
          <w:tab w:val="num" w:pos="8798"/>
        </w:tabs>
        <w:ind w:left="8798" w:hanging="180"/>
      </w:pPr>
    </w:lvl>
  </w:abstractNum>
  <w:abstractNum w:abstractNumId="20" w15:restartNumberingAfterBreak="0">
    <w:nsid w:val="44054176"/>
    <w:multiLevelType w:val="hybridMultilevel"/>
    <w:tmpl w:val="AD9E2340"/>
    <w:lvl w:ilvl="0" w:tplc="C5B0AC78">
      <w:start w:val="1"/>
      <w:numFmt w:val="lowerLetter"/>
      <w:lvlText w:val="(%1)"/>
      <w:lvlJc w:val="left"/>
      <w:pPr>
        <w:tabs>
          <w:tab w:val="num" w:pos="2138"/>
        </w:tabs>
        <w:ind w:left="2138" w:hanging="720"/>
      </w:pPr>
      <w:rPr>
        <w:rFonts w:hint="default"/>
        <w:b w:val="0"/>
      </w:rPr>
    </w:lvl>
    <w:lvl w:ilvl="1" w:tplc="C1B61B06">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4BE7C25"/>
    <w:multiLevelType w:val="hybridMultilevel"/>
    <w:tmpl w:val="E9840BB0"/>
    <w:lvl w:ilvl="0" w:tplc="C61A6B02">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4A0317DC"/>
    <w:multiLevelType w:val="hybridMultilevel"/>
    <w:tmpl w:val="1F80C808"/>
    <w:lvl w:ilvl="0" w:tplc="4E72C484">
      <w:start w:val="1"/>
      <w:numFmt w:val="lowerLetter"/>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3" w15:restartNumberingAfterBreak="0">
    <w:nsid w:val="4C343634"/>
    <w:multiLevelType w:val="multilevel"/>
    <w:tmpl w:val="B61E532C"/>
    <w:lvl w:ilvl="0">
      <w:start w:val="1"/>
      <w:numFmt w:val="decimal"/>
      <w:pStyle w:val="Nadpis1"/>
      <w:lvlText w:val="%1."/>
      <w:lvlJc w:val="left"/>
      <w:pPr>
        <w:tabs>
          <w:tab w:val="num" w:pos="709"/>
        </w:tabs>
        <w:ind w:left="709" w:hanging="709"/>
      </w:pPr>
      <w:rPr>
        <w:rFonts w:ascii="Times New Roman" w:hAnsi="Times New Roman" w:cs="Times New Roman" w:hint="default"/>
        <w:b/>
        <w:i w:val="0"/>
        <w:caps/>
        <w:sz w:val="22"/>
        <w:szCs w:val="22"/>
        <w:u w:val="none"/>
      </w:rPr>
    </w:lvl>
    <w:lvl w:ilvl="1">
      <w:start w:val="1"/>
      <w:numFmt w:val="decimal"/>
      <w:pStyle w:val="Nadpis2"/>
      <w:isLgl/>
      <w:lvlText w:val="%1.%2."/>
      <w:lvlJc w:val="left"/>
      <w:pPr>
        <w:tabs>
          <w:tab w:val="num" w:pos="851"/>
        </w:tabs>
        <w:ind w:left="851" w:hanging="709"/>
      </w:pPr>
      <w:rPr>
        <w:rFonts w:ascii="Times New Roman" w:hAnsi="Times New Roman" w:cs="Times New Roman" w:hint="default"/>
        <w:b w:val="0"/>
        <w:i w:val="0"/>
        <w:sz w:val="22"/>
        <w:szCs w:val="22"/>
      </w:rPr>
    </w:lvl>
    <w:lvl w:ilvl="2">
      <w:start w:val="1"/>
      <w:numFmt w:val="decimal"/>
      <w:pStyle w:val="Nadpis3"/>
      <w:isLgl/>
      <w:lvlText w:val="%1.%2.%3."/>
      <w:lvlJc w:val="left"/>
      <w:pPr>
        <w:tabs>
          <w:tab w:val="num" w:pos="2126"/>
        </w:tabs>
        <w:ind w:left="2126" w:hanging="708"/>
      </w:pPr>
      <w:rPr>
        <w:rFonts w:ascii="Times New Roman" w:hAnsi="Times New Roman" w:cs="Times New Roman" w:hint="default"/>
        <w:b/>
        <w:i w:val="0"/>
        <w:sz w:val="22"/>
        <w:szCs w:val="22"/>
      </w:rPr>
    </w:lvl>
    <w:lvl w:ilvl="3">
      <w:start w:val="1"/>
      <w:numFmt w:val="decimal"/>
      <w:pStyle w:val="Nadpis4"/>
      <w:isLgl/>
      <w:lvlText w:val="%1.%2.%3.%4"/>
      <w:lvlJc w:val="left"/>
      <w:pPr>
        <w:tabs>
          <w:tab w:val="num" w:pos="2977"/>
        </w:tabs>
        <w:ind w:left="2977" w:hanging="851"/>
      </w:pPr>
      <w:rPr>
        <w:rFonts w:ascii="Times New Roman" w:hAnsi="Times New Roman" w:cs="Times New Roman" w:hint="default"/>
        <w:b/>
        <w:i/>
        <w:sz w:val="22"/>
        <w:szCs w:val="22"/>
      </w:rPr>
    </w:lvl>
    <w:lvl w:ilvl="4">
      <w:start w:val="1"/>
      <w:numFmt w:val="decimal"/>
      <w:pStyle w:val="Nadpis5"/>
      <w:isLgl/>
      <w:lvlText w:val="%1.%2.%3.%4.%5"/>
      <w:lvlJc w:val="left"/>
      <w:pPr>
        <w:tabs>
          <w:tab w:val="num" w:pos="3260"/>
        </w:tabs>
        <w:ind w:left="3260" w:hanging="992"/>
      </w:pPr>
      <w:rPr>
        <w:rFonts w:ascii="Times New Roman" w:hAnsi="Times New Roman" w:cs="Times New Roman" w:hint="default"/>
        <w:b/>
        <w:i w:val="0"/>
        <w:sz w:val="24"/>
        <w:szCs w:val="24"/>
      </w:r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4" w15:restartNumberingAfterBreak="0">
    <w:nsid w:val="4DA505EE"/>
    <w:multiLevelType w:val="multilevel"/>
    <w:tmpl w:val="716CD0AA"/>
    <w:lvl w:ilvl="0">
      <w:start w:val="1"/>
      <w:numFmt w:val="decimal"/>
      <w:pStyle w:val="Odsazentext1"/>
      <w:suff w:val="nothing"/>
      <w:lvlText w:val="%1."/>
      <w:lvlJc w:val="left"/>
      <w:pPr>
        <w:ind w:left="1021" w:hanging="1021"/>
      </w:pPr>
      <w:rPr>
        <w:rFonts w:ascii="Times New Roman Bold" w:hAnsi="Times New Roman Bold" w:hint="default"/>
        <w:b/>
        <w:i w:val="0"/>
        <w:spacing w:val="30"/>
        <w:sz w:val="22"/>
        <w:u w:val="none"/>
      </w:rPr>
    </w:lvl>
    <w:lvl w:ilvl="1">
      <w:start w:val="1"/>
      <w:numFmt w:val="decimal"/>
      <w:isLgl/>
      <w:lvlText w:val="%1.%2"/>
      <w:lvlJc w:val="left"/>
      <w:pPr>
        <w:tabs>
          <w:tab w:val="num" w:pos="1220"/>
        </w:tabs>
        <w:ind w:left="1220" w:hanging="709"/>
      </w:pPr>
      <w:rPr>
        <w:rFonts w:ascii="Times New Roman" w:hAnsi="Times New Roman" w:hint="default"/>
        <w:b/>
        <w:i w:val="0"/>
        <w:sz w:val="22"/>
      </w:rPr>
    </w:lvl>
    <w:lvl w:ilvl="2">
      <w:start w:val="1"/>
      <w:numFmt w:val="decimal"/>
      <w:isLgl/>
      <w:lvlText w:val="%1.%2.%3"/>
      <w:lvlJc w:val="left"/>
      <w:pPr>
        <w:tabs>
          <w:tab w:val="num" w:pos="-3458"/>
        </w:tabs>
        <w:ind w:left="-3458" w:hanging="709"/>
      </w:pPr>
      <w:rPr>
        <w:rFonts w:ascii="Times New Roman" w:hAnsi="Times New Roman" w:hint="default"/>
        <w:b/>
        <w:i w:val="0"/>
        <w:sz w:val="22"/>
      </w:rPr>
    </w:lvl>
    <w:lvl w:ilvl="3">
      <w:start w:val="1"/>
      <w:numFmt w:val="decimal"/>
      <w:isLgl/>
      <w:lvlText w:val="%1.%2.%3.%4"/>
      <w:lvlJc w:val="left"/>
      <w:pPr>
        <w:tabs>
          <w:tab w:val="num" w:pos="-2608"/>
        </w:tabs>
        <w:ind w:left="-2608" w:hanging="850"/>
      </w:pPr>
      <w:rPr>
        <w:rFonts w:ascii="Times New Roman" w:hAnsi="Times New Roman" w:hint="default"/>
        <w:b/>
        <w:i w:val="0"/>
        <w:sz w:val="22"/>
      </w:rPr>
    </w:lvl>
    <w:lvl w:ilvl="4">
      <w:start w:val="1"/>
      <w:numFmt w:val="decimal"/>
      <w:isLgl/>
      <w:lvlText w:val="%1.%2.%3.%4.%5"/>
      <w:lvlJc w:val="left"/>
      <w:pPr>
        <w:tabs>
          <w:tab w:val="num" w:pos="-1616"/>
        </w:tabs>
        <w:ind w:left="-1616" w:hanging="992"/>
      </w:pPr>
      <w:rPr>
        <w:rFonts w:ascii="Times New Roman" w:hAnsi="Times New Roman" w:hint="default"/>
        <w:b/>
        <w:i w:val="0"/>
        <w:sz w:val="22"/>
        <w:szCs w:val="22"/>
      </w:rPr>
    </w:lvl>
    <w:lvl w:ilvl="5">
      <w:start w:val="1"/>
      <w:numFmt w:val="decimal"/>
      <w:lvlText w:val="%1.%2.%3.%4.%5.%6"/>
      <w:lvlJc w:val="left"/>
      <w:pPr>
        <w:tabs>
          <w:tab w:val="num" w:pos="-3724"/>
        </w:tabs>
        <w:ind w:left="-3724" w:hanging="1152"/>
      </w:pPr>
      <w:rPr>
        <w:rFonts w:hint="default"/>
      </w:rPr>
    </w:lvl>
    <w:lvl w:ilvl="6">
      <w:start w:val="1"/>
      <w:numFmt w:val="decimal"/>
      <w:lvlText w:val="%1.%2.%3.%4.%5.%6.%7"/>
      <w:lvlJc w:val="left"/>
      <w:pPr>
        <w:tabs>
          <w:tab w:val="num" w:pos="-3580"/>
        </w:tabs>
        <w:ind w:left="-3580" w:hanging="1296"/>
      </w:pPr>
      <w:rPr>
        <w:rFonts w:hint="default"/>
      </w:rPr>
    </w:lvl>
    <w:lvl w:ilvl="7">
      <w:start w:val="1"/>
      <w:numFmt w:val="decimal"/>
      <w:lvlText w:val="%1.%2.%3.%4.%5.%6.%7.%8"/>
      <w:lvlJc w:val="left"/>
      <w:pPr>
        <w:tabs>
          <w:tab w:val="num" w:pos="-3436"/>
        </w:tabs>
        <w:ind w:left="-3436" w:hanging="1440"/>
      </w:pPr>
      <w:rPr>
        <w:rFonts w:hint="default"/>
      </w:rPr>
    </w:lvl>
    <w:lvl w:ilvl="8">
      <w:start w:val="1"/>
      <w:numFmt w:val="decimal"/>
      <w:lvlText w:val="%1.%2.%3.%4.%5.%6.%7.%8.%9"/>
      <w:lvlJc w:val="left"/>
      <w:pPr>
        <w:tabs>
          <w:tab w:val="num" w:pos="-3292"/>
        </w:tabs>
        <w:ind w:left="-3292" w:hanging="1584"/>
      </w:pPr>
      <w:rPr>
        <w:rFonts w:hint="default"/>
      </w:rPr>
    </w:lvl>
  </w:abstractNum>
  <w:abstractNum w:abstractNumId="25" w15:restartNumberingAfterBreak="0">
    <w:nsid w:val="51501DDA"/>
    <w:multiLevelType w:val="multilevel"/>
    <w:tmpl w:val="29E82808"/>
    <w:lvl w:ilvl="0">
      <w:start w:val="1"/>
      <w:numFmt w:val="decimal"/>
      <w:lvlText w:val="%1."/>
      <w:lvlJc w:val="left"/>
      <w:pPr>
        <w:tabs>
          <w:tab w:val="num" w:pos="709"/>
        </w:tabs>
        <w:ind w:left="709" w:hanging="709"/>
      </w:pPr>
      <w:rPr>
        <w:rFonts w:ascii="Times New Roman" w:hAnsi="Times New Roman" w:cs="Times New Roman" w:hint="default"/>
        <w:b/>
        <w:i w:val="0"/>
        <w:caps/>
        <w:sz w:val="22"/>
        <w:szCs w:val="22"/>
        <w:u w:val="none"/>
      </w:rPr>
    </w:lvl>
    <w:lvl w:ilvl="1">
      <w:start w:val="1"/>
      <w:numFmt w:val="lowerLetter"/>
      <w:lvlText w:val="(%2)"/>
      <w:lvlJc w:val="left"/>
      <w:pPr>
        <w:tabs>
          <w:tab w:val="num" w:pos="851"/>
        </w:tabs>
        <w:ind w:left="851" w:hanging="709"/>
      </w:pPr>
      <w:rPr>
        <w:rFonts w:hint="default"/>
        <w:b w:val="0"/>
        <w:i w:val="0"/>
        <w:sz w:val="22"/>
        <w:szCs w:val="22"/>
      </w:rPr>
    </w:lvl>
    <w:lvl w:ilvl="2">
      <w:start w:val="1"/>
      <w:numFmt w:val="decimal"/>
      <w:isLgl/>
      <w:lvlText w:val="%1.%2.%3."/>
      <w:lvlJc w:val="left"/>
      <w:pPr>
        <w:tabs>
          <w:tab w:val="num" w:pos="2126"/>
        </w:tabs>
        <w:ind w:left="2126" w:hanging="708"/>
      </w:pPr>
      <w:rPr>
        <w:rFonts w:ascii="Times New Roman" w:hAnsi="Times New Roman" w:cs="Times New Roman" w:hint="default"/>
        <w:b/>
        <w:i w:val="0"/>
        <w:sz w:val="22"/>
        <w:szCs w:val="22"/>
      </w:rPr>
    </w:lvl>
    <w:lvl w:ilvl="3">
      <w:start w:val="1"/>
      <w:numFmt w:val="decimal"/>
      <w:isLgl/>
      <w:lvlText w:val="%1.%2.%3.%4"/>
      <w:lvlJc w:val="left"/>
      <w:pPr>
        <w:tabs>
          <w:tab w:val="num" w:pos="2977"/>
        </w:tabs>
        <w:ind w:left="2977" w:hanging="851"/>
      </w:pPr>
      <w:rPr>
        <w:rFonts w:ascii="Times New Roman" w:hAnsi="Times New Roman" w:cs="Times New Roman" w:hint="default"/>
        <w:b/>
        <w:i/>
        <w:sz w:val="22"/>
        <w:szCs w:val="22"/>
      </w:rPr>
    </w:lvl>
    <w:lvl w:ilvl="4">
      <w:start w:val="1"/>
      <w:numFmt w:val="decimal"/>
      <w:isLgl/>
      <w:lvlText w:val="%1.%2.%3.%4.%5"/>
      <w:lvlJc w:val="left"/>
      <w:pPr>
        <w:tabs>
          <w:tab w:val="num" w:pos="3260"/>
        </w:tabs>
        <w:ind w:left="3260" w:hanging="992"/>
      </w:pPr>
      <w:rPr>
        <w:rFonts w:ascii="Times New Roman" w:hAnsi="Times New Roman" w:cs="Times New Roman" w:hint="default"/>
        <w:b/>
        <w:i w:val="0"/>
        <w:sz w:val="24"/>
        <w:szCs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52FF4C70"/>
    <w:multiLevelType w:val="hybridMultilevel"/>
    <w:tmpl w:val="4C3060CA"/>
    <w:lvl w:ilvl="0" w:tplc="C61A6B02">
      <w:start w:val="1"/>
      <w:numFmt w:val="lowerLetter"/>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7" w15:restartNumberingAfterBreak="0">
    <w:nsid w:val="56E84934"/>
    <w:multiLevelType w:val="hybridMultilevel"/>
    <w:tmpl w:val="91F630AC"/>
    <w:lvl w:ilvl="0" w:tplc="E8E4264A">
      <w:start w:val="1"/>
      <w:numFmt w:val="lowerLetter"/>
      <w:lvlText w:val="(%1)"/>
      <w:lvlJc w:val="left"/>
      <w:pPr>
        <w:tabs>
          <w:tab w:val="num" w:pos="1324"/>
        </w:tabs>
        <w:ind w:left="1324" w:hanging="360"/>
      </w:pPr>
      <w:rPr>
        <w:rFonts w:hint="default"/>
      </w:rPr>
    </w:lvl>
    <w:lvl w:ilvl="1" w:tplc="0E0E98A0">
      <w:start w:val="1"/>
      <w:numFmt w:val="lowerRoman"/>
      <w:lvlText w:val="(%2)"/>
      <w:lvlJc w:val="left"/>
      <w:pPr>
        <w:tabs>
          <w:tab w:val="num" w:pos="2160"/>
        </w:tabs>
        <w:ind w:left="2160" w:hanging="1080"/>
      </w:pPr>
      <w:rPr>
        <w:rFonts w:hint="default"/>
      </w:rPr>
    </w:lvl>
    <w:lvl w:ilvl="2" w:tplc="69848054">
      <w:start w:val="1"/>
      <w:numFmt w:val="lowerRoman"/>
      <w:lvlText w:val="(%3)"/>
      <w:lvlJc w:val="left"/>
      <w:pPr>
        <w:tabs>
          <w:tab w:val="num" w:pos="2160"/>
        </w:tabs>
        <w:ind w:left="2160" w:hanging="180"/>
      </w:pPr>
      <w:rPr>
        <w:rFonts w:hint="default"/>
      </w:rPr>
    </w:lvl>
    <w:lvl w:ilvl="3" w:tplc="2E26C806">
      <w:start w:val="1"/>
      <w:numFmt w:val="lowerLetter"/>
      <w:lvlText w:val="%4)"/>
      <w:lvlJc w:val="left"/>
      <w:pPr>
        <w:ind w:left="2880" w:hanging="360"/>
      </w:pPr>
      <w:rPr>
        <w:rFonts w:hint="default"/>
        <w:b w:val="0"/>
      </w:rPr>
    </w:lvl>
    <w:lvl w:ilvl="4" w:tplc="C27CA9B2">
      <w:start w:val="1"/>
      <w:numFmt w:val="lowerLetter"/>
      <w:lvlText w:val="(%5)"/>
      <w:lvlJc w:val="left"/>
      <w:pPr>
        <w:ind w:left="3600" w:hanging="360"/>
      </w:pPr>
      <w:rPr>
        <w:rFonts w:hint="default"/>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D750DCA"/>
    <w:multiLevelType w:val="hybridMultilevel"/>
    <w:tmpl w:val="64F0C1FA"/>
    <w:lvl w:ilvl="0" w:tplc="4E72C484">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9" w15:restartNumberingAfterBreak="0">
    <w:nsid w:val="5FEB79E4"/>
    <w:multiLevelType w:val="hybridMultilevel"/>
    <w:tmpl w:val="66BA7E50"/>
    <w:lvl w:ilvl="0" w:tplc="5BDEBB36">
      <w:start w:val="1"/>
      <w:numFmt w:val="lowerLetter"/>
      <w:lvlText w:val="(%1)"/>
      <w:lvlJc w:val="left"/>
      <w:pPr>
        <w:ind w:left="1310" w:hanging="425"/>
      </w:pPr>
      <w:rPr>
        <w:rFonts w:ascii="Times New Roman" w:eastAsia="Times New Roman" w:hAnsi="Times New Roman" w:cs="Times New Roman" w:hint="default"/>
        <w:w w:val="100"/>
        <w:sz w:val="22"/>
        <w:szCs w:val="22"/>
        <w:lang w:val="cs-CZ" w:eastAsia="cs-CZ" w:bidi="cs-CZ"/>
      </w:rPr>
    </w:lvl>
    <w:lvl w:ilvl="1" w:tplc="94F63F24">
      <w:numFmt w:val="bullet"/>
      <w:lvlText w:val="•"/>
      <w:lvlJc w:val="left"/>
      <w:pPr>
        <w:ind w:left="2172" w:hanging="425"/>
      </w:pPr>
      <w:rPr>
        <w:rFonts w:hint="default"/>
        <w:lang w:val="cs-CZ" w:eastAsia="cs-CZ" w:bidi="cs-CZ"/>
      </w:rPr>
    </w:lvl>
    <w:lvl w:ilvl="2" w:tplc="BAACDEAE">
      <w:numFmt w:val="bullet"/>
      <w:lvlText w:val="•"/>
      <w:lvlJc w:val="left"/>
      <w:pPr>
        <w:ind w:left="3025" w:hanging="425"/>
      </w:pPr>
      <w:rPr>
        <w:rFonts w:hint="default"/>
        <w:lang w:val="cs-CZ" w:eastAsia="cs-CZ" w:bidi="cs-CZ"/>
      </w:rPr>
    </w:lvl>
    <w:lvl w:ilvl="3" w:tplc="79BA5EB0">
      <w:numFmt w:val="bullet"/>
      <w:lvlText w:val="•"/>
      <w:lvlJc w:val="left"/>
      <w:pPr>
        <w:ind w:left="3877" w:hanging="425"/>
      </w:pPr>
      <w:rPr>
        <w:rFonts w:hint="default"/>
        <w:lang w:val="cs-CZ" w:eastAsia="cs-CZ" w:bidi="cs-CZ"/>
      </w:rPr>
    </w:lvl>
    <w:lvl w:ilvl="4" w:tplc="D9DC900C">
      <w:numFmt w:val="bullet"/>
      <w:lvlText w:val="•"/>
      <w:lvlJc w:val="left"/>
      <w:pPr>
        <w:ind w:left="4730" w:hanging="425"/>
      </w:pPr>
      <w:rPr>
        <w:rFonts w:hint="default"/>
        <w:lang w:val="cs-CZ" w:eastAsia="cs-CZ" w:bidi="cs-CZ"/>
      </w:rPr>
    </w:lvl>
    <w:lvl w:ilvl="5" w:tplc="ADD8E988">
      <w:numFmt w:val="bullet"/>
      <w:lvlText w:val="•"/>
      <w:lvlJc w:val="left"/>
      <w:pPr>
        <w:ind w:left="5583" w:hanging="425"/>
      </w:pPr>
      <w:rPr>
        <w:rFonts w:hint="default"/>
        <w:lang w:val="cs-CZ" w:eastAsia="cs-CZ" w:bidi="cs-CZ"/>
      </w:rPr>
    </w:lvl>
    <w:lvl w:ilvl="6" w:tplc="A49C79A8">
      <w:numFmt w:val="bullet"/>
      <w:lvlText w:val="•"/>
      <w:lvlJc w:val="left"/>
      <w:pPr>
        <w:ind w:left="6435" w:hanging="425"/>
      </w:pPr>
      <w:rPr>
        <w:rFonts w:hint="default"/>
        <w:lang w:val="cs-CZ" w:eastAsia="cs-CZ" w:bidi="cs-CZ"/>
      </w:rPr>
    </w:lvl>
    <w:lvl w:ilvl="7" w:tplc="B444110A">
      <w:numFmt w:val="bullet"/>
      <w:lvlText w:val="•"/>
      <w:lvlJc w:val="left"/>
      <w:pPr>
        <w:ind w:left="7288" w:hanging="425"/>
      </w:pPr>
      <w:rPr>
        <w:rFonts w:hint="default"/>
        <w:lang w:val="cs-CZ" w:eastAsia="cs-CZ" w:bidi="cs-CZ"/>
      </w:rPr>
    </w:lvl>
    <w:lvl w:ilvl="8" w:tplc="1BE6868C">
      <w:numFmt w:val="bullet"/>
      <w:lvlText w:val="•"/>
      <w:lvlJc w:val="left"/>
      <w:pPr>
        <w:ind w:left="8141" w:hanging="425"/>
      </w:pPr>
      <w:rPr>
        <w:rFonts w:hint="default"/>
        <w:lang w:val="cs-CZ" w:eastAsia="cs-CZ" w:bidi="cs-CZ"/>
      </w:rPr>
    </w:lvl>
  </w:abstractNum>
  <w:abstractNum w:abstractNumId="30" w15:restartNumberingAfterBreak="0">
    <w:nsid w:val="64DC122B"/>
    <w:multiLevelType w:val="multilevel"/>
    <w:tmpl w:val="683E8A58"/>
    <w:lvl w:ilvl="0">
      <w:start w:val="1"/>
      <w:numFmt w:val="decimal"/>
      <w:lvlText w:val="%1."/>
      <w:lvlJc w:val="left"/>
      <w:pPr>
        <w:tabs>
          <w:tab w:val="num" w:pos="709"/>
        </w:tabs>
        <w:ind w:left="709" w:hanging="709"/>
      </w:pPr>
      <w:rPr>
        <w:rFonts w:ascii="Times New Roman" w:hAnsi="Times New Roman" w:cs="Times New Roman" w:hint="default"/>
        <w:b/>
        <w:i w:val="0"/>
        <w:caps/>
        <w:sz w:val="22"/>
        <w:szCs w:val="22"/>
        <w:u w:val="none"/>
      </w:rPr>
    </w:lvl>
    <w:lvl w:ilvl="1">
      <w:start w:val="1"/>
      <w:numFmt w:val="lowerLetter"/>
      <w:lvlText w:val="(%2)"/>
      <w:lvlJc w:val="left"/>
      <w:pPr>
        <w:tabs>
          <w:tab w:val="num" w:pos="851"/>
        </w:tabs>
        <w:ind w:left="851" w:hanging="709"/>
      </w:pPr>
      <w:rPr>
        <w:rFonts w:hint="default"/>
        <w:b w:val="0"/>
        <w:i w:val="0"/>
        <w:sz w:val="22"/>
        <w:szCs w:val="22"/>
      </w:rPr>
    </w:lvl>
    <w:lvl w:ilvl="2">
      <w:start w:val="1"/>
      <w:numFmt w:val="decimal"/>
      <w:isLgl/>
      <w:lvlText w:val="%1.%2.%3."/>
      <w:lvlJc w:val="left"/>
      <w:pPr>
        <w:tabs>
          <w:tab w:val="num" w:pos="2126"/>
        </w:tabs>
        <w:ind w:left="2126" w:hanging="708"/>
      </w:pPr>
      <w:rPr>
        <w:rFonts w:ascii="Times New Roman" w:hAnsi="Times New Roman" w:cs="Times New Roman" w:hint="default"/>
        <w:b/>
        <w:i w:val="0"/>
        <w:sz w:val="22"/>
        <w:szCs w:val="22"/>
      </w:rPr>
    </w:lvl>
    <w:lvl w:ilvl="3">
      <w:start w:val="1"/>
      <w:numFmt w:val="decimal"/>
      <w:isLgl/>
      <w:lvlText w:val="%1.%2.%3.%4"/>
      <w:lvlJc w:val="left"/>
      <w:pPr>
        <w:tabs>
          <w:tab w:val="num" w:pos="2977"/>
        </w:tabs>
        <w:ind w:left="2977" w:hanging="851"/>
      </w:pPr>
      <w:rPr>
        <w:rFonts w:ascii="Times New Roman" w:hAnsi="Times New Roman" w:cs="Times New Roman" w:hint="default"/>
        <w:b/>
        <w:i/>
        <w:sz w:val="22"/>
        <w:szCs w:val="22"/>
      </w:rPr>
    </w:lvl>
    <w:lvl w:ilvl="4">
      <w:start w:val="1"/>
      <w:numFmt w:val="decimal"/>
      <w:isLgl/>
      <w:lvlText w:val="%1.%2.%3.%4.%5"/>
      <w:lvlJc w:val="left"/>
      <w:pPr>
        <w:tabs>
          <w:tab w:val="num" w:pos="3260"/>
        </w:tabs>
        <w:ind w:left="3260" w:hanging="992"/>
      </w:pPr>
      <w:rPr>
        <w:rFonts w:ascii="Times New Roman" w:hAnsi="Times New Roman" w:cs="Times New Roman" w:hint="default"/>
        <w:b/>
        <w:i w:val="0"/>
        <w:sz w:val="24"/>
        <w:szCs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672C5DD4"/>
    <w:multiLevelType w:val="multilevel"/>
    <w:tmpl w:val="1D1287EC"/>
    <w:lvl w:ilvl="0">
      <w:start w:val="1"/>
      <w:numFmt w:val="decimal"/>
      <w:lvlText w:val="%1."/>
      <w:lvlJc w:val="left"/>
      <w:pPr>
        <w:tabs>
          <w:tab w:val="num" w:pos="567"/>
        </w:tabs>
        <w:ind w:left="567" w:hanging="567"/>
      </w:pPr>
      <w:rPr>
        <w:rFonts w:ascii="Arial" w:hAnsi="Arial" w:cs="Arial" w:hint="default"/>
        <w:b w:val="0"/>
        <w:i w:val="0"/>
        <w:sz w:val="20"/>
        <w:szCs w:val="20"/>
        <w:u w:val="none"/>
      </w:rPr>
    </w:lvl>
    <w:lvl w:ilvl="1">
      <w:start w:val="1"/>
      <w:numFmt w:val="decimal"/>
      <w:lvlText w:val="%1.%2"/>
      <w:lvlJc w:val="left"/>
      <w:pPr>
        <w:tabs>
          <w:tab w:val="num" w:pos="567"/>
        </w:tabs>
        <w:ind w:left="567" w:hanging="567"/>
      </w:pPr>
      <w:rPr>
        <w:rFonts w:ascii="Arial" w:hAnsi="Arial" w:cs="Arial" w:hint="default"/>
        <w:b w:val="0"/>
        <w:i w:val="0"/>
        <w:sz w:val="20"/>
        <w:szCs w:val="20"/>
      </w:rPr>
    </w:lvl>
    <w:lvl w:ilvl="2">
      <w:start w:val="1"/>
      <w:numFmt w:val="decimal"/>
      <w:lvlText w:val="%1.%2.%3"/>
      <w:lvlJc w:val="left"/>
      <w:pPr>
        <w:tabs>
          <w:tab w:val="num" w:pos="1287"/>
        </w:tabs>
        <w:ind w:left="924" w:hanging="357"/>
      </w:pPr>
      <w:rPr>
        <w:rFonts w:ascii="Arial" w:hAnsi="Arial" w:cs="Arial" w:hint="default"/>
        <w:b w:val="0"/>
        <w:i w:val="0"/>
        <w:sz w:val="20"/>
        <w:szCs w:val="20"/>
      </w:rPr>
    </w:lvl>
    <w:lvl w:ilvl="3">
      <w:start w:val="1"/>
      <w:numFmt w:val="decimal"/>
      <w:lvlText w:val="%1.%2.%3.%4"/>
      <w:lvlJc w:val="left"/>
      <w:pPr>
        <w:tabs>
          <w:tab w:val="num" w:pos="907"/>
        </w:tabs>
        <w:ind w:left="907" w:hanging="907"/>
      </w:pPr>
    </w:lvl>
    <w:lvl w:ilvl="4">
      <w:start w:val="1"/>
      <w:numFmt w:val="decimal"/>
      <w:pStyle w:val="Text"/>
      <w:lvlText w:val="(%5)"/>
      <w:lvlJc w:val="left"/>
      <w:pPr>
        <w:tabs>
          <w:tab w:val="num" w:pos="567"/>
        </w:tabs>
        <w:ind w:left="567" w:hanging="567"/>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676856C9"/>
    <w:multiLevelType w:val="hybridMultilevel"/>
    <w:tmpl w:val="259C4D16"/>
    <w:lvl w:ilvl="0" w:tplc="4E72C484">
      <w:start w:val="1"/>
      <w:numFmt w:val="lowerLetter"/>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33" w15:restartNumberingAfterBreak="0">
    <w:nsid w:val="6A202713"/>
    <w:multiLevelType w:val="multilevel"/>
    <w:tmpl w:val="FF868146"/>
    <w:lvl w:ilvl="0">
      <w:start w:val="1"/>
      <w:numFmt w:val="lowerLetter"/>
      <w:lvlText w:val="(%1)"/>
      <w:lvlJc w:val="left"/>
      <w:pPr>
        <w:tabs>
          <w:tab w:val="num" w:pos="2153"/>
        </w:tabs>
        <w:ind w:left="2153" w:hanging="735"/>
      </w:pPr>
      <w:rPr>
        <w:rFonts w:hint="default"/>
      </w:rPr>
    </w:lvl>
    <w:lvl w:ilvl="1">
      <w:start w:val="1"/>
      <w:numFmt w:val="lowerRoman"/>
      <w:lvlText w:val="(%2)"/>
      <w:lvlJc w:val="left"/>
      <w:pPr>
        <w:tabs>
          <w:tab w:val="num" w:pos="2873"/>
        </w:tabs>
        <w:ind w:left="2873" w:hanging="735"/>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34" w15:restartNumberingAfterBreak="0">
    <w:nsid w:val="6F4B5D6A"/>
    <w:multiLevelType w:val="multilevel"/>
    <w:tmpl w:val="D5E41C3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851"/>
        </w:tabs>
        <w:ind w:left="851" w:hanging="567"/>
      </w:pPr>
      <w:rPr>
        <w:rFonts w:ascii="Times New Roman Bold" w:hAnsi="Times New Roman Bold" w:hint="default"/>
        <w:b/>
        <w:i w:val="0"/>
        <w:sz w:val="22"/>
      </w:rPr>
    </w:lvl>
    <w:lvl w:ilvl="2">
      <w:start w:val="1"/>
      <w:numFmt w:val="lowerLetter"/>
      <w:lvlText w:val="(%3)"/>
      <w:lvlJc w:val="left"/>
      <w:pPr>
        <w:tabs>
          <w:tab w:val="num" w:pos="1135"/>
        </w:tabs>
        <w:ind w:left="1135" w:hanging="425"/>
      </w:pPr>
      <w:rPr>
        <w:rFonts w:hint="default"/>
        <w:b w:val="0"/>
      </w:rPr>
    </w:lvl>
    <w:lvl w:ilvl="3">
      <w:start w:val="1"/>
      <w:numFmt w:val="lowerLetter"/>
      <w:pStyle w:val="Textkomente"/>
      <w:lvlText w:val="(%4)"/>
      <w:lvlJc w:val="left"/>
      <w:pPr>
        <w:tabs>
          <w:tab w:val="num" w:pos="1418"/>
        </w:tabs>
        <w:ind w:left="1418" w:hanging="426"/>
      </w:pPr>
      <w:rPr>
        <w:rFonts w:hint="default"/>
        <w:b w:val="0"/>
        <w:sz w:val="22"/>
        <w:szCs w:val="22"/>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861643"/>
    <w:multiLevelType w:val="multilevel"/>
    <w:tmpl w:val="B282B65C"/>
    <w:lvl w:ilvl="0">
      <w:start w:val="1"/>
      <w:numFmt w:val="lowerLetter"/>
      <w:lvlText w:val="(%1)"/>
      <w:lvlJc w:val="left"/>
      <w:pPr>
        <w:tabs>
          <w:tab w:val="num" w:pos="2295"/>
        </w:tabs>
        <w:ind w:left="2295" w:hanging="735"/>
      </w:pPr>
      <w:rPr>
        <w:rFonts w:hint="default"/>
      </w:r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37" w15:restartNumberingAfterBreak="0">
    <w:nsid w:val="725F0174"/>
    <w:multiLevelType w:val="hybridMultilevel"/>
    <w:tmpl w:val="BD8642A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8" w15:restartNumberingAfterBreak="0">
    <w:nsid w:val="733E706E"/>
    <w:multiLevelType w:val="hybridMultilevel"/>
    <w:tmpl w:val="08446E5A"/>
    <w:lvl w:ilvl="0" w:tplc="C61A6B02">
      <w:start w:val="1"/>
      <w:numFmt w:val="lowerLetter"/>
      <w:lvlText w:val="(%1)"/>
      <w:lvlJc w:val="left"/>
      <w:pPr>
        <w:ind w:left="1429" w:hanging="360"/>
      </w:pPr>
      <w:rPr>
        <w:rFonts w:hint="default"/>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9" w15:restartNumberingAfterBreak="0">
    <w:nsid w:val="76B97B56"/>
    <w:multiLevelType w:val="hybridMultilevel"/>
    <w:tmpl w:val="1474EA02"/>
    <w:lvl w:ilvl="0" w:tplc="4E72C484">
      <w:start w:val="1"/>
      <w:numFmt w:val="lowerLetter"/>
      <w:lvlText w:val="(%1)"/>
      <w:lvlJc w:val="left"/>
      <w:pPr>
        <w:tabs>
          <w:tab w:val="num" w:pos="2204"/>
        </w:tabs>
        <w:ind w:left="2204" w:hanging="360"/>
      </w:pPr>
      <w:rPr>
        <w:rFonts w:hint="default"/>
      </w:rPr>
    </w:lvl>
    <w:lvl w:ilvl="1" w:tplc="FFFFFFFF" w:tentative="1">
      <w:start w:val="1"/>
      <w:numFmt w:val="lowerLetter"/>
      <w:lvlText w:val="%2."/>
      <w:lvlJc w:val="left"/>
      <w:pPr>
        <w:tabs>
          <w:tab w:val="num" w:pos="1157"/>
        </w:tabs>
        <w:ind w:left="1157" w:hanging="360"/>
      </w:pPr>
    </w:lvl>
    <w:lvl w:ilvl="2" w:tplc="FFFFFFFF">
      <w:start w:val="1"/>
      <w:numFmt w:val="lowerRoman"/>
      <w:lvlText w:val="%3."/>
      <w:lvlJc w:val="right"/>
      <w:pPr>
        <w:tabs>
          <w:tab w:val="num" w:pos="1877"/>
        </w:tabs>
        <w:ind w:left="1877" w:hanging="180"/>
      </w:pPr>
    </w:lvl>
    <w:lvl w:ilvl="3" w:tplc="FFFFFFFF" w:tentative="1">
      <w:start w:val="1"/>
      <w:numFmt w:val="decimal"/>
      <w:lvlText w:val="%4."/>
      <w:lvlJc w:val="left"/>
      <w:pPr>
        <w:tabs>
          <w:tab w:val="num" w:pos="2597"/>
        </w:tabs>
        <w:ind w:left="2597" w:hanging="360"/>
      </w:pPr>
    </w:lvl>
    <w:lvl w:ilvl="4" w:tplc="FFFFFFFF" w:tentative="1">
      <w:start w:val="1"/>
      <w:numFmt w:val="lowerLetter"/>
      <w:lvlText w:val="%5."/>
      <w:lvlJc w:val="left"/>
      <w:pPr>
        <w:tabs>
          <w:tab w:val="num" w:pos="3317"/>
        </w:tabs>
        <w:ind w:left="3317" w:hanging="360"/>
      </w:pPr>
    </w:lvl>
    <w:lvl w:ilvl="5" w:tplc="FFFFFFFF" w:tentative="1">
      <w:start w:val="1"/>
      <w:numFmt w:val="lowerRoman"/>
      <w:lvlText w:val="%6."/>
      <w:lvlJc w:val="right"/>
      <w:pPr>
        <w:tabs>
          <w:tab w:val="num" w:pos="4037"/>
        </w:tabs>
        <w:ind w:left="4037" w:hanging="180"/>
      </w:pPr>
    </w:lvl>
    <w:lvl w:ilvl="6" w:tplc="FFFFFFFF" w:tentative="1">
      <w:start w:val="1"/>
      <w:numFmt w:val="decimal"/>
      <w:lvlText w:val="%7."/>
      <w:lvlJc w:val="left"/>
      <w:pPr>
        <w:tabs>
          <w:tab w:val="num" w:pos="4757"/>
        </w:tabs>
        <w:ind w:left="4757" w:hanging="360"/>
      </w:pPr>
    </w:lvl>
    <w:lvl w:ilvl="7" w:tplc="FFFFFFFF" w:tentative="1">
      <w:start w:val="1"/>
      <w:numFmt w:val="lowerLetter"/>
      <w:lvlText w:val="%8."/>
      <w:lvlJc w:val="left"/>
      <w:pPr>
        <w:tabs>
          <w:tab w:val="num" w:pos="5477"/>
        </w:tabs>
        <w:ind w:left="5477" w:hanging="360"/>
      </w:pPr>
    </w:lvl>
    <w:lvl w:ilvl="8" w:tplc="FFFFFFFF" w:tentative="1">
      <w:start w:val="1"/>
      <w:numFmt w:val="lowerRoman"/>
      <w:lvlText w:val="%9."/>
      <w:lvlJc w:val="right"/>
      <w:pPr>
        <w:tabs>
          <w:tab w:val="num" w:pos="6197"/>
        </w:tabs>
        <w:ind w:left="6197" w:hanging="180"/>
      </w:pPr>
    </w:lvl>
  </w:abstractNum>
  <w:abstractNum w:abstractNumId="40" w15:restartNumberingAfterBreak="0">
    <w:nsid w:val="7AF55342"/>
    <w:multiLevelType w:val="multilevel"/>
    <w:tmpl w:val="5B8EC466"/>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41" w15:restartNumberingAfterBreak="0">
    <w:nsid w:val="7E5D023E"/>
    <w:multiLevelType w:val="multilevel"/>
    <w:tmpl w:val="22DA6346"/>
    <w:lvl w:ilvl="0">
      <w:start w:val="1"/>
      <w:numFmt w:val="decimal"/>
      <w:lvlText w:val="%1."/>
      <w:lvlJc w:val="left"/>
      <w:pPr>
        <w:ind w:left="88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numFmt w:val="bullet"/>
      <w:lvlText w:val="-"/>
      <w:lvlJc w:val="left"/>
      <w:pPr>
        <w:ind w:left="1737" w:hanging="425"/>
      </w:pPr>
      <w:rPr>
        <w:rFonts w:ascii="Times New Roman" w:eastAsia="Times New Roman" w:hAnsi="Times New Roman" w:cs="Times New Roman" w:hint="default"/>
        <w:b/>
        <w:bCs/>
        <w:w w:val="100"/>
        <w:sz w:val="22"/>
        <w:szCs w:val="22"/>
        <w:lang w:val="cs-CZ" w:eastAsia="cs-CZ" w:bidi="cs-CZ"/>
      </w:r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42" w15:restartNumberingAfterBreak="0">
    <w:nsid w:val="7FDE323C"/>
    <w:multiLevelType w:val="hybridMultilevel"/>
    <w:tmpl w:val="68FAC7EC"/>
    <w:lvl w:ilvl="0" w:tplc="40BE190E">
      <w:start w:val="1"/>
      <w:numFmt w:val="lowerLetter"/>
      <w:lvlText w:val="(%1)"/>
      <w:lvlJc w:val="left"/>
      <w:pPr>
        <w:tabs>
          <w:tab w:val="num" w:pos="2340"/>
        </w:tabs>
        <w:ind w:left="23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FEE1B8B"/>
    <w:multiLevelType w:val="hybridMultilevel"/>
    <w:tmpl w:val="4CC0E202"/>
    <w:lvl w:ilvl="0" w:tplc="DE30503A">
      <w:start w:val="1"/>
      <w:numFmt w:val="lowerLetter"/>
      <w:lvlText w:val="%1)"/>
      <w:lvlJc w:val="left"/>
      <w:pPr>
        <w:ind w:left="720" w:hanging="360"/>
      </w:pPr>
      <w:rPr>
        <w:rFonts w:hint="default"/>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30822833">
    <w:abstractNumId w:val="23"/>
  </w:num>
  <w:num w:numId="2" w16cid:durableId="1529371119">
    <w:abstractNumId w:val="6"/>
  </w:num>
  <w:num w:numId="3" w16cid:durableId="2054496453">
    <w:abstractNumId w:val="0"/>
  </w:num>
  <w:num w:numId="4" w16cid:durableId="1626932588">
    <w:abstractNumId w:val="4"/>
  </w:num>
  <w:num w:numId="5" w16cid:durableId="1361007388">
    <w:abstractNumId w:val="3"/>
  </w:num>
  <w:num w:numId="6" w16cid:durableId="880829078">
    <w:abstractNumId w:val="34"/>
  </w:num>
  <w:num w:numId="7" w16cid:durableId="1271663022">
    <w:abstractNumId w:val="9"/>
  </w:num>
  <w:num w:numId="8" w16cid:durableId="1248155978">
    <w:abstractNumId w:val="27"/>
  </w:num>
  <w:num w:numId="9" w16cid:durableId="175389036">
    <w:abstractNumId w:val="13"/>
  </w:num>
  <w:num w:numId="10" w16cid:durableId="14480406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508834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3132308">
    <w:abstractNumId w:val="20"/>
  </w:num>
  <w:num w:numId="13" w16cid:durableId="2140956323">
    <w:abstractNumId w:val="7"/>
  </w:num>
  <w:num w:numId="14" w16cid:durableId="1723552573">
    <w:abstractNumId w:val="28"/>
  </w:num>
  <w:num w:numId="15" w16cid:durableId="773286954">
    <w:abstractNumId w:val="22"/>
  </w:num>
  <w:num w:numId="16" w16cid:durableId="1524124382">
    <w:abstractNumId w:val="32"/>
  </w:num>
  <w:num w:numId="17" w16cid:durableId="256790980">
    <w:abstractNumId w:val="24"/>
  </w:num>
  <w:num w:numId="18" w16cid:durableId="1609049441">
    <w:abstractNumId w:val="16"/>
  </w:num>
  <w:num w:numId="19" w16cid:durableId="1955558049">
    <w:abstractNumId w:val="15"/>
  </w:num>
  <w:num w:numId="20" w16cid:durableId="942570838">
    <w:abstractNumId w:val="18"/>
  </w:num>
  <w:num w:numId="21" w16cid:durableId="1532693810">
    <w:abstractNumId w:val="35"/>
  </w:num>
  <w:num w:numId="22" w16cid:durableId="1228111787">
    <w:abstractNumId w:val="12"/>
  </w:num>
  <w:num w:numId="23" w16cid:durableId="881673319">
    <w:abstractNumId w:val="21"/>
  </w:num>
  <w:num w:numId="24" w16cid:durableId="1684093736">
    <w:abstractNumId w:val="10"/>
  </w:num>
  <w:num w:numId="25" w16cid:durableId="1737581047">
    <w:abstractNumId w:val="5"/>
  </w:num>
  <w:num w:numId="26" w16cid:durableId="875699967">
    <w:abstractNumId w:val="11"/>
  </w:num>
  <w:num w:numId="27" w16cid:durableId="1290283706">
    <w:abstractNumId w:val="33"/>
  </w:num>
  <w:num w:numId="28" w16cid:durableId="1012608797">
    <w:abstractNumId w:val="31"/>
  </w:num>
  <w:num w:numId="29" w16cid:durableId="251361264">
    <w:abstractNumId w:val="40"/>
  </w:num>
  <w:num w:numId="30" w16cid:durableId="1636644404">
    <w:abstractNumId w:val="26"/>
  </w:num>
  <w:num w:numId="31" w16cid:durableId="1087653808">
    <w:abstractNumId w:val="30"/>
  </w:num>
  <w:num w:numId="32" w16cid:durableId="482738488">
    <w:abstractNumId w:val="38"/>
  </w:num>
  <w:num w:numId="33" w16cid:durableId="226385730">
    <w:abstractNumId w:val="17"/>
  </w:num>
  <w:num w:numId="34" w16cid:durableId="900680047">
    <w:abstractNumId w:val="37"/>
  </w:num>
  <w:num w:numId="35" w16cid:durableId="303511444">
    <w:abstractNumId w:val="36"/>
  </w:num>
  <w:num w:numId="36" w16cid:durableId="3849141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179993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4"/>
    </w:lvlOverride>
  </w:num>
  <w:num w:numId="38" w16cid:durableId="690842721">
    <w:abstractNumId w:val="1"/>
  </w:num>
  <w:num w:numId="39" w16cid:durableId="119805949">
    <w:abstractNumId w:val="8"/>
  </w:num>
  <w:num w:numId="40" w16cid:durableId="248391599">
    <w:abstractNumId w:val="25"/>
  </w:num>
  <w:num w:numId="41" w16cid:durableId="777018942">
    <w:abstractNumId w:val="42"/>
  </w:num>
  <w:num w:numId="42" w16cid:durableId="2001888501">
    <w:abstractNumId w:val="39"/>
  </w:num>
  <w:num w:numId="43" w16cid:durableId="2013754497">
    <w:abstractNumId w:val="19"/>
  </w:num>
  <w:num w:numId="44" w16cid:durableId="514273857">
    <w:abstractNumId w:val="2"/>
  </w:num>
  <w:num w:numId="45" w16cid:durableId="380832752">
    <w:abstractNumId w:val="23"/>
  </w:num>
  <w:num w:numId="46" w16cid:durableId="255794689">
    <w:abstractNumId w:val="23"/>
  </w:num>
  <w:num w:numId="47" w16cid:durableId="1041248397">
    <w:abstractNumId w:val="23"/>
  </w:num>
  <w:num w:numId="48" w16cid:durableId="1600020088">
    <w:abstractNumId w:val="23"/>
  </w:num>
  <w:num w:numId="49" w16cid:durableId="504438446">
    <w:abstractNumId w:val="23"/>
  </w:num>
  <w:num w:numId="50" w16cid:durableId="1306084385">
    <w:abstractNumId w:val="43"/>
  </w:num>
  <w:num w:numId="51" w16cid:durableId="2129927969">
    <w:abstractNumId w:val="23"/>
  </w:num>
  <w:num w:numId="52" w16cid:durableId="1099637492">
    <w:abstractNumId w:val="23"/>
  </w:num>
  <w:num w:numId="53" w16cid:durableId="854614918">
    <w:abstractNumId w:val="23"/>
  </w:num>
  <w:num w:numId="54" w16cid:durableId="1241911601">
    <w:abstractNumId w:val="23"/>
  </w:num>
  <w:num w:numId="55" w16cid:durableId="512762155">
    <w:abstractNumId w:val="41"/>
  </w:num>
  <w:num w:numId="56" w16cid:durableId="2099712682">
    <w:abstractNumId w:val="29"/>
  </w:num>
  <w:num w:numId="57" w16cid:durableId="876625076">
    <w:abstractNumId w:val="23"/>
  </w:num>
  <w:num w:numId="58" w16cid:durableId="1644238942">
    <w:abstractNumId w:val="23"/>
  </w:num>
  <w:num w:numId="59" w16cid:durableId="158470765">
    <w:abstractNumId w:val="23"/>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mp;P">
    <w15:presenceInfo w15:providerId="None" w15:userId="H&amp;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numRestart w:val="eachPage"/>
    <w:footnote w:id="-1"/>
    <w:footnote w:id="0"/>
    <w:footnote w:id="1"/>
  </w:footnotePr>
  <w:endnotePr>
    <w:pos w:val="sectEnd"/>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8CC"/>
    <w:rsid w:val="000012C3"/>
    <w:rsid w:val="00002829"/>
    <w:rsid w:val="0000536D"/>
    <w:rsid w:val="00006DA8"/>
    <w:rsid w:val="00006E19"/>
    <w:rsid w:val="00006FD9"/>
    <w:rsid w:val="000079A1"/>
    <w:rsid w:val="00007F3E"/>
    <w:rsid w:val="00010C18"/>
    <w:rsid w:val="00011EC4"/>
    <w:rsid w:val="000120FA"/>
    <w:rsid w:val="00012778"/>
    <w:rsid w:val="0001333F"/>
    <w:rsid w:val="00014684"/>
    <w:rsid w:val="000149D4"/>
    <w:rsid w:val="000153F0"/>
    <w:rsid w:val="00015DDC"/>
    <w:rsid w:val="0001718E"/>
    <w:rsid w:val="00017EAB"/>
    <w:rsid w:val="000205B2"/>
    <w:rsid w:val="00023220"/>
    <w:rsid w:val="000241C5"/>
    <w:rsid w:val="0002529A"/>
    <w:rsid w:val="00025F95"/>
    <w:rsid w:val="00026A48"/>
    <w:rsid w:val="0003327F"/>
    <w:rsid w:val="00033FE3"/>
    <w:rsid w:val="0003478E"/>
    <w:rsid w:val="000407B5"/>
    <w:rsid w:val="00042616"/>
    <w:rsid w:val="00042FA5"/>
    <w:rsid w:val="0004472F"/>
    <w:rsid w:val="00044B3D"/>
    <w:rsid w:val="00045235"/>
    <w:rsid w:val="00047113"/>
    <w:rsid w:val="00051500"/>
    <w:rsid w:val="000527A9"/>
    <w:rsid w:val="000545A1"/>
    <w:rsid w:val="00055184"/>
    <w:rsid w:val="00055EE3"/>
    <w:rsid w:val="000572B7"/>
    <w:rsid w:val="0005789C"/>
    <w:rsid w:val="00061B04"/>
    <w:rsid w:val="00062642"/>
    <w:rsid w:val="00062877"/>
    <w:rsid w:val="00063F1E"/>
    <w:rsid w:val="000642A8"/>
    <w:rsid w:val="00065E49"/>
    <w:rsid w:val="000708BD"/>
    <w:rsid w:val="0007189B"/>
    <w:rsid w:val="00071DA4"/>
    <w:rsid w:val="0007359A"/>
    <w:rsid w:val="0007385D"/>
    <w:rsid w:val="00074B94"/>
    <w:rsid w:val="00074E96"/>
    <w:rsid w:val="00080E34"/>
    <w:rsid w:val="000811E1"/>
    <w:rsid w:val="00081477"/>
    <w:rsid w:val="00082E9A"/>
    <w:rsid w:val="00084C34"/>
    <w:rsid w:val="00084D93"/>
    <w:rsid w:val="000851AE"/>
    <w:rsid w:val="0008670D"/>
    <w:rsid w:val="00087BA2"/>
    <w:rsid w:val="000900BF"/>
    <w:rsid w:val="00092065"/>
    <w:rsid w:val="00095B70"/>
    <w:rsid w:val="00097D4A"/>
    <w:rsid w:val="000A076E"/>
    <w:rsid w:val="000A2639"/>
    <w:rsid w:val="000A35CC"/>
    <w:rsid w:val="000B1064"/>
    <w:rsid w:val="000B24E3"/>
    <w:rsid w:val="000B2BE4"/>
    <w:rsid w:val="000B50C4"/>
    <w:rsid w:val="000B5360"/>
    <w:rsid w:val="000B6BDD"/>
    <w:rsid w:val="000B6CE1"/>
    <w:rsid w:val="000B72D3"/>
    <w:rsid w:val="000B74D5"/>
    <w:rsid w:val="000B7FDB"/>
    <w:rsid w:val="000C0913"/>
    <w:rsid w:val="000C17BA"/>
    <w:rsid w:val="000C2379"/>
    <w:rsid w:val="000C51A7"/>
    <w:rsid w:val="000C5474"/>
    <w:rsid w:val="000D0B10"/>
    <w:rsid w:val="000D2196"/>
    <w:rsid w:val="000D26F4"/>
    <w:rsid w:val="000D2A30"/>
    <w:rsid w:val="000D3AB1"/>
    <w:rsid w:val="000D3B3B"/>
    <w:rsid w:val="000D4B76"/>
    <w:rsid w:val="000D6ECF"/>
    <w:rsid w:val="000D7F6D"/>
    <w:rsid w:val="000E1817"/>
    <w:rsid w:val="000E3209"/>
    <w:rsid w:val="000E33BC"/>
    <w:rsid w:val="000E39A3"/>
    <w:rsid w:val="000E44FB"/>
    <w:rsid w:val="000E528B"/>
    <w:rsid w:val="000E5444"/>
    <w:rsid w:val="000E7883"/>
    <w:rsid w:val="000F1F04"/>
    <w:rsid w:val="000F26B0"/>
    <w:rsid w:val="000F2D0E"/>
    <w:rsid w:val="000F31B8"/>
    <w:rsid w:val="000F338A"/>
    <w:rsid w:val="000F3591"/>
    <w:rsid w:val="000F3955"/>
    <w:rsid w:val="000F44DE"/>
    <w:rsid w:val="000F4B16"/>
    <w:rsid w:val="000F4C6A"/>
    <w:rsid w:val="000F5317"/>
    <w:rsid w:val="000F55F4"/>
    <w:rsid w:val="000F5972"/>
    <w:rsid w:val="000F6E8A"/>
    <w:rsid w:val="000F79EF"/>
    <w:rsid w:val="00100053"/>
    <w:rsid w:val="001007AD"/>
    <w:rsid w:val="00100E51"/>
    <w:rsid w:val="001011DE"/>
    <w:rsid w:val="00101A84"/>
    <w:rsid w:val="0010475E"/>
    <w:rsid w:val="001063FE"/>
    <w:rsid w:val="00107003"/>
    <w:rsid w:val="00107027"/>
    <w:rsid w:val="00111111"/>
    <w:rsid w:val="00112199"/>
    <w:rsid w:val="00112800"/>
    <w:rsid w:val="00113F4B"/>
    <w:rsid w:val="00114401"/>
    <w:rsid w:val="001150BB"/>
    <w:rsid w:val="00115DDA"/>
    <w:rsid w:val="001170EF"/>
    <w:rsid w:val="00117F82"/>
    <w:rsid w:val="00121290"/>
    <w:rsid w:val="001219E3"/>
    <w:rsid w:val="00121EE2"/>
    <w:rsid w:val="0012457B"/>
    <w:rsid w:val="00126F5E"/>
    <w:rsid w:val="0013204C"/>
    <w:rsid w:val="00132674"/>
    <w:rsid w:val="00134B83"/>
    <w:rsid w:val="00136AC2"/>
    <w:rsid w:val="001374D4"/>
    <w:rsid w:val="0014227E"/>
    <w:rsid w:val="00142F69"/>
    <w:rsid w:val="00143438"/>
    <w:rsid w:val="00143E09"/>
    <w:rsid w:val="001440E3"/>
    <w:rsid w:val="00144B07"/>
    <w:rsid w:val="001457B2"/>
    <w:rsid w:val="00146C97"/>
    <w:rsid w:val="00152705"/>
    <w:rsid w:val="00152B0A"/>
    <w:rsid w:val="00154211"/>
    <w:rsid w:val="001546BE"/>
    <w:rsid w:val="0015477F"/>
    <w:rsid w:val="001555BB"/>
    <w:rsid w:val="00156383"/>
    <w:rsid w:val="00156F0F"/>
    <w:rsid w:val="00157D34"/>
    <w:rsid w:val="001606F8"/>
    <w:rsid w:val="00161E12"/>
    <w:rsid w:val="00164383"/>
    <w:rsid w:val="00164525"/>
    <w:rsid w:val="00164BC3"/>
    <w:rsid w:val="001668CB"/>
    <w:rsid w:val="00166FB9"/>
    <w:rsid w:val="00171AD3"/>
    <w:rsid w:val="001741DB"/>
    <w:rsid w:val="00174E67"/>
    <w:rsid w:val="00181812"/>
    <w:rsid w:val="001823CD"/>
    <w:rsid w:val="00183131"/>
    <w:rsid w:val="00183BD5"/>
    <w:rsid w:val="001849E9"/>
    <w:rsid w:val="001856D1"/>
    <w:rsid w:val="00190753"/>
    <w:rsid w:val="001929E0"/>
    <w:rsid w:val="00192E5C"/>
    <w:rsid w:val="00194AC6"/>
    <w:rsid w:val="00195934"/>
    <w:rsid w:val="001977F5"/>
    <w:rsid w:val="001A03A2"/>
    <w:rsid w:val="001A119E"/>
    <w:rsid w:val="001A33E3"/>
    <w:rsid w:val="001A3E68"/>
    <w:rsid w:val="001A5AC6"/>
    <w:rsid w:val="001A5DE1"/>
    <w:rsid w:val="001A5FC3"/>
    <w:rsid w:val="001A608C"/>
    <w:rsid w:val="001A7AA0"/>
    <w:rsid w:val="001B026A"/>
    <w:rsid w:val="001B0A22"/>
    <w:rsid w:val="001B1423"/>
    <w:rsid w:val="001B26F7"/>
    <w:rsid w:val="001B3CB2"/>
    <w:rsid w:val="001B51D8"/>
    <w:rsid w:val="001C04E8"/>
    <w:rsid w:val="001C08DC"/>
    <w:rsid w:val="001C1B1B"/>
    <w:rsid w:val="001C2647"/>
    <w:rsid w:val="001C32D9"/>
    <w:rsid w:val="001C48B2"/>
    <w:rsid w:val="001C734F"/>
    <w:rsid w:val="001D0539"/>
    <w:rsid w:val="001D12E8"/>
    <w:rsid w:val="001D4A1E"/>
    <w:rsid w:val="001D4B11"/>
    <w:rsid w:val="001D5306"/>
    <w:rsid w:val="001D75A2"/>
    <w:rsid w:val="001D7D62"/>
    <w:rsid w:val="001E11C7"/>
    <w:rsid w:val="001E1A72"/>
    <w:rsid w:val="001E1F30"/>
    <w:rsid w:val="001E57AD"/>
    <w:rsid w:val="001E5D3F"/>
    <w:rsid w:val="001E5FB0"/>
    <w:rsid w:val="001E68F3"/>
    <w:rsid w:val="001E728D"/>
    <w:rsid w:val="001E746B"/>
    <w:rsid w:val="001F0D9B"/>
    <w:rsid w:val="001F1788"/>
    <w:rsid w:val="001F2A11"/>
    <w:rsid w:val="001F6A3F"/>
    <w:rsid w:val="001F7453"/>
    <w:rsid w:val="001F7EFB"/>
    <w:rsid w:val="00202262"/>
    <w:rsid w:val="00203BD6"/>
    <w:rsid w:val="00204EB1"/>
    <w:rsid w:val="0020629B"/>
    <w:rsid w:val="00207419"/>
    <w:rsid w:val="0020749C"/>
    <w:rsid w:val="002074A4"/>
    <w:rsid w:val="00207F68"/>
    <w:rsid w:val="0021042B"/>
    <w:rsid w:val="00210D47"/>
    <w:rsid w:val="0021161A"/>
    <w:rsid w:val="00212404"/>
    <w:rsid w:val="00212AD8"/>
    <w:rsid w:val="0021339B"/>
    <w:rsid w:val="002138E5"/>
    <w:rsid w:val="00216B74"/>
    <w:rsid w:val="002170B9"/>
    <w:rsid w:val="00217BE2"/>
    <w:rsid w:val="00220BC0"/>
    <w:rsid w:val="0022142B"/>
    <w:rsid w:val="00224D84"/>
    <w:rsid w:val="0022573B"/>
    <w:rsid w:val="00227342"/>
    <w:rsid w:val="00230391"/>
    <w:rsid w:val="0023052C"/>
    <w:rsid w:val="00230C81"/>
    <w:rsid w:val="00231CEC"/>
    <w:rsid w:val="0023429D"/>
    <w:rsid w:val="00235F0A"/>
    <w:rsid w:val="002409FA"/>
    <w:rsid w:val="00241790"/>
    <w:rsid w:val="002417A8"/>
    <w:rsid w:val="00242FCA"/>
    <w:rsid w:val="002432E8"/>
    <w:rsid w:val="00243612"/>
    <w:rsid w:val="00243B98"/>
    <w:rsid w:val="002458F6"/>
    <w:rsid w:val="002459D8"/>
    <w:rsid w:val="00246C46"/>
    <w:rsid w:val="0024727C"/>
    <w:rsid w:val="00247CF1"/>
    <w:rsid w:val="00250A15"/>
    <w:rsid w:val="0025302B"/>
    <w:rsid w:val="002532D3"/>
    <w:rsid w:val="00253798"/>
    <w:rsid w:val="00254789"/>
    <w:rsid w:val="00254D3E"/>
    <w:rsid w:val="00255BD0"/>
    <w:rsid w:val="00255E93"/>
    <w:rsid w:val="002560F4"/>
    <w:rsid w:val="00256F97"/>
    <w:rsid w:val="00257CF7"/>
    <w:rsid w:val="00257E75"/>
    <w:rsid w:val="002607CA"/>
    <w:rsid w:val="00260F2B"/>
    <w:rsid w:val="00262BB3"/>
    <w:rsid w:val="00263501"/>
    <w:rsid w:val="002651DD"/>
    <w:rsid w:val="0026522D"/>
    <w:rsid w:val="0026688E"/>
    <w:rsid w:val="0026773A"/>
    <w:rsid w:val="002702B2"/>
    <w:rsid w:val="00271720"/>
    <w:rsid w:val="00271E77"/>
    <w:rsid w:val="002723A6"/>
    <w:rsid w:val="00272FB4"/>
    <w:rsid w:val="00273A0D"/>
    <w:rsid w:val="00273C71"/>
    <w:rsid w:val="0027764A"/>
    <w:rsid w:val="00283756"/>
    <w:rsid w:val="002857FD"/>
    <w:rsid w:val="002868FA"/>
    <w:rsid w:val="0028785F"/>
    <w:rsid w:val="00287C37"/>
    <w:rsid w:val="00291E6C"/>
    <w:rsid w:val="002920F6"/>
    <w:rsid w:val="0029319A"/>
    <w:rsid w:val="00294BA0"/>
    <w:rsid w:val="0029619C"/>
    <w:rsid w:val="002A1281"/>
    <w:rsid w:val="002A3F97"/>
    <w:rsid w:val="002A47F9"/>
    <w:rsid w:val="002A4A14"/>
    <w:rsid w:val="002A6135"/>
    <w:rsid w:val="002A69BB"/>
    <w:rsid w:val="002A6A1E"/>
    <w:rsid w:val="002B3895"/>
    <w:rsid w:val="002B5DA5"/>
    <w:rsid w:val="002B7F6C"/>
    <w:rsid w:val="002C1916"/>
    <w:rsid w:val="002C1FCA"/>
    <w:rsid w:val="002C2590"/>
    <w:rsid w:val="002C498F"/>
    <w:rsid w:val="002C4C06"/>
    <w:rsid w:val="002C4E17"/>
    <w:rsid w:val="002C67E9"/>
    <w:rsid w:val="002C7239"/>
    <w:rsid w:val="002C7A46"/>
    <w:rsid w:val="002D054B"/>
    <w:rsid w:val="002D059B"/>
    <w:rsid w:val="002D0BD9"/>
    <w:rsid w:val="002D1E30"/>
    <w:rsid w:val="002D2EF1"/>
    <w:rsid w:val="002D2FB4"/>
    <w:rsid w:val="002D4CF9"/>
    <w:rsid w:val="002D5891"/>
    <w:rsid w:val="002D62AA"/>
    <w:rsid w:val="002D6AAE"/>
    <w:rsid w:val="002D6ADE"/>
    <w:rsid w:val="002D71ED"/>
    <w:rsid w:val="002D752D"/>
    <w:rsid w:val="002E00B7"/>
    <w:rsid w:val="002E065F"/>
    <w:rsid w:val="002E0F30"/>
    <w:rsid w:val="002E24BC"/>
    <w:rsid w:val="002E33E3"/>
    <w:rsid w:val="002E3A8E"/>
    <w:rsid w:val="002E4C4A"/>
    <w:rsid w:val="002E4E1D"/>
    <w:rsid w:val="002E53AD"/>
    <w:rsid w:val="002E557D"/>
    <w:rsid w:val="002E6852"/>
    <w:rsid w:val="002E6DD4"/>
    <w:rsid w:val="002E715E"/>
    <w:rsid w:val="002F009C"/>
    <w:rsid w:val="002F2A38"/>
    <w:rsid w:val="002F37B4"/>
    <w:rsid w:val="002F44E7"/>
    <w:rsid w:val="002F4687"/>
    <w:rsid w:val="002F5F3B"/>
    <w:rsid w:val="00300031"/>
    <w:rsid w:val="003004D1"/>
    <w:rsid w:val="0030131D"/>
    <w:rsid w:val="00301874"/>
    <w:rsid w:val="0030277D"/>
    <w:rsid w:val="0030358A"/>
    <w:rsid w:val="0030432D"/>
    <w:rsid w:val="00304560"/>
    <w:rsid w:val="00305050"/>
    <w:rsid w:val="003053C6"/>
    <w:rsid w:val="00310788"/>
    <w:rsid w:val="00310B0C"/>
    <w:rsid w:val="00313841"/>
    <w:rsid w:val="0031451E"/>
    <w:rsid w:val="003150F1"/>
    <w:rsid w:val="00316946"/>
    <w:rsid w:val="00316B03"/>
    <w:rsid w:val="0032003F"/>
    <w:rsid w:val="00320040"/>
    <w:rsid w:val="0032022F"/>
    <w:rsid w:val="003203EF"/>
    <w:rsid w:val="00320D1A"/>
    <w:rsid w:val="00320F52"/>
    <w:rsid w:val="00325197"/>
    <w:rsid w:val="00325B6A"/>
    <w:rsid w:val="00331723"/>
    <w:rsid w:val="003340C2"/>
    <w:rsid w:val="0033427D"/>
    <w:rsid w:val="00334618"/>
    <w:rsid w:val="003348CC"/>
    <w:rsid w:val="00334E35"/>
    <w:rsid w:val="0033507E"/>
    <w:rsid w:val="00335764"/>
    <w:rsid w:val="00335778"/>
    <w:rsid w:val="00336D0C"/>
    <w:rsid w:val="00340FFA"/>
    <w:rsid w:val="00341D98"/>
    <w:rsid w:val="00341E79"/>
    <w:rsid w:val="003440C3"/>
    <w:rsid w:val="00344E22"/>
    <w:rsid w:val="00345248"/>
    <w:rsid w:val="0034611B"/>
    <w:rsid w:val="00346303"/>
    <w:rsid w:val="00346A32"/>
    <w:rsid w:val="00346AF7"/>
    <w:rsid w:val="00347849"/>
    <w:rsid w:val="00347C04"/>
    <w:rsid w:val="00347C62"/>
    <w:rsid w:val="00350460"/>
    <w:rsid w:val="00351D78"/>
    <w:rsid w:val="0035217F"/>
    <w:rsid w:val="00352D70"/>
    <w:rsid w:val="00353DC9"/>
    <w:rsid w:val="00355619"/>
    <w:rsid w:val="00355E8C"/>
    <w:rsid w:val="003564C8"/>
    <w:rsid w:val="00361C59"/>
    <w:rsid w:val="00363683"/>
    <w:rsid w:val="00370B55"/>
    <w:rsid w:val="00371CB6"/>
    <w:rsid w:val="0037233C"/>
    <w:rsid w:val="00373DAB"/>
    <w:rsid w:val="00374CD2"/>
    <w:rsid w:val="00381621"/>
    <w:rsid w:val="00382972"/>
    <w:rsid w:val="0038383D"/>
    <w:rsid w:val="003863F1"/>
    <w:rsid w:val="00386948"/>
    <w:rsid w:val="003873A8"/>
    <w:rsid w:val="0039012F"/>
    <w:rsid w:val="0039026F"/>
    <w:rsid w:val="003903FA"/>
    <w:rsid w:val="00390D2D"/>
    <w:rsid w:val="0039236E"/>
    <w:rsid w:val="003929C9"/>
    <w:rsid w:val="00392AE7"/>
    <w:rsid w:val="00394DD4"/>
    <w:rsid w:val="0039526F"/>
    <w:rsid w:val="0039595B"/>
    <w:rsid w:val="00395ECE"/>
    <w:rsid w:val="003961DC"/>
    <w:rsid w:val="003964DA"/>
    <w:rsid w:val="003A0598"/>
    <w:rsid w:val="003A0E3F"/>
    <w:rsid w:val="003A1A3A"/>
    <w:rsid w:val="003A278C"/>
    <w:rsid w:val="003A280D"/>
    <w:rsid w:val="003A6844"/>
    <w:rsid w:val="003A6884"/>
    <w:rsid w:val="003A6E02"/>
    <w:rsid w:val="003B0DF7"/>
    <w:rsid w:val="003B135C"/>
    <w:rsid w:val="003B14AB"/>
    <w:rsid w:val="003B14D9"/>
    <w:rsid w:val="003B191D"/>
    <w:rsid w:val="003B31B6"/>
    <w:rsid w:val="003B323D"/>
    <w:rsid w:val="003B47B2"/>
    <w:rsid w:val="003B47C9"/>
    <w:rsid w:val="003B5AB1"/>
    <w:rsid w:val="003B5EEE"/>
    <w:rsid w:val="003C37F5"/>
    <w:rsid w:val="003C3BD4"/>
    <w:rsid w:val="003C440D"/>
    <w:rsid w:val="003C52FC"/>
    <w:rsid w:val="003C5EF4"/>
    <w:rsid w:val="003C6056"/>
    <w:rsid w:val="003C6FE9"/>
    <w:rsid w:val="003C7D77"/>
    <w:rsid w:val="003D157A"/>
    <w:rsid w:val="003D1672"/>
    <w:rsid w:val="003D1795"/>
    <w:rsid w:val="003D271A"/>
    <w:rsid w:val="003D3A9D"/>
    <w:rsid w:val="003D3B0E"/>
    <w:rsid w:val="003D3BB5"/>
    <w:rsid w:val="003D5233"/>
    <w:rsid w:val="003D6CCD"/>
    <w:rsid w:val="003D7273"/>
    <w:rsid w:val="003E17C4"/>
    <w:rsid w:val="003E19C6"/>
    <w:rsid w:val="003E265B"/>
    <w:rsid w:val="003E3573"/>
    <w:rsid w:val="003E5530"/>
    <w:rsid w:val="003E68D7"/>
    <w:rsid w:val="003E7C69"/>
    <w:rsid w:val="003F2156"/>
    <w:rsid w:val="003F2CAB"/>
    <w:rsid w:val="003F3B85"/>
    <w:rsid w:val="003F5AEF"/>
    <w:rsid w:val="00400625"/>
    <w:rsid w:val="004008F4"/>
    <w:rsid w:val="0040186F"/>
    <w:rsid w:val="00402265"/>
    <w:rsid w:val="004029B4"/>
    <w:rsid w:val="00405E9F"/>
    <w:rsid w:val="00407E10"/>
    <w:rsid w:val="0041287C"/>
    <w:rsid w:val="004129BE"/>
    <w:rsid w:val="00413C40"/>
    <w:rsid w:val="004141CC"/>
    <w:rsid w:val="00414261"/>
    <w:rsid w:val="00414DF6"/>
    <w:rsid w:val="0041509F"/>
    <w:rsid w:val="00415116"/>
    <w:rsid w:val="00415BED"/>
    <w:rsid w:val="004171AC"/>
    <w:rsid w:val="00417257"/>
    <w:rsid w:val="00417F5B"/>
    <w:rsid w:val="00420665"/>
    <w:rsid w:val="00421597"/>
    <w:rsid w:val="00422825"/>
    <w:rsid w:val="00422DBE"/>
    <w:rsid w:val="00423B8A"/>
    <w:rsid w:val="00425518"/>
    <w:rsid w:val="00425BD1"/>
    <w:rsid w:val="00427147"/>
    <w:rsid w:val="00427426"/>
    <w:rsid w:val="00427921"/>
    <w:rsid w:val="00430C39"/>
    <w:rsid w:val="00431FA2"/>
    <w:rsid w:val="00432FE7"/>
    <w:rsid w:val="004343A7"/>
    <w:rsid w:val="00434733"/>
    <w:rsid w:val="004347C3"/>
    <w:rsid w:val="004352DF"/>
    <w:rsid w:val="004358BF"/>
    <w:rsid w:val="004359B3"/>
    <w:rsid w:val="00436771"/>
    <w:rsid w:val="004409E1"/>
    <w:rsid w:val="00442612"/>
    <w:rsid w:val="00442DD4"/>
    <w:rsid w:val="004465F9"/>
    <w:rsid w:val="0044678D"/>
    <w:rsid w:val="00446861"/>
    <w:rsid w:val="00446C35"/>
    <w:rsid w:val="0045063F"/>
    <w:rsid w:val="00450FBD"/>
    <w:rsid w:val="00452B4C"/>
    <w:rsid w:val="00453CDE"/>
    <w:rsid w:val="00454A3D"/>
    <w:rsid w:val="00455828"/>
    <w:rsid w:val="00455AF3"/>
    <w:rsid w:val="0045617D"/>
    <w:rsid w:val="00456F63"/>
    <w:rsid w:val="00460E23"/>
    <w:rsid w:val="00461CFE"/>
    <w:rsid w:val="00462DE5"/>
    <w:rsid w:val="00464990"/>
    <w:rsid w:val="0046561E"/>
    <w:rsid w:val="00466D05"/>
    <w:rsid w:val="00466DAD"/>
    <w:rsid w:val="00467273"/>
    <w:rsid w:val="004710CD"/>
    <w:rsid w:val="00471149"/>
    <w:rsid w:val="00472255"/>
    <w:rsid w:val="004732EE"/>
    <w:rsid w:val="0047585A"/>
    <w:rsid w:val="004800FC"/>
    <w:rsid w:val="00480149"/>
    <w:rsid w:val="00480154"/>
    <w:rsid w:val="00481305"/>
    <w:rsid w:val="004826B3"/>
    <w:rsid w:val="0048527F"/>
    <w:rsid w:val="004872CF"/>
    <w:rsid w:val="00487FF3"/>
    <w:rsid w:val="00490009"/>
    <w:rsid w:val="004921B8"/>
    <w:rsid w:val="00493714"/>
    <w:rsid w:val="00493B52"/>
    <w:rsid w:val="00495709"/>
    <w:rsid w:val="004958AC"/>
    <w:rsid w:val="00496440"/>
    <w:rsid w:val="00497855"/>
    <w:rsid w:val="00497F6B"/>
    <w:rsid w:val="004A287A"/>
    <w:rsid w:val="004A2E86"/>
    <w:rsid w:val="004A450C"/>
    <w:rsid w:val="004A4DB8"/>
    <w:rsid w:val="004A4FD3"/>
    <w:rsid w:val="004A50AD"/>
    <w:rsid w:val="004A52B5"/>
    <w:rsid w:val="004A5A65"/>
    <w:rsid w:val="004B049F"/>
    <w:rsid w:val="004B18EE"/>
    <w:rsid w:val="004B2B50"/>
    <w:rsid w:val="004B39C9"/>
    <w:rsid w:val="004B5416"/>
    <w:rsid w:val="004B632C"/>
    <w:rsid w:val="004B70B8"/>
    <w:rsid w:val="004B7679"/>
    <w:rsid w:val="004C2449"/>
    <w:rsid w:val="004C4972"/>
    <w:rsid w:val="004C5F15"/>
    <w:rsid w:val="004C6924"/>
    <w:rsid w:val="004C6CE7"/>
    <w:rsid w:val="004D021A"/>
    <w:rsid w:val="004D442B"/>
    <w:rsid w:val="004D4456"/>
    <w:rsid w:val="004D5379"/>
    <w:rsid w:val="004D5791"/>
    <w:rsid w:val="004E00D2"/>
    <w:rsid w:val="004E06B2"/>
    <w:rsid w:val="004E13F0"/>
    <w:rsid w:val="004E2FC1"/>
    <w:rsid w:val="004E2FED"/>
    <w:rsid w:val="004E3805"/>
    <w:rsid w:val="004E4CED"/>
    <w:rsid w:val="004E55DF"/>
    <w:rsid w:val="004E6F76"/>
    <w:rsid w:val="004E7494"/>
    <w:rsid w:val="004F0E35"/>
    <w:rsid w:val="004F5548"/>
    <w:rsid w:val="00500027"/>
    <w:rsid w:val="0050292E"/>
    <w:rsid w:val="00503F40"/>
    <w:rsid w:val="0050602B"/>
    <w:rsid w:val="0050676B"/>
    <w:rsid w:val="00507DF4"/>
    <w:rsid w:val="00510587"/>
    <w:rsid w:val="0051077F"/>
    <w:rsid w:val="00510B8B"/>
    <w:rsid w:val="005113F9"/>
    <w:rsid w:val="0051345B"/>
    <w:rsid w:val="0051424D"/>
    <w:rsid w:val="0051459C"/>
    <w:rsid w:val="00514A16"/>
    <w:rsid w:val="0051578F"/>
    <w:rsid w:val="00515A6F"/>
    <w:rsid w:val="005170B3"/>
    <w:rsid w:val="00521800"/>
    <w:rsid w:val="00524CFF"/>
    <w:rsid w:val="0052707A"/>
    <w:rsid w:val="005270B4"/>
    <w:rsid w:val="005278FE"/>
    <w:rsid w:val="005320C0"/>
    <w:rsid w:val="00532BD4"/>
    <w:rsid w:val="00532C1D"/>
    <w:rsid w:val="0053453D"/>
    <w:rsid w:val="00534811"/>
    <w:rsid w:val="005353BD"/>
    <w:rsid w:val="0053767F"/>
    <w:rsid w:val="00537E8A"/>
    <w:rsid w:val="00540190"/>
    <w:rsid w:val="00540781"/>
    <w:rsid w:val="005422C9"/>
    <w:rsid w:val="005426BE"/>
    <w:rsid w:val="00542B51"/>
    <w:rsid w:val="00543381"/>
    <w:rsid w:val="005436A7"/>
    <w:rsid w:val="00543FD5"/>
    <w:rsid w:val="005457B7"/>
    <w:rsid w:val="00545BC0"/>
    <w:rsid w:val="005501B3"/>
    <w:rsid w:val="005504E7"/>
    <w:rsid w:val="00550DFF"/>
    <w:rsid w:val="00552252"/>
    <w:rsid w:val="0055318E"/>
    <w:rsid w:val="005542C1"/>
    <w:rsid w:val="005554D7"/>
    <w:rsid w:val="00560DE1"/>
    <w:rsid w:val="005625A7"/>
    <w:rsid w:val="005633A3"/>
    <w:rsid w:val="00563A33"/>
    <w:rsid w:val="00565C62"/>
    <w:rsid w:val="0056647C"/>
    <w:rsid w:val="005669B6"/>
    <w:rsid w:val="00566D1D"/>
    <w:rsid w:val="005719F3"/>
    <w:rsid w:val="005741F7"/>
    <w:rsid w:val="00576014"/>
    <w:rsid w:val="00576A33"/>
    <w:rsid w:val="00576E41"/>
    <w:rsid w:val="00576E9F"/>
    <w:rsid w:val="00580FDC"/>
    <w:rsid w:val="00581526"/>
    <w:rsid w:val="005815B4"/>
    <w:rsid w:val="0058306A"/>
    <w:rsid w:val="00583AE2"/>
    <w:rsid w:val="0058441E"/>
    <w:rsid w:val="00585346"/>
    <w:rsid w:val="00586B45"/>
    <w:rsid w:val="00587B9A"/>
    <w:rsid w:val="005902DD"/>
    <w:rsid w:val="00590A7C"/>
    <w:rsid w:val="005919B9"/>
    <w:rsid w:val="00592094"/>
    <w:rsid w:val="005920D5"/>
    <w:rsid w:val="00592B1B"/>
    <w:rsid w:val="005949C9"/>
    <w:rsid w:val="00594E0D"/>
    <w:rsid w:val="00595F60"/>
    <w:rsid w:val="00595FFD"/>
    <w:rsid w:val="0059639D"/>
    <w:rsid w:val="005967E4"/>
    <w:rsid w:val="005970AD"/>
    <w:rsid w:val="005A0714"/>
    <w:rsid w:val="005A0844"/>
    <w:rsid w:val="005A085F"/>
    <w:rsid w:val="005A0CB9"/>
    <w:rsid w:val="005A1614"/>
    <w:rsid w:val="005A1838"/>
    <w:rsid w:val="005A2C0C"/>
    <w:rsid w:val="005A4396"/>
    <w:rsid w:val="005A5BA7"/>
    <w:rsid w:val="005B0BA5"/>
    <w:rsid w:val="005B2D09"/>
    <w:rsid w:val="005B2F84"/>
    <w:rsid w:val="005B3A37"/>
    <w:rsid w:val="005B43B3"/>
    <w:rsid w:val="005B7E45"/>
    <w:rsid w:val="005B7F4A"/>
    <w:rsid w:val="005C169D"/>
    <w:rsid w:val="005C2B95"/>
    <w:rsid w:val="005C3B43"/>
    <w:rsid w:val="005C3FFD"/>
    <w:rsid w:val="005C5FA5"/>
    <w:rsid w:val="005C6892"/>
    <w:rsid w:val="005C6C44"/>
    <w:rsid w:val="005C7734"/>
    <w:rsid w:val="005D22E3"/>
    <w:rsid w:val="005D293A"/>
    <w:rsid w:val="005D34AE"/>
    <w:rsid w:val="005D5BA4"/>
    <w:rsid w:val="005D6D66"/>
    <w:rsid w:val="005D7B28"/>
    <w:rsid w:val="005D7EFE"/>
    <w:rsid w:val="005E11CD"/>
    <w:rsid w:val="005E1381"/>
    <w:rsid w:val="005E28C3"/>
    <w:rsid w:val="005E5382"/>
    <w:rsid w:val="005E7016"/>
    <w:rsid w:val="005E7ED5"/>
    <w:rsid w:val="005F1497"/>
    <w:rsid w:val="005F45D3"/>
    <w:rsid w:val="005F4687"/>
    <w:rsid w:val="005F5792"/>
    <w:rsid w:val="005F5DF0"/>
    <w:rsid w:val="005F6C9D"/>
    <w:rsid w:val="005F789E"/>
    <w:rsid w:val="00600916"/>
    <w:rsid w:val="00602A38"/>
    <w:rsid w:val="00604815"/>
    <w:rsid w:val="0060507C"/>
    <w:rsid w:val="006051BE"/>
    <w:rsid w:val="00605821"/>
    <w:rsid w:val="00605958"/>
    <w:rsid w:val="00605AC0"/>
    <w:rsid w:val="00606046"/>
    <w:rsid w:val="00606E12"/>
    <w:rsid w:val="006072C9"/>
    <w:rsid w:val="00607AB7"/>
    <w:rsid w:val="00607BDB"/>
    <w:rsid w:val="00610674"/>
    <w:rsid w:val="00610CE6"/>
    <w:rsid w:val="00612506"/>
    <w:rsid w:val="0061646E"/>
    <w:rsid w:val="00620902"/>
    <w:rsid w:val="00620B08"/>
    <w:rsid w:val="0062524D"/>
    <w:rsid w:val="00632ADA"/>
    <w:rsid w:val="00632E72"/>
    <w:rsid w:val="0063467A"/>
    <w:rsid w:val="00635FF2"/>
    <w:rsid w:val="006366FE"/>
    <w:rsid w:val="0063754B"/>
    <w:rsid w:val="006409A4"/>
    <w:rsid w:val="00641AB9"/>
    <w:rsid w:val="00641E0F"/>
    <w:rsid w:val="00643BD3"/>
    <w:rsid w:val="0064496A"/>
    <w:rsid w:val="00646AEC"/>
    <w:rsid w:val="00646C9E"/>
    <w:rsid w:val="006520A4"/>
    <w:rsid w:val="00652533"/>
    <w:rsid w:val="00653ECB"/>
    <w:rsid w:val="006548D3"/>
    <w:rsid w:val="0065542B"/>
    <w:rsid w:val="00655614"/>
    <w:rsid w:val="00655D91"/>
    <w:rsid w:val="0066114A"/>
    <w:rsid w:val="00662B1E"/>
    <w:rsid w:val="00665281"/>
    <w:rsid w:val="00665F59"/>
    <w:rsid w:val="00667CA3"/>
    <w:rsid w:val="00667D27"/>
    <w:rsid w:val="00667EA0"/>
    <w:rsid w:val="00673CF7"/>
    <w:rsid w:val="00674119"/>
    <w:rsid w:val="0067506B"/>
    <w:rsid w:val="00676354"/>
    <w:rsid w:val="00676C6F"/>
    <w:rsid w:val="00677D5D"/>
    <w:rsid w:val="0068084C"/>
    <w:rsid w:val="00683A96"/>
    <w:rsid w:val="006856E4"/>
    <w:rsid w:val="00686C29"/>
    <w:rsid w:val="00691547"/>
    <w:rsid w:val="00692AE6"/>
    <w:rsid w:val="0069533B"/>
    <w:rsid w:val="006956E7"/>
    <w:rsid w:val="00695A93"/>
    <w:rsid w:val="00695B4E"/>
    <w:rsid w:val="00695BAB"/>
    <w:rsid w:val="006978CC"/>
    <w:rsid w:val="00697B76"/>
    <w:rsid w:val="006A1E9A"/>
    <w:rsid w:val="006A327B"/>
    <w:rsid w:val="006A4705"/>
    <w:rsid w:val="006A4A2C"/>
    <w:rsid w:val="006A4BA7"/>
    <w:rsid w:val="006A4BF3"/>
    <w:rsid w:val="006A55B7"/>
    <w:rsid w:val="006A619A"/>
    <w:rsid w:val="006A70EC"/>
    <w:rsid w:val="006A7216"/>
    <w:rsid w:val="006B1695"/>
    <w:rsid w:val="006B2351"/>
    <w:rsid w:val="006B3C3B"/>
    <w:rsid w:val="006B3D77"/>
    <w:rsid w:val="006B475C"/>
    <w:rsid w:val="006B4993"/>
    <w:rsid w:val="006B5B09"/>
    <w:rsid w:val="006B609C"/>
    <w:rsid w:val="006B754C"/>
    <w:rsid w:val="006C00A8"/>
    <w:rsid w:val="006C08C2"/>
    <w:rsid w:val="006C4DA4"/>
    <w:rsid w:val="006C4E7A"/>
    <w:rsid w:val="006C6228"/>
    <w:rsid w:val="006C769C"/>
    <w:rsid w:val="006D0273"/>
    <w:rsid w:val="006D36A7"/>
    <w:rsid w:val="006D36EB"/>
    <w:rsid w:val="006D5226"/>
    <w:rsid w:val="006D564C"/>
    <w:rsid w:val="006D5BBA"/>
    <w:rsid w:val="006D5E24"/>
    <w:rsid w:val="006D6281"/>
    <w:rsid w:val="006D7904"/>
    <w:rsid w:val="006E04A2"/>
    <w:rsid w:val="006E1D94"/>
    <w:rsid w:val="006E28E6"/>
    <w:rsid w:val="006E5200"/>
    <w:rsid w:val="006E6A79"/>
    <w:rsid w:val="006F1D15"/>
    <w:rsid w:val="006F2927"/>
    <w:rsid w:val="006F41DA"/>
    <w:rsid w:val="006F65AD"/>
    <w:rsid w:val="006F6688"/>
    <w:rsid w:val="006F73FF"/>
    <w:rsid w:val="0070132F"/>
    <w:rsid w:val="00703039"/>
    <w:rsid w:val="00705374"/>
    <w:rsid w:val="00706079"/>
    <w:rsid w:val="00707344"/>
    <w:rsid w:val="0071207B"/>
    <w:rsid w:val="00714149"/>
    <w:rsid w:val="00714424"/>
    <w:rsid w:val="007148A8"/>
    <w:rsid w:val="00714ECD"/>
    <w:rsid w:val="00716035"/>
    <w:rsid w:val="00722295"/>
    <w:rsid w:val="00722702"/>
    <w:rsid w:val="00726236"/>
    <w:rsid w:val="00730F79"/>
    <w:rsid w:val="007319A1"/>
    <w:rsid w:val="007328A3"/>
    <w:rsid w:val="00732A71"/>
    <w:rsid w:val="00732B80"/>
    <w:rsid w:val="00734E2C"/>
    <w:rsid w:val="00736128"/>
    <w:rsid w:val="00740155"/>
    <w:rsid w:val="00741CDE"/>
    <w:rsid w:val="0074228E"/>
    <w:rsid w:val="0074535A"/>
    <w:rsid w:val="00745A8D"/>
    <w:rsid w:val="007460C2"/>
    <w:rsid w:val="007472D2"/>
    <w:rsid w:val="00747809"/>
    <w:rsid w:val="00753042"/>
    <w:rsid w:val="00753A4D"/>
    <w:rsid w:val="00753CFA"/>
    <w:rsid w:val="00755DAC"/>
    <w:rsid w:val="00756C59"/>
    <w:rsid w:val="00760277"/>
    <w:rsid w:val="0076095D"/>
    <w:rsid w:val="00761922"/>
    <w:rsid w:val="00763B70"/>
    <w:rsid w:val="00763D45"/>
    <w:rsid w:val="007700E8"/>
    <w:rsid w:val="00770449"/>
    <w:rsid w:val="00771A9F"/>
    <w:rsid w:val="007720F5"/>
    <w:rsid w:val="00772539"/>
    <w:rsid w:val="00772D37"/>
    <w:rsid w:val="00773BA3"/>
    <w:rsid w:val="00774697"/>
    <w:rsid w:val="0077472B"/>
    <w:rsid w:val="00776371"/>
    <w:rsid w:val="0078245B"/>
    <w:rsid w:val="00783398"/>
    <w:rsid w:val="00783469"/>
    <w:rsid w:val="00785747"/>
    <w:rsid w:val="00785D37"/>
    <w:rsid w:val="00786513"/>
    <w:rsid w:val="007867AD"/>
    <w:rsid w:val="00790000"/>
    <w:rsid w:val="00790CB4"/>
    <w:rsid w:val="007918C9"/>
    <w:rsid w:val="007934CE"/>
    <w:rsid w:val="00793AE4"/>
    <w:rsid w:val="0079480C"/>
    <w:rsid w:val="00794A7D"/>
    <w:rsid w:val="00795845"/>
    <w:rsid w:val="0079644C"/>
    <w:rsid w:val="00796DAF"/>
    <w:rsid w:val="00797465"/>
    <w:rsid w:val="007A0699"/>
    <w:rsid w:val="007A2848"/>
    <w:rsid w:val="007A3152"/>
    <w:rsid w:val="007A47FB"/>
    <w:rsid w:val="007A4E53"/>
    <w:rsid w:val="007A4F0F"/>
    <w:rsid w:val="007A5FD2"/>
    <w:rsid w:val="007A6AD3"/>
    <w:rsid w:val="007B0540"/>
    <w:rsid w:val="007B056D"/>
    <w:rsid w:val="007B0919"/>
    <w:rsid w:val="007B1ABF"/>
    <w:rsid w:val="007B1CCC"/>
    <w:rsid w:val="007B1FB7"/>
    <w:rsid w:val="007B201C"/>
    <w:rsid w:val="007B28A8"/>
    <w:rsid w:val="007B2D88"/>
    <w:rsid w:val="007B4983"/>
    <w:rsid w:val="007B519F"/>
    <w:rsid w:val="007B6A2F"/>
    <w:rsid w:val="007B7A98"/>
    <w:rsid w:val="007C61BC"/>
    <w:rsid w:val="007C7567"/>
    <w:rsid w:val="007C7F03"/>
    <w:rsid w:val="007D1BE8"/>
    <w:rsid w:val="007D21D5"/>
    <w:rsid w:val="007D4CDB"/>
    <w:rsid w:val="007D4D6B"/>
    <w:rsid w:val="007D6703"/>
    <w:rsid w:val="007D69B0"/>
    <w:rsid w:val="007D6B51"/>
    <w:rsid w:val="007D6E5B"/>
    <w:rsid w:val="007D7F31"/>
    <w:rsid w:val="007E0703"/>
    <w:rsid w:val="007E10EC"/>
    <w:rsid w:val="007E51DB"/>
    <w:rsid w:val="007E51FE"/>
    <w:rsid w:val="007E540F"/>
    <w:rsid w:val="007E5C80"/>
    <w:rsid w:val="007E644F"/>
    <w:rsid w:val="007F0A29"/>
    <w:rsid w:val="007F2719"/>
    <w:rsid w:val="007F33C0"/>
    <w:rsid w:val="007F3B51"/>
    <w:rsid w:val="007F53C6"/>
    <w:rsid w:val="007F5800"/>
    <w:rsid w:val="007F6B19"/>
    <w:rsid w:val="00800754"/>
    <w:rsid w:val="00800C22"/>
    <w:rsid w:val="00801E3F"/>
    <w:rsid w:val="00802BDE"/>
    <w:rsid w:val="00805A51"/>
    <w:rsid w:val="008061C8"/>
    <w:rsid w:val="008073D0"/>
    <w:rsid w:val="00807A9D"/>
    <w:rsid w:val="00814706"/>
    <w:rsid w:val="00815341"/>
    <w:rsid w:val="00817230"/>
    <w:rsid w:val="008230B1"/>
    <w:rsid w:val="00827146"/>
    <w:rsid w:val="00827437"/>
    <w:rsid w:val="00830BA4"/>
    <w:rsid w:val="00831A06"/>
    <w:rsid w:val="00831D96"/>
    <w:rsid w:val="00832194"/>
    <w:rsid w:val="0083291A"/>
    <w:rsid w:val="00833339"/>
    <w:rsid w:val="008336FC"/>
    <w:rsid w:val="008342D7"/>
    <w:rsid w:val="008365FB"/>
    <w:rsid w:val="00836D5D"/>
    <w:rsid w:val="00836E74"/>
    <w:rsid w:val="008370D9"/>
    <w:rsid w:val="0083749A"/>
    <w:rsid w:val="008376C0"/>
    <w:rsid w:val="00837D2B"/>
    <w:rsid w:val="008424A8"/>
    <w:rsid w:val="008424F0"/>
    <w:rsid w:val="00845EE8"/>
    <w:rsid w:val="00847E6B"/>
    <w:rsid w:val="008502E6"/>
    <w:rsid w:val="0085090C"/>
    <w:rsid w:val="00850E95"/>
    <w:rsid w:val="00854255"/>
    <w:rsid w:val="0085447D"/>
    <w:rsid w:val="00857025"/>
    <w:rsid w:val="00862374"/>
    <w:rsid w:val="00862597"/>
    <w:rsid w:val="0086355D"/>
    <w:rsid w:val="00864CE4"/>
    <w:rsid w:val="00864E97"/>
    <w:rsid w:val="00865A14"/>
    <w:rsid w:val="00866B30"/>
    <w:rsid w:val="00867B3F"/>
    <w:rsid w:val="00870297"/>
    <w:rsid w:val="00872314"/>
    <w:rsid w:val="008730D3"/>
    <w:rsid w:val="00873641"/>
    <w:rsid w:val="00873962"/>
    <w:rsid w:val="008770FD"/>
    <w:rsid w:val="0087770F"/>
    <w:rsid w:val="008779B7"/>
    <w:rsid w:val="0088041A"/>
    <w:rsid w:val="0088107E"/>
    <w:rsid w:val="0088238F"/>
    <w:rsid w:val="00883271"/>
    <w:rsid w:val="008846CE"/>
    <w:rsid w:val="00884B9C"/>
    <w:rsid w:val="008851B1"/>
    <w:rsid w:val="008851DE"/>
    <w:rsid w:val="00885425"/>
    <w:rsid w:val="00885A2D"/>
    <w:rsid w:val="00886D0C"/>
    <w:rsid w:val="008874E3"/>
    <w:rsid w:val="008876D8"/>
    <w:rsid w:val="00891F79"/>
    <w:rsid w:val="008923CC"/>
    <w:rsid w:val="00892E8F"/>
    <w:rsid w:val="008953C9"/>
    <w:rsid w:val="00896A56"/>
    <w:rsid w:val="00897274"/>
    <w:rsid w:val="008A0921"/>
    <w:rsid w:val="008A1FEE"/>
    <w:rsid w:val="008A2578"/>
    <w:rsid w:val="008A39D7"/>
    <w:rsid w:val="008A4558"/>
    <w:rsid w:val="008A56D8"/>
    <w:rsid w:val="008B07A8"/>
    <w:rsid w:val="008B19AC"/>
    <w:rsid w:val="008B3B0E"/>
    <w:rsid w:val="008B6237"/>
    <w:rsid w:val="008B725C"/>
    <w:rsid w:val="008B76BE"/>
    <w:rsid w:val="008B7E4E"/>
    <w:rsid w:val="008C1AEA"/>
    <w:rsid w:val="008C2875"/>
    <w:rsid w:val="008C3D55"/>
    <w:rsid w:val="008C50FD"/>
    <w:rsid w:val="008C5968"/>
    <w:rsid w:val="008C5B44"/>
    <w:rsid w:val="008C6D1B"/>
    <w:rsid w:val="008D1BC0"/>
    <w:rsid w:val="008D2713"/>
    <w:rsid w:val="008D3D2B"/>
    <w:rsid w:val="008D4F6B"/>
    <w:rsid w:val="008D7191"/>
    <w:rsid w:val="008D7233"/>
    <w:rsid w:val="008E04F7"/>
    <w:rsid w:val="008E0650"/>
    <w:rsid w:val="008E09B8"/>
    <w:rsid w:val="008E114B"/>
    <w:rsid w:val="008E25EC"/>
    <w:rsid w:val="008E32DF"/>
    <w:rsid w:val="008E3576"/>
    <w:rsid w:val="008E3DE6"/>
    <w:rsid w:val="008E53E6"/>
    <w:rsid w:val="008F2BFC"/>
    <w:rsid w:val="008F2E78"/>
    <w:rsid w:val="008F44B5"/>
    <w:rsid w:val="008F4C3A"/>
    <w:rsid w:val="008F53B2"/>
    <w:rsid w:val="008F663C"/>
    <w:rsid w:val="008F6641"/>
    <w:rsid w:val="00900298"/>
    <w:rsid w:val="009009DD"/>
    <w:rsid w:val="00902003"/>
    <w:rsid w:val="0090519F"/>
    <w:rsid w:val="00905E26"/>
    <w:rsid w:val="009071D5"/>
    <w:rsid w:val="009072FC"/>
    <w:rsid w:val="00907956"/>
    <w:rsid w:val="00910CB1"/>
    <w:rsid w:val="00914DC4"/>
    <w:rsid w:val="00916667"/>
    <w:rsid w:val="0091683E"/>
    <w:rsid w:val="0091709C"/>
    <w:rsid w:val="009178B4"/>
    <w:rsid w:val="00921116"/>
    <w:rsid w:val="00923722"/>
    <w:rsid w:val="00923F45"/>
    <w:rsid w:val="00925621"/>
    <w:rsid w:val="00925A0A"/>
    <w:rsid w:val="00926A0A"/>
    <w:rsid w:val="00927990"/>
    <w:rsid w:val="0093010D"/>
    <w:rsid w:val="00931983"/>
    <w:rsid w:val="009319D9"/>
    <w:rsid w:val="0093246F"/>
    <w:rsid w:val="00935926"/>
    <w:rsid w:val="00942190"/>
    <w:rsid w:val="00942687"/>
    <w:rsid w:val="009426E8"/>
    <w:rsid w:val="009448E8"/>
    <w:rsid w:val="0094529E"/>
    <w:rsid w:val="0095086A"/>
    <w:rsid w:val="009509E4"/>
    <w:rsid w:val="00950E6F"/>
    <w:rsid w:val="00950ED4"/>
    <w:rsid w:val="00952839"/>
    <w:rsid w:val="00952B0E"/>
    <w:rsid w:val="00952DAC"/>
    <w:rsid w:val="00952F3B"/>
    <w:rsid w:val="00953222"/>
    <w:rsid w:val="009544EB"/>
    <w:rsid w:val="009547C3"/>
    <w:rsid w:val="009555E2"/>
    <w:rsid w:val="009569A6"/>
    <w:rsid w:val="0096039D"/>
    <w:rsid w:val="00960FC3"/>
    <w:rsid w:val="00962B34"/>
    <w:rsid w:val="00964BD2"/>
    <w:rsid w:val="009702CB"/>
    <w:rsid w:val="0097229B"/>
    <w:rsid w:val="00974AC3"/>
    <w:rsid w:val="00977E33"/>
    <w:rsid w:val="00983D15"/>
    <w:rsid w:val="0098456D"/>
    <w:rsid w:val="00984AA4"/>
    <w:rsid w:val="00985705"/>
    <w:rsid w:val="00986B65"/>
    <w:rsid w:val="0098710F"/>
    <w:rsid w:val="00990067"/>
    <w:rsid w:val="00992638"/>
    <w:rsid w:val="00995D06"/>
    <w:rsid w:val="0099694A"/>
    <w:rsid w:val="00996B54"/>
    <w:rsid w:val="00996E6D"/>
    <w:rsid w:val="009A033A"/>
    <w:rsid w:val="009A0722"/>
    <w:rsid w:val="009A0820"/>
    <w:rsid w:val="009A2A61"/>
    <w:rsid w:val="009A2CA7"/>
    <w:rsid w:val="009A3748"/>
    <w:rsid w:val="009A4907"/>
    <w:rsid w:val="009A4E01"/>
    <w:rsid w:val="009A5B76"/>
    <w:rsid w:val="009B0D3A"/>
    <w:rsid w:val="009B1A82"/>
    <w:rsid w:val="009B4AAB"/>
    <w:rsid w:val="009B6D5E"/>
    <w:rsid w:val="009B6E80"/>
    <w:rsid w:val="009C134F"/>
    <w:rsid w:val="009C1400"/>
    <w:rsid w:val="009C17C2"/>
    <w:rsid w:val="009C32D2"/>
    <w:rsid w:val="009C4C32"/>
    <w:rsid w:val="009C7138"/>
    <w:rsid w:val="009C714D"/>
    <w:rsid w:val="009C75ED"/>
    <w:rsid w:val="009D1B03"/>
    <w:rsid w:val="009D26E0"/>
    <w:rsid w:val="009D27CC"/>
    <w:rsid w:val="009D29E7"/>
    <w:rsid w:val="009D344D"/>
    <w:rsid w:val="009D529B"/>
    <w:rsid w:val="009D6C6E"/>
    <w:rsid w:val="009D7A31"/>
    <w:rsid w:val="009D7D78"/>
    <w:rsid w:val="009E0B34"/>
    <w:rsid w:val="009E13C5"/>
    <w:rsid w:val="009E228D"/>
    <w:rsid w:val="009E2B56"/>
    <w:rsid w:val="009E4AD1"/>
    <w:rsid w:val="009E5FFD"/>
    <w:rsid w:val="009F0AB5"/>
    <w:rsid w:val="009F2158"/>
    <w:rsid w:val="009F2E15"/>
    <w:rsid w:val="009F33A1"/>
    <w:rsid w:val="009F3E32"/>
    <w:rsid w:val="009F4030"/>
    <w:rsid w:val="009F645A"/>
    <w:rsid w:val="009F65B6"/>
    <w:rsid w:val="009F6B6C"/>
    <w:rsid w:val="009F7E43"/>
    <w:rsid w:val="00A00A57"/>
    <w:rsid w:val="00A00BED"/>
    <w:rsid w:val="00A0354C"/>
    <w:rsid w:val="00A039F1"/>
    <w:rsid w:val="00A03A00"/>
    <w:rsid w:val="00A04716"/>
    <w:rsid w:val="00A049F1"/>
    <w:rsid w:val="00A05AD1"/>
    <w:rsid w:val="00A0625A"/>
    <w:rsid w:val="00A06FBE"/>
    <w:rsid w:val="00A07132"/>
    <w:rsid w:val="00A07139"/>
    <w:rsid w:val="00A10256"/>
    <w:rsid w:val="00A10D66"/>
    <w:rsid w:val="00A121F5"/>
    <w:rsid w:val="00A13D46"/>
    <w:rsid w:val="00A142FD"/>
    <w:rsid w:val="00A14565"/>
    <w:rsid w:val="00A160FE"/>
    <w:rsid w:val="00A20619"/>
    <w:rsid w:val="00A22D84"/>
    <w:rsid w:val="00A2366F"/>
    <w:rsid w:val="00A24022"/>
    <w:rsid w:val="00A2428D"/>
    <w:rsid w:val="00A24371"/>
    <w:rsid w:val="00A2629C"/>
    <w:rsid w:val="00A26C06"/>
    <w:rsid w:val="00A30AF6"/>
    <w:rsid w:val="00A31640"/>
    <w:rsid w:val="00A32228"/>
    <w:rsid w:val="00A33E9E"/>
    <w:rsid w:val="00A343B4"/>
    <w:rsid w:val="00A34F3B"/>
    <w:rsid w:val="00A35432"/>
    <w:rsid w:val="00A36F98"/>
    <w:rsid w:val="00A36F99"/>
    <w:rsid w:val="00A37A60"/>
    <w:rsid w:val="00A407D2"/>
    <w:rsid w:val="00A43C71"/>
    <w:rsid w:val="00A43D7A"/>
    <w:rsid w:val="00A44E64"/>
    <w:rsid w:val="00A4593D"/>
    <w:rsid w:val="00A47152"/>
    <w:rsid w:val="00A472E5"/>
    <w:rsid w:val="00A514E3"/>
    <w:rsid w:val="00A53505"/>
    <w:rsid w:val="00A547C1"/>
    <w:rsid w:val="00A5638D"/>
    <w:rsid w:val="00A56448"/>
    <w:rsid w:val="00A5691F"/>
    <w:rsid w:val="00A56FB4"/>
    <w:rsid w:val="00A5726C"/>
    <w:rsid w:val="00A600CD"/>
    <w:rsid w:val="00A60320"/>
    <w:rsid w:val="00A60743"/>
    <w:rsid w:val="00A607E2"/>
    <w:rsid w:val="00A60B4A"/>
    <w:rsid w:val="00A61E63"/>
    <w:rsid w:val="00A62032"/>
    <w:rsid w:val="00A624D2"/>
    <w:rsid w:val="00A62A0F"/>
    <w:rsid w:val="00A636E7"/>
    <w:rsid w:val="00A63BF3"/>
    <w:rsid w:val="00A64BA9"/>
    <w:rsid w:val="00A6690C"/>
    <w:rsid w:val="00A67519"/>
    <w:rsid w:val="00A6754C"/>
    <w:rsid w:val="00A67A7B"/>
    <w:rsid w:val="00A70CAE"/>
    <w:rsid w:val="00A72421"/>
    <w:rsid w:val="00A72FB0"/>
    <w:rsid w:val="00A776F1"/>
    <w:rsid w:val="00A77E2B"/>
    <w:rsid w:val="00A826A8"/>
    <w:rsid w:val="00A82F98"/>
    <w:rsid w:val="00A83862"/>
    <w:rsid w:val="00A83894"/>
    <w:rsid w:val="00A85DBC"/>
    <w:rsid w:val="00A8657A"/>
    <w:rsid w:val="00A92ED8"/>
    <w:rsid w:val="00A9330D"/>
    <w:rsid w:val="00A953D2"/>
    <w:rsid w:val="00A95A27"/>
    <w:rsid w:val="00A96AF8"/>
    <w:rsid w:val="00A97CC5"/>
    <w:rsid w:val="00AA00C8"/>
    <w:rsid w:val="00AA0709"/>
    <w:rsid w:val="00AA3AAA"/>
    <w:rsid w:val="00AA582E"/>
    <w:rsid w:val="00AA780B"/>
    <w:rsid w:val="00AA7C75"/>
    <w:rsid w:val="00AA7E9A"/>
    <w:rsid w:val="00AB1924"/>
    <w:rsid w:val="00AC0108"/>
    <w:rsid w:val="00AC0D04"/>
    <w:rsid w:val="00AC2979"/>
    <w:rsid w:val="00AC3121"/>
    <w:rsid w:val="00AC495A"/>
    <w:rsid w:val="00AC512D"/>
    <w:rsid w:val="00AC5C6B"/>
    <w:rsid w:val="00AC7833"/>
    <w:rsid w:val="00AD1B10"/>
    <w:rsid w:val="00AD3909"/>
    <w:rsid w:val="00AD68BB"/>
    <w:rsid w:val="00AE02D9"/>
    <w:rsid w:val="00AE27E8"/>
    <w:rsid w:val="00AE370A"/>
    <w:rsid w:val="00AE56FB"/>
    <w:rsid w:val="00AE5C48"/>
    <w:rsid w:val="00AE5EB9"/>
    <w:rsid w:val="00AF0309"/>
    <w:rsid w:val="00AF131E"/>
    <w:rsid w:val="00AF16B8"/>
    <w:rsid w:val="00AF2B26"/>
    <w:rsid w:val="00AF47B0"/>
    <w:rsid w:val="00AF4C28"/>
    <w:rsid w:val="00AF5061"/>
    <w:rsid w:val="00AF564C"/>
    <w:rsid w:val="00B00300"/>
    <w:rsid w:val="00B00E29"/>
    <w:rsid w:val="00B015BC"/>
    <w:rsid w:val="00B01CBF"/>
    <w:rsid w:val="00B024D8"/>
    <w:rsid w:val="00B02697"/>
    <w:rsid w:val="00B0278C"/>
    <w:rsid w:val="00B02A5F"/>
    <w:rsid w:val="00B04F1B"/>
    <w:rsid w:val="00B0626E"/>
    <w:rsid w:val="00B1293A"/>
    <w:rsid w:val="00B14790"/>
    <w:rsid w:val="00B172B0"/>
    <w:rsid w:val="00B20502"/>
    <w:rsid w:val="00B222AB"/>
    <w:rsid w:val="00B226AA"/>
    <w:rsid w:val="00B22A46"/>
    <w:rsid w:val="00B24EC4"/>
    <w:rsid w:val="00B25C7F"/>
    <w:rsid w:val="00B27FD9"/>
    <w:rsid w:val="00B31365"/>
    <w:rsid w:val="00B320E6"/>
    <w:rsid w:val="00B32B63"/>
    <w:rsid w:val="00B33848"/>
    <w:rsid w:val="00B34E3B"/>
    <w:rsid w:val="00B36282"/>
    <w:rsid w:val="00B37233"/>
    <w:rsid w:val="00B40053"/>
    <w:rsid w:val="00B40C44"/>
    <w:rsid w:val="00B41656"/>
    <w:rsid w:val="00B42AA7"/>
    <w:rsid w:val="00B4384D"/>
    <w:rsid w:val="00B443E8"/>
    <w:rsid w:val="00B46325"/>
    <w:rsid w:val="00B46DEF"/>
    <w:rsid w:val="00B50A04"/>
    <w:rsid w:val="00B50B3E"/>
    <w:rsid w:val="00B50FCB"/>
    <w:rsid w:val="00B52F43"/>
    <w:rsid w:val="00B533D6"/>
    <w:rsid w:val="00B540D6"/>
    <w:rsid w:val="00B54641"/>
    <w:rsid w:val="00B5526A"/>
    <w:rsid w:val="00B57890"/>
    <w:rsid w:val="00B60090"/>
    <w:rsid w:val="00B64247"/>
    <w:rsid w:val="00B64C82"/>
    <w:rsid w:val="00B65085"/>
    <w:rsid w:val="00B6639B"/>
    <w:rsid w:val="00B667D4"/>
    <w:rsid w:val="00B67A0E"/>
    <w:rsid w:val="00B7207C"/>
    <w:rsid w:val="00B7241D"/>
    <w:rsid w:val="00B7470F"/>
    <w:rsid w:val="00B747C1"/>
    <w:rsid w:val="00B77596"/>
    <w:rsid w:val="00B77BD2"/>
    <w:rsid w:val="00B77C04"/>
    <w:rsid w:val="00B81718"/>
    <w:rsid w:val="00B81AB0"/>
    <w:rsid w:val="00B82E81"/>
    <w:rsid w:val="00B84A23"/>
    <w:rsid w:val="00B85738"/>
    <w:rsid w:val="00B85CBC"/>
    <w:rsid w:val="00B86CFF"/>
    <w:rsid w:val="00B876A1"/>
    <w:rsid w:val="00B87FDE"/>
    <w:rsid w:val="00B90414"/>
    <w:rsid w:val="00B909A5"/>
    <w:rsid w:val="00B90E9C"/>
    <w:rsid w:val="00B91107"/>
    <w:rsid w:val="00B93D29"/>
    <w:rsid w:val="00B93F8E"/>
    <w:rsid w:val="00B941BB"/>
    <w:rsid w:val="00B959E7"/>
    <w:rsid w:val="00B96AAF"/>
    <w:rsid w:val="00B97413"/>
    <w:rsid w:val="00B97949"/>
    <w:rsid w:val="00BA04C6"/>
    <w:rsid w:val="00BA0B85"/>
    <w:rsid w:val="00BA1B33"/>
    <w:rsid w:val="00BA1BAC"/>
    <w:rsid w:val="00BA22F2"/>
    <w:rsid w:val="00BA44D1"/>
    <w:rsid w:val="00BA531E"/>
    <w:rsid w:val="00BA5D66"/>
    <w:rsid w:val="00BA6982"/>
    <w:rsid w:val="00BA6DC0"/>
    <w:rsid w:val="00BA7584"/>
    <w:rsid w:val="00BB0BCE"/>
    <w:rsid w:val="00BB0C45"/>
    <w:rsid w:val="00BB12A0"/>
    <w:rsid w:val="00BB1809"/>
    <w:rsid w:val="00BB1B39"/>
    <w:rsid w:val="00BB22DF"/>
    <w:rsid w:val="00BB2440"/>
    <w:rsid w:val="00BB2B3D"/>
    <w:rsid w:val="00BB2F7B"/>
    <w:rsid w:val="00BB39F1"/>
    <w:rsid w:val="00BB3CF7"/>
    <w:rsid w:val="00BB538F"/>
    <w:rsid w:val="00BB64E9"/>
    <w:rsid w:val="00BC1518"/>
    <w:rsid w:val="00BC162C"/>
    <w:rsid w:val="00BC1DAD"/>
    <w:rsid w:val="00BC21C3"/>
    <w:rsid w:val="00BC4D86"/>
    <w:rsid w:val="00BC5370"/>
    <w:rsid w:val="00BC5D0C"/>
    <w:rsid w:val="00BC6323"/>
    <w:rsid w:val="00BC68A7"/>
    <w:rsid w:val="00BD0841"/>
    <w:rsid w:val="00BD1E27"/>
    <w:rsid w:val="00BD25E4"/>
    <w:rsid w:val="00BD31E3"/>
    <w:rsid w:val="00BD7794"/>
    <w:rsid w:val="00BE134D"/>
    <w:rsid w:val="00BE5B19"/>
    <w:rsid w:val="00BE5CE0"/>
    <w:rsid w:val="00BE61C9"/>
    <w:rsid w:val="00BE6DB5"/>
    <w:rsid w:val="00BE79C4"/>
    <w:rsid w:val="00BF1280"/>
    <w:rsid w:val="00BF221B"/>
    <w:rsid w:val="00BF242C"/>
    <w:rsid w:val="00BF242E"/>
    <w:rsid w:val="00BF2D32"/>
    <w:rsid w:val="00BF2E7A"/>
    <w:rsid w:val="00BF30DF"/>
    <w:rsid w:val="00BF54D0"/>
    <w:rsid w:val="00C043DB"/>
    <w:rsid w:val="00C059B5"/>
    <w:rsid w:val="00C06C17"/>
    <w:rsid w:val="00C06DB5"/>
    <w:rsid w:val="00C13639"/>
    <w:rsid w:val="00C13EAC"/>
    <w:rsid w:val="00C1414E"/>
    <w:rsid w:val="00C2012E"/>
    <w:rsid w:val="00C20F77"/>
    <w:rsid w:val="00C22033"/>
    <w:rsid w:val="00C22BF3"/>
    <w:rsid w:val="00C23DC3"/>
    <w:rsid w:val="00C24AAA"/>
    <w:rsid w:val="00C269E4"/>
    <w:rsid w:val="00C3234A"/>
    <w:rsid w:val="00C33097"/>
    <w:rsid w:val="00C333BE"/>
    <w:rsid w:val="00C33479"/>
    <w:rsid w:val="00C33707"/>
    <w:rsid w:val="00C33BE2"/>
    <w:rsid w:val="00C35519"/>
    <w:rsid w:val="00C36673"/>
    <w:rsid w:val="00C4086D"/>
    <w:rsid w:val="00C40AA0"/>
    <w:rsid w:val="00C40FDD"/>
    <w:rsid w:val="00C4143B"/>
    <w:rsid w:val="00C41832"/>
    <w:rsid w:val="00C42875"/>
    <w:rsid w:val="00C429DB"/>
    <w:rsid w:val="00C43B7A"/>
    <w:rsid w:val="00C443A6"/>
    <w:rsid w:val="00C44709"/>
    <w:rsid w:val="00C44D14"/>
    <w:rsid w:val="00C44FB3"/>
    <w:rsid w:val="00C458B0"/>
    <w:rsid w:val="00C46491"/>
    <w:rsid w:val="00C464BD"/>
    <w:rsid w:val="00C47430"/>
    <w:rsid w:val="00C4744E"/>
    <w:rsid w:val="00C477F0"/>
    <w:rsid w:val="00C47F3D"/>
    <w:rsid w:val="00C50879"/>
    <w:rsid w:val="00C51B0C"/>
    <w:rsid w:val="00C5338B"/>
    <w:rsid w:val="00C550E2"/>
    <w:rsid w:val="00C5521E"/>
    <w:rsid w:val="00C56D3B"/>
    <w:rsid w:val="00C56F69"/>
    <w:rsid w:val="00C57634"/>
    <w:rsid w:val="00C61B7E"/>
    <w:rsid w:val="00C633D9"/>
    <w:rsid w:val="00C65693"/>
    <w:rsid w:val="00C65E94"/>
    <w:rsid w:val="00C65EF3"/>
    <w:rsid w:val="00C70BEF"/>
    <w:rsid w:val="00C70CC5"/>
    <w:rsid w:val="00C71A46"/>
    <w:rsid w:val="00C72958"/>
    <w:rsid w:val="00C731AA"/>
    <w:rsid w:val="00C73976"/>
    <w:rsid w:val="00C74742"/>
    <w:rsid w:val="00C76DE7"/>
    <w:rsid w:val="00C80937"/>
    <w:rsid w:val="00C80ED0"/>
    <w:rsid w:val="00C81492"/>
    <w:rsid w:val="00C8173A"/>
    <w:rsid w:val="00C82ACA"/>
    <w:rsid w:val="00C84303"/>
    <w:rsid w:val="00C8491A"/>
    <w:rsid w:val="00C86DE2"/>
    <w:rsid w:val="00C871D9"/>
    <w:rsid w:val="00C90D0A"/>
    <w:rsid w:val="00C93D92"/>
    <w:rsid w:val="00C9403F"/>
    <w:rsid w:val="00C95058"/>
    <w:rsid w:val="00C95245"/>
    <w:rsid w:val="00C972AE"/>
    <w:rsid w:val="00C977AC"/>
    <w:rsid w:val="00CA1115"/>
    <w:rsid w:val="00CA26EE"/>
    <w:rsid w:val="00CA319E"/>
    <w:rsid w:val="00CA42B2"/>
    <w:rsid w:val="00CA5AC7"/>
    <w:rsid w:val="00CA5B22"/>
    <w:rsid w:val="00CA709F"/>
    <w:rsid w:val="00CB00C9"/>
    <w:rsid w:val="00CB015A"/>
    <w:rsid w:val="00CB0B8A"/>
    <w:rsid w:val="00CB15AC"/>
    <w:rsid w:val="00CB3692"/>
    <w:rsid w:val="00CB7E6C"/>
    <w:rsid w:val="00CC27DE"/>
    <w:rsid w:val="00CC3B02"/>
    <w:rsid w:val="00CC4AEB"/>
    <w:rsid w:val="00CC4B35"/>
    <w:rsid w:val="00CC4E04"/>
    <w:rsid w:val="00CC6A4F"/>
    <w:rsid w:val="00CC6FA0"/>
    <w:rsid w:val="00CD1738"/>
    <w:rsid w:val="00CD338F"/>
    <w:rsid w:val="00CD3AFA"/>
    <w:rsid w:val="00CD46CC"/>
    <w:rsid w:val="00CD5877"/>
    <w:rsid w:val="00CD5E71"/>
    <w:rsid w:val="00CD6849"/>
    <w:rsid w:val="00CE10F5"/>
    <w:rsid w:val="00CE1452"/>
    <w:rsid w:val="00CE18D1"/>
    <w:rsid w:val="00CE39EF"/>
    <w:rsid w:val="00CE506B"/>
    <w:rsid w:val="00CE52EE"/>
    <w:rsid w:val="00CE68C7"/>
    <w:rsid w:val="00CE7D38"/>
    <w:rsid w:val="00CF04C9"/>
    <w:rsid w:val="00CF13B8"/>
    <w:rsid w:val="00CF285D"/>
    <w:rsid w:val="00CF3630"/>
    <w:rsid w:val="00CF5232"/>
    <w:rsid w:val="00CF6360"/>
    <w:rsid w:val="00CF6702"/>
    <w:rsid w:val="00CF6A72"/>
    <w:rsid w:val="00CF6E57"/>
    <w:rsid w:val="00CF7271"/>
    <w:rsid w:val="00D0150D"/>
    <w:rsid w:val="00D027B7"/>
    <w:rsid w:val="00D04A15"/>
    <w:rsid w:val="00D04BB3"/>
    <w:rsid w:val="00D04DE4"/>
    <w:rsid w:val="00D07942"/>
    <w:rsid w:val="00D079D3"/>
    <w:rsid w:val="00D14211"/>
    <w:rsid w:val="00D1673B"/>
    <w:rsid w:val="00D17E74"/>
    <w:rsid w:val="00D21C61"/>
    <w:rsid w:val="00D21D72"/>
    <w:rsid w:val="00D22080"/>
    <w:rsid w:val="00D24245"/>
    <w:rsid w:val="00D242AF"/>
    <w:rsid w:val="00D244E3"/>
    <w:rsid w:val="00D257A8"/>
    <w:rsid w:val="00D25BF9"/>
    <w:rsid w:val="00D27836"/>
    <w:rsid w:val="00D31CB7"/>
    <w:rsid w:val="00D34C50"/>
    <w:rsid w:val="00D36397"/>
    <w:rsid w:val="00D37B85"/>
    <w:rsid w:val="00D37C92"/>
    <w:rsid w:val="00D37DC5"/>
    <w:rsid w:val="00D408BE"/>
    <w:rsid w:val="00D40A8D"/>
    <w:rsid w:val="00D41D3D"/>
    <w:rsid w:val="00D42E1B"/>
    <w:rsid w:val="00D439EA"/>
    <w:rsid w:val="00D45E4A"/>
    <w:rsid w:val="00D47F71"/>
    <w:rsid w:val="00D47F7E"/>
    <w:rsid w:val="00D5136F"/>
    <w:rsid w:val="00D51621"/>
    <w:rsid w:val="00D52EA5"/>
    <w:rsid w:val="00D53C84"/>
    <w:rsid w:val="00D54D5D"/>
    <w:rsid w:val="00D55831"/>
    <w:rsid w:val="00D601DB"/>
    <w:rsid w:val="00D64049"/>
    <w:rsid w:val="00D64A92"/>
    <w:rsid w:val="00D6536A"/>
    <w:rsid w:val="00D668B9"/>
    <w:rsid w:val="00D66DDD"/>
    <w:rsid w:val="00D676FE"/>
    <w:rsid w:val="00D70E7C"/>
    <w:rsid w:val="00D72348"/>
    <w:rsid w:val="00D7304A"/>
    <w:rsid w:val="00D7503D"/>
    <w:rsid w:val="00D752B0"/>
    <w:rsid w:val="00D76131"/>
    <w:rsid w:val="00D77497"/>
    <w:rsid w:val="00D77632"/>
    <w:rsid w:val="00D7766D"/>
    <w:rsid w:val="00D80341"/>
    <w:rsid w:val="00D80F3A"/>
    <w:rsid w:val="00D80FAE"/>
    <w:rsid w:val="00D821AA"/>
    <w:rsid w:val="00D8260F"/>
    <w:rsid w:val="00D836D2"/>
    <w:rsid w:val="00D837D2"/>
    <w:rsid w:val="00D851E9"/>
    <w:rsid w:val="00D86D66"/>
    <w:rsid w:val="00D87A32"/>
    <w:rsid w:val="00D921A3"/>
    <w:rsid w:val="00D92ED2"/>
    <w:rsid w:val="00D934E2"/>
    <w:rsid w:val="00D9403D"/>
    <w:rsid w:val="00D9687E"/>
    <w:rsid w:val="00D96A1B"/>
    <w:rsid w:val="00D96F99"/>
    <w:rsid w:val="00D978BB"/>
    <w:rsid w:val="00DA03DF"/>
    <w:rsid w:val="00DA06A4"/>
    <w:rsid w:val="00DA08C4"/>
    <w:rsid w:val="00DA17FC"/>
    <w:rsid w:val="00DA1B2D"/>
    <w:rsid w:val="00DA508D"/>
    <w:rsid w:val="00DA6FE3"/>
    <w:rsid w:val="00DB1A83"/>
    <w:rsid w:val="00DB25D7"/>
    <w:rsid w:val="00DB3631"/>
    <w:rsid w:val="00DB3CE5"/>
    <w:rsid w:val="00DB3F16"/>
    <w:rsid w:val="00DC03DA"/>
    <w:rsid w:val="00DC2044"/>
    <w:rsid w:val="00DC23DE"/>
    <w:rsid w:val="00DC4424"/>
    <w:rsid w:val="00DC4B28"/>
    <w:rsid w:val="00DC6893"/>
    <w:rsid w:val="00DC6AFE"/>
    <w:rsid w:val="00DC6CB5"/>
    <w:rsid w:val="00DC775D"/>
    <w:rsid w:val="00DC7B13"/>
    <w:rsid w:val="00DD016B"/>
    <w:rsid w:val="00DD1232"/>
    <w:rsid w:val="00DD1779"/>
    <w:rsid w:val="00DD1E61"/>
    <w:rsid w:val="00DD1EC6"/>
    <w:rsid w:val="00DD3562"/>
    <w:rsid w:val="00DD4344"/>
    <w:rsid w:val="00DD4401"/>
    <w:rsid w:val="00DD5B10"/>
    <w:rsid w:val="00DD5D62"/>
    <w:rsid w:val="00DD64D5"/>
    <w:rsid w:val="00DD6E9E"/>
    <w:rsid w:val="00DD7D03"/>
    <w:rsid w:val="00DE00C7"/>
    <w:rsid w:val="00DE03CA"/>
    <w:rsid w:val="00DE0A06"/>
    <w:rsid w:val="00DE27FF"/>
    <w:rsid w:val="00DE4077"/>
    <w:rsid w:val="00DE42EC"/>
    <w:rsid w:val="00DE624B"/>
    <w:rsid w:val="00DE67AD"/>
    <w:rsid w:val="00DF04F5"/>
    <w:rsid w:val="00DF0F92"/>
    <w:rsid w:val="00DF20B9"/>
    <w:rsid w:val="00DF2DA9"/>
    <w:rsid w:val="00DF3C17"/>
    <w:rsid w:val="00DF4884"/>
    <w:rsid w:val="00DF52EC"/>
    <w:rsid w:val="00DF7051"/>
    <w:rsid w:val="00DF7A5C"/>
    <w:rsid w:val="00E00617"/>
    <w:rsid w:val="00E00856"/>
    <w:rsid w:val="00E01017"/>
    <w:rsid w:val="00E02072"/>
    <w:rsid w:val="00E035C3"/>
    <w:rsid w:val="00E03671"/>
    <w:rsid w:val="00E03693"/>
    <w:rsid w:val="00E03B05"/>
    <w:rsid w:val="00E07C05"/>
    <w:rsid w:val="00E1224A"/>
    <w:rsid w:val="00E12CCA"/>
    <w:rsid w:val="00E13A96"/>
    <w:rsid w:val="00E1412C"/>
    <w:rsid w:val="00E2136C"/>
    <w:rsid w:val="00E21801"/>
    <w:rsid w:val="00E30CE7"/>
    <w:rsid w:val="00E3346F"/>
    <w:rsid w:val="00E33471"/>
    <w:rsid w:val="00E33DD5"/>
    <w:rsid w:val="00E33FB4"/>
    <w:rsid w:val="00E350FB"/>
    <w:rsid w:val="00E36579"/>
    <w:rsid w:val="00E3667E"/>
    <w:rsid w:val="00E36C67"/>
    <w:rsid w:val="00E3705A"/>
    <w:rsid w:val="00E37298"/>
    <w:rsid w:val="00E4027B"/>
    <w:rsid w:val="00E4031B"/>
    <w:rsid w:val="00E40777"/>
    <w:rsid w:val="00E41727"/>
    <w:rsid w:val="00E429CE"/>
    <w:rsid w:val="00E443EB"/>
    <w:rsid w:val="00E44892"/>
    <w:rsid w:val="00E45F19"/>
    <w:rsid w:val="00E46021"/>
    <w:rsid w:val="00E47F57"/>
    <w:rsid w:val="00E50B72"/>
    <w:rsid w:val="00E50CD7"/>
    <w:rsid w:val="00E51B38"/>
    <w:rsid w:val="00E530F7"/>
    <w:rsid w:val="00E544F6"/>
    <w:rsid w:val="00E5501B"/>
    <w:rsid w:val="00E5706A"/>
    <w:rsid w:val="00E57229"/>
    <w:rsid w:val="00E60236"/>
    <w:rsid w:val="00E61F5E"/>
    <w:rsid w:val="00E62838"/>
    <w:rsid w:val="00E63DAE"/>
    <w:rsid w:val="00E6525A"/>
    <w:rsid w:val="00E66FB6"/>
    <w:rsid w:val="00E677C3"/>
    <w:rsid w:val="00E67985"/>
    <w:rsid w:val="00E70AF3"/>
    <w:rsid w:val="00E73040"/>
    <w:rsid w:val="00E73209"/>
    <w:rsid w:val="00E73D8B"/>
    <w:rsid w:val="00E74E2C"/>
    <w:rsid w:val="00E76C22"/>
    <w:rsid w:val="00E807BB"/>
    <w:rsid w:val="00E811FC"/>
    <w:rsid w:val="00E824C7"/>
    <w:rsid w:val="00E824DD"/>
    <w:rsid w:val="00E857BD"/>
    <w:rsid w:val="00E86AF4"/>
    <w:rsid w:val="00E87063"/>
    <w:rsid w:val="00E90ACB"/>
    <w:rsid w:val="00E90DA6"/>
    <w:rsid w:val="00E91A48"/>
    <w:rsid w:val="00E92D28"/>
    <w:rsid w:val="00E93E04"/>
    <w:rsid w:val="00E95101"/>
    <w:rsid w:val="00E96506"/>
    <w:rsid w:val="00E97517"/>
    <w:rsid w:val="00E97661"/>
    <w:rsid w:val="00EA0D77"/>
    <w:rsid w:val="00EA1E5F"/>
    <w:rsid w:val="00EA2C6B"/>
    <w:rsid w:val="00EA3C57"/>
    <w:rsid w:val="00EA4EA9"/>
    <w:rsid w:val="00EA728A"/>
    <w:rsid w:val="00EB09DD"/>
    <w:rsid w:val="00EB1CF1"/>
    <w:rsid w:val="00EB2DAE"/>
    <w:rsid w:val="00EB607E"/>
    <w:rsid w:val="00EC067B"/>
    <w:rsid w:val="00EC108E"/>
    <w:rsid w:val="00EC4AC1"/>
    <w:rsid w:val="00ED64FF"/>
    <w:rsid w:val="00ED7255"/>
    <w:rsid w:val="00EE0E9B"/>
    <w:rsid w:val="00EE277A"/>
    <w:rsid w:val="00EE333E"/>
    <w:rsid w:val="00EE453F"/>
    <w:rsid w:val="00EE509C"/>
    <w:rsid w:val="00EE5741"/>
    <w:rsid w:val="00EF1678"/>
    <w:rsid w:val="00EF18A5"/>
    <w:rsid w:val="00EF219B"/>
    <w:rsid w:val="00EF2B20"/>
    <w:rsid w:val="00EF344F"/>
    <w:rsid w:val="00EF4BD0"/>
    <w:rsid w:val="00EF511C"/>
    <w:rsid w:val="00EF6EA2"/>
    <w:rsid w:val="00F0000B"/>
    <w:rsid w:val="00F018B2"/>
    <w:rsid w:val="00F02013"/>
    <w:rsid w:val="00F02480"/>
    <w:rsid w:val="00F03A7A"/>
    <w:rsid w:val="00F04C67"/>
    <w:rsid w:val="00F06B23"/>
    <w:rsid w:val="00F101FE"/>
    <w:rsid w:val="00F11048"/>
    <w:rsid w:val="00F1157A"/>
    <w:rsid w:val="00F1485D"/>
    <w:rsid w:val="00F15B33"/>
    <w:rsid w:val="00F15DA0"/>
    <w:rsid w:val="00F16ACC"/>
    <w:rsid w:val="00F20402"/>
    <w:rsid w:val="00F227E7"/>
    <w:rsid w:val="00F238C1"/>
    <w:rsid w:val="00F2438B"/>
    <w:rsid w:val="00F251E7"/>
    <w:rsid w:val="00F25D91"/>
    <w:rsid w:val="00F2692C"/>
    <w:rsid w:val="00F30167"/>
    <w:rsid w:val="00F314FB"/>
    <w:rsid w:val="00F354CB"/>
    <w:rsid w:val="00F3596E"/>
    <w:rsid w:val="00F35FD0"/>
    <w:rsid w:val="00F374E2"/>
    <w:rsid w:val="00F407E7"/>
    <w:rsid w:val="00F424F4"/>
    <w:rsid w:val="00F437FC"/>
    <w:rsid w:val="00F44EC0"/>
    <w:rsid w:val="00F456AD"/>
    <w:rsid w:val="00F45D7B"/>
    <w:rsid w:val="00F46A54"/>
    <w:rsid w:val="00F51E29"/>
    <w:rsid w:val="00F52193"/>
    <w:rsid w:val="00F53C00"/>
    <w:rsid w:val="00F559EC"/>
    <w:rsid w:val="00F57A3F"/>
    <w:rsid w:val="00F60058"/>
    <w:rsid w:val="00F60231"/>
    <w:rsid w:val="00F60B07"/>
    <w:rsid w:val="00F611F2"/>
    <w:rsid w:val="00F62396"/>
    <w:rsid w:val="00F62656"/>
    <w:rsid w:val="00F62C7E"/>
    <w:rsid w:val="00F6389B"/>
    <w:rsid w:val="00F641E9"/>
    <w:rsid w:val="00F65A2F"/>
    <w:rsid w:val="00F70F53"/>
    <w:rsid w:val="00F77219"/>
    <w:rsid w:val="00F80BFB"/>
    <w:rsid w:val="00F82837"/>
    <w:rsid w:val="00F83967"/>
    <w:rsid w:val="00F86231"/>
    <w:rsid w:val="00F87405"/>
    <w:rsid w:val="00F90D74"/>
    <w:rsid w:val="00F91D85"/>
    <w:rsid w:val="00F941AC"/>
    <w:rsid w:val="00F94806"/>
    <w:rsid w:val="00F95066"/>
    <w:rsid w:val="00F95142"/>
    <w:rsid w:val="00FA1D0B"/>
    <w:rsid w:val="00FA32CB"/>
    <w:rsid w:val="00FA6195"/>
    <w:rsid w:val="00FA6642"/>
    <w:rsid w:val="00FB0F8B"/>
    <w:rsid w:val="00FB11BF"/>
    <w:rsid w:val="00FB1875"/>
    <w:rsid w:val="00FB1F57"/>
    <w:rsid w:val="00FB4EDE"/>
    <w:rsid w:val="00FB50A5"/>
    <w:rsid w:val="00FB5266"/>
    <w:rsid w:val="00FB73B8"/>
    <w:rsid w:val="00FB7A16"/>
    <w:rsid w:val="00FC0A3E"/>
    <w:rsid w:val="00FC112B"/>
    <w:rsid w:val="00FC3882"/>
    <w:rsid w:val="00FC44BF"/>
    <w:rsid w:val="00FC46E1"/>
    <w:rsid w:val="00FC47F9"/>
    <w:rsid w:val="00FC5825"/>
    <w:rsid w:val="00FC6D16"/>
    <w:rsid w:val="00FD2E4F"/>
    <w:rsid w:val="00FD345A"/>
    <w:rsid w:val="00FD35B4"/>
    <w:rsid w:val="00FD5BE1"/>
    <w:rsid w:val="00FD6B50"/>
    <w:rsid w:val="00FD71B2"/>
    <w:rsid w:val="00FD76DF"/>
    <w:rsid w:val="00FE08FC"/>
    <w:rsid w:val="00FE277D"/>
    <w:rsid w:val="00FE2C36"/>
    <w:rsid w:val="00FE3186"/>
    <w:rsid w:val="00FE3279"/>
    <w:rsid w:val="00FF100E"/>
    <w:rsid w:val="00FF12F0"/>
    <w:rsid w:val="00FF13AC"/>
    <w:rsid w:val="00FF27EB"/>
    <w:rsid w:val="00FF2937"/>
    <w:rsid w:val="00FF4D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17810B"/>
  <w15:docId w15:val="{9122040C-721F-4B37-92E7-8FEBC3988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4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aliases w:val="_Nadpis 1,Hoofdstukkop,Section Heading,H1,h1,Základní kapitola,Článek,No numbers,Heading 1 Char,ARTICLE Style,Article Heading,Framew.1,F10 - Nadpis 1,- I,II,III,- I1,II1,III1,Styl Marka,Styl Marka1,Styl Marka2,Styl Marka3,Styl Marka4,Clause,1"/>
    <w:basedOn w:val="Normln"/>
    <w:next w:val="Normln"/>
    <w:link w:val="Nadpis1Char"/>
    <w:uiPriority w:val="1"/>
    <w:qFormat/>
    <w:pPr>
      <w:keepNext/>
      <w:numPr>
        <w:numId w:val="1"/>
      </w:numPr>
      <w:autoSpaceDE w:val="0"/>
      <w:autoSpaceDN w:val="0"/>
      <w:spacing w:before="360" w:after="120"/>
      <w:jc w:val="both"/>
      <w:outlineLvl w:val="0"/>
    </w:pPr>
    <w:rPr>
      <w:b/>
      <w:bCs/>
      <w:caps/>
      <w:kern w:val="28"/>
      <w:sz w:val="22"/>
      <w:szCs w:val="22"/>
      <w:lang w:val="en-GB" w:eastAsia="en-US"/>
    </w:rPr>
  </w:style>
  <w:style w:type="paragraph" w:styleId="Nadpis2">
    <w:name w:val="heading 2"/>
    <w:basedOn w:val="Normln"/>
    <w:next w:val="Normal2"/>
    <w:link w:val="Nadpis2Char"/>
    <w:qFormat/>
    <w:pPr>
      <w:keepNext/>
      <w:numPr>
        <w:ilvl w:val="1"/>
        <w:numId w:val="1"/>
      </w:numPr>
      <w:autoSpaceDE w:val="0"/>
      <w:autoSpaceDN w:val="0"/>
      <w:spacing w:before="240" w:after="120"/>
      <w:jc w:val="both"/>
      <w:outlineLvl w:val="1"/>
    </w:pPr>
    <w:rPr>
      <w:b/>
      <w:bCs/>
      <w:smallCaps/>
      <w:sz w:val="22"/>
      <w:szCs w:val="22"/>
      <w:lang w:val="en-US" w:eastAsia="en-US"/>
    </w:rPr>
  </w:style>
  <w:style w:type="paragraph" w:styleId="Nadpis3">
    <w:name w:val="heading 3"/>
    <w:basedOn w:val="Normln"/>
    <w:next w:val="Normln"/>
    <w:link w:val="Nadpis3Char"/>
    <w:qFormat/>
    <w:pPr>
      <w:keepNext/>
      <w:numPr>
        <w:ilvl w:val="2"/>
        <w:numId w:val="1"/>
      </w:numPr>
      <w:autoSpaceDE w:val="0"/>
      <w:autoSpaceDN w:val="0"/>
      <w:spacing w:before="240" w:after="120"/>
      <w:jc w:val="both"/>
      <w:outlineLvl w:val="2"/>
    </w:pPr>
    <w:rPr>
      <w:b/>
      <w:bCs/>
      <w:sz w:val="22"/>
      <w:szCs w:val="22"/>
      <w:lang w:val="en-GB" w:eastAsia="en-US"/>
    </w:rPr>
  </w:style>
  <w:style w:type="paragraph" w:styleId="Nadpis4">
    <w:name w:val="heading 4"/>
    <w:basedOn w:val="Normln"/>
    <w:next w:val="Normln"/>
    <w:qFormat/>
    <w:pPr>
      <w:keepNext/>
      <w:numPr>
        <w:ilvl w:val="3"/>
        <w:numId w:val="1"/>
      </w:numPr>
      <w:autoSpaceDE w:val="0"/>
      <w:autoSpaceDN w:val="0"/>
      <w:spacing w:before="240" w:after="120"/>
      <w:jc w:val="both"/>
      <w:outlineLvl w:val="3"/>
    </w:pPr>
    <w:rPr>
      <w:b/>
      <w:bCs/>
      <w:i/>
      <w:iCs/>
      <w:sz w:val="22"/>
      <w:szCs w:val="22"/>
      <w:lang w:val="en-GB" w:eastAsia="en-US"/>
    </w:rPr>
  </w:style>
  <w:style w:type="paragraph" w:styleId="Nadpis5">
    <w:name w:val="heading 5"/>
    <w:basedOn w:val="Normln"/>
    <w:next w:val="Normln"/>
    <w:qFormat/>
    <w:pPr>
      <w:numPr>
        <w:ilvl w:val="4"/>
        <w:numId w:val="1"/>
      </w:numPr>
      <w:autoSpaceDE w:val="0"/>
      <w:autoSpaceDN w:val="0"/>
      <w:spacing w:before="240" w:after="60"/>
      <w:jc w:val="both"/>
      <w:outlineLvl w:val="4"/>
    </w:pPr>
    <w:rPr>
      <w:sz w:val="22"/>
      <w:szCs w:val="22"/>
      <w:lang w:val="en-GB" w:eastAsia="en-US"/>
    </w:rPr>
  </w:style>
  <w:style w:type="paragraph" w:styleId="Nadpis6">
    <w:name w:val="heading 6"/>
    <w:basedOn w:val="Normln"/>
    <w:next w:val="Normln"/>
    <w:qFormat/>
    <w:pPr>
      <w:numPr>
        <w:ilvl w:val="5"/>
        <w:numId w:val="1"/>
      </w:numPr>
      <w:autoSpaceDE w:val="0"/>
      <w:autoSpaceDN w:val="0"/>
      <w:spacing w:before="120" w:after="120"/>
      <w:jc w:val="both"/>
      <w:outlineLvl w:val="5"/>
    </w:pPr>
    <w:rPr>
      <w:sz w:val="20"/>
      <w:szCs w:val="20"/>
      <w:lang w:val="en-GB" w:eastAsia="en-US"/>
    </w:rPr>
  </w:style>
  <w:style w:type="paragraph" w:styleId="Nadpis7">
    <w:name w:val="heading 7"/>
    <w:basedOn w:val="Normln"/>
    <w:next w:val="Normln"/>
    <w:qFormat/>
    <w:pPr>
      <w:keepNext/>
      <w:numPr>
        <w:ilvl w:val="6"/>
        <w:numId w:val="1"/>
      </w:numPr>
      <w:autoSpaceDE w:val="0"/>
      <w:autoSpaceDN w:val="0"/>
      <w:spacing w:before="120" w:after="120"/>
      <w:jc w:val="center"/>
      <w:outlineLvl w:val="6"/>
    </w:pPr>
    <w:rPr>
      <w:b/>
      <w:bCs/>
      <w:smallCaps/>
      <w:sz w:val="22"/>
      <w:szCs w:val="22"/>
      <w:lang w:val="en-GB" w:eastAsia="en-US"/>
    </w:rPr>
  </w:style>
  <w:style w:type="paragraph" w:styleId="Nadpis8">
    <w:name w:val="heading 8"/>
    <w:basedOn w:val="Normln"/>
    <w:next w:val="Normln"/>
    <w:qFormat/>
    <w:pPr>
      <w:numPr>
        <w:ilvl w:val="7"/>
        <w:numId w:val="1"/>
      </w:numPr>
      <w:autoSpaceDE w:val="0"/>
      <w:autoSpaceDN w:val="0"/>
      <w:spacing w:before="240" w:after="60"/>
      <w:outlineLvl w:val="7"/>
    </w:pPr>
    <w:rPr>
      <w:rFonts w:ascii="Arial" w:hAnsi="Arial" w:cs="Arial"/>
      <w:i/>
      <w:iCs/>
      <w:sz w:val="20"/>
      <w:szCs w:val="20"/>
      <w:lang w:val="en-GB" w:eastAsia="en-US"/>
    </w:rPr>
  </w:style>
  <w:style w:type="paragraph" w:styleId="Nadpis9">
    <w:name w:val="heading 9"/>
    <w:basedOn w:val="Normln"/>
    <w:next w:val="Normln"/>
    <w:qFormat/>
    <w:pPr>
      <w:numPr>
        <w:ilvl w:val="8"/>
        <w:numId w:val="1"/>
      </w:numPr>
      <w:autoSpaceDE w:val="0"/>
      <w:autoSpaceDN w:val="0"/>
      <w:spacing w:before="240" w:after="60"/>
      <w:outlineLvl w:val="8"/>
    </w:pPr>
    <w:rPr>
      <w:rFonts w:ascii="Arial" w:hAnsi="Arial" w:cs="Arial"/>
      <w:b/>
      <w:bCs/>
      <w:i/>
      <w:iCs/>
      <w:sz w:val="18"/>
      <w:szCs w:val="18"/>
      <w:lang w:val="en-GB"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al2">
    <w:name w:val="Normal 2"/>
    <w:basedOn w:val="Normln"/>
    <w:pPr>
      <w:tabs>
        <w:tab w:val="left" w:pos="709"/>
      </w:tabs>
      <w:autoSpaceDE w:val="0"/>
      <w:autoSpaceDN w:val="0"/>
      <w:spacing w:before="60" w:after="120"/>
      <w:ind w:left="1418"/>
      <w:jc w:val="both"/>
    </w:pPr>
    <w:rPr>
      <w:sz w:val="22"/>
      <w:szCs w:val="22"/>
      <w:lang w:val="en-GB" w:eastAsia="en-US"/>
    </w:rPr>
  </w:style>
  <w:style w:type="paragraph" w:styleId="Zkladntextodsazen">
    <w:name w:val="Body Text Indent"/>
    <w:aliases w:val="i"/>
    <w:basedOn w:val="Normln"/>
    <w:pPr>
      <w:autoSpaceDE w:val="0"/>
      <w:autoSpaceDN w:val="0"/>
      <w:ind w:left="2832" w:hanging="2832"/>
      <w:jc w:val="both"/>
    </w:pPr>
    <w:rPr>
      <w:lang w:eastAsia="en-US"/>
    </w:rPr>
  </w:style>
  <w:style w:type="character" w:styleId="Odkaznakoment">
    <w:name w:val="annotation reference"/>
    <w:uiPriority w:val="49"/>
    <w:semiHidden/>
    <w:rPr>
      <w:sz w:val="16"/>
      <w:szCs w:val="16"/>
    </w:rPr>
  </w:style>
  <w:style w:type="paragraph" w:styleId="Textkomente">
    <w:name w:val="annotation text"/>
    <w:basedOn w:val="Normln"/>
    <w:link w:val="TextkomenteChar"/>
    <w:pPr>
      <w:numPr>
        <w:ilvl w:val="3"/>
        <w:numId w:val="6"/>
      </w:numPr>
      <w:tabs>
        <w:tab w:val="clear" w:pos="1418"/>
        <w:tab w:val="num" w:pos="1136"/>
      </w:tabs>
      <w:autoSpaceDE w:val="0"/>
      <w:autoSpaceDN w:val="0"/>
      <w:spacing w:before="120" w:after="120"/>
      <w:ind w:left="1136"/>
    </w:pPr>
    <w:rPr>
      <w:sz w:val="20"/>
      <w:szCs w:val="20"/>
      <w:lang w:val="en-GB" w:eastAsia="en-US"/>
    </w:rPr>
  </w:style>
  <w:style w:type="paragraph" w:styleId="Textbubliny">
    <w:name w:val="Balloon Text"/>
    <w:basedOn w:val="Normln"/>
    <w:semiHidden/>
    <w:rPr>
      <w:rFonts w:ascii="Tahoma" w:hAnsi="Tahoma" w:cs="Tahoma"/>
      <w:sz w:val="16"/>
      <w:szCs w:val="16"/>
    </w:rPr>
  </w:style>
  <w:style w:type="paragraph" w:styleId="Zkladntext3">
    <w:name w:val="Body Text 3"/>
    <w:basedOn w:val="Normln"/>
    <w:pPr>
      <w:spacing w:after="120"/>
    </w:pPr>
    <w:rPr>
      <w:sz w:val="16"/>
      <w:szCs w:val="16"/>
    </w:rPr>
  </w:style>
  <w:style w:type="paragraph" w:styleId="Nzev">
    <w:name w:val="Title"/>
    <w:basedOn w:val="Normln"/>
    <w:qFormat/>
    <w:pPr>
      <w:jc w:val="center"/>
    </w:pPr>
    <w:rPr>
      <w:b/>
      <w:sz w:val="32"/>
      <w:szCs w:val="20"/>
    </w:rPr>
  </w:style>
  <w:style w:type="paragraph" w:styleId="Zhlav">
    <w:name w:val="header"/>
    <w:basedOn w:val="Normln"/>
    <w:pPr>
      <w:tabs>
        <w:tab w:val="center" w:pos="4536"/>
        <w:tab w:val="right" w:pos="9072"/>
      </w:tabs>
    </w:pPr>
    <w:rPr>
      <w:sz w:val="20"/>
      <w:szCs w:val="20"/>
    </w:rPr>
  </w:style>
  <w:style w:type="paragraph" w:styleId="Zpat">
    <w:name w:val="footer"/>
    <w:basedOn w:val="Normln"/>
    <w:link w:val="ZpatChar"/>
    <w:uiPriority w:val="99"/>
    <w:pPr>
      <w:tabs>
        <w:tab w:val="center" w:pos="4536"/>
        <w:tab w:val="right" w:pos="9072"/>
      </w:tabs>
    </w:pPr>
    <w:rPr>
      <w:szCs w:val="22"/>
    </w:rPr>
  </w:style>
  <w:style w:type="paragraph" w:styleId="Zkladntext">
    <w:name w:val="Body Text"/>
    <w:basedOn w:val="Normln"/>
    <w:pPr>
      <w:spacing w:after="120"/>
    </w:pPr>
  </w:style>
  <w:style w:type="character" w:customStyle="1" w:styleId="InitialStyle">
    <w:name w:val="InitialStyle"/>
    <w:rPr>
      <w:sz w:val="20"/>
      <w:szCs w:val="20"/>
    </w:rPr>
  </w:style>
  <w:style w:type="paragraph" w:customStyle="1" w:styleId="BodySingle">
    <w:name w:val="Body Single"/>
    <w:basedOn w:val="Normln"/>
    <w:pPr>
      <w:autoSpaceDE w:val="0"/>
      <w:autoSpaceDN w:val="0"/>
      <w:jc w:val="both"/>
    </w:pPr>
    <w:rPr>
      <w:rFonts w:ascii="TimesE" w:hAnsi="TimesE"/>
      <w:lang w:val="en-US" w:eastAsia="en-US"/>
    </w:rPr>
  </w:style>
  <w:style w:type="paragraph" w:styleId="Zkladntext2">
    <w:name w:val="Body Text 2"/>
    <w:basedOn w:val="Normln"/>
    <w:pPr>
      <w:numPr>
        <w:ilvl w:val="12"/>
      </w:numPr>
    </w:pPr>
    <w:rPr>
      <w:szCs w:val="20"/>
    </w:rPr>
  </w:style>
  <w:style w:type="character" w:styleId="slostrnky">
    <w:name w:val="page number"/>
    <w:basedOn w:val="Standardnpsmoodstavce"/>
  </w:style>
  <w:style w:type="paragraph" w:styleId="Pokraovnseznamu">
    <w:name w:val="List Continue"/>
    <w:aliases w:val="lc"/>
    <w:basedOn w:val="Normln"/>
    <w:pPr>
      <w:spacing w:after="240"/>
      <w:ind w:left="720"/>
    </w:pPr>
    <w:rPr>
      <w:szCs w:val="20"/>
      <w:lang w:eastAsia="en-US"/>
    </w:rPr>
  </w:style>
  <w:style w:type="paragraph" w:styleId="Zkladntextodsazen2">
    <w:name w:val="Body Text Indent 2"/>
    <w:basedOn w:val="Normln"/>
    <w:pPr>
      <w:tabs>
        <w:tab w:val="left" w:pos="2126"/>
        <w:tab w:val="left" w:pos="7088"/>
        <w:tab w:val="left" w:pos="8222"/>
      </w:tabs>
      <w:ind w:left="737"/>
      <w:jc w:val="both"/>
    </w:pPr>
    <w:rPr>
      <w:szCs w:val="22"/>
    </w:rPr>
  </w:style>
  <w:style w:type="paragraph" w:styleId="Zkladntextodsazen3">
    <w:name w:val="Body Text Indent 3"/>
    <w:basedOn w:val="Normln"/>
    <w:pPr>
      <w:ind w:left="377"/>
      <w:jc w:val="both"/>
    </w:pPr>
    <w:rPr>
      <w:szCs w:val="22"/>
    </w:rPr>
  </w:style>
  <w:style w:type="paragraph" w:styleId="Pedmtkomente">
    <w:name w:val="annotation subject"/>
    <w:basedOn w:val="Textkomente"/>
    <w:next w:val="Textkomente"/>
    <w:link w:val="PedmtkomenteChar"/>
    <w:pPr>
      <w:autoSpaceDE/>
      <w:autoSpaceDN/>
      <w:spacing w:before="0" w:after="0"/>
    </w:pPr>
    <w:rPr>
      <w:b/>
      <w:bCs/>
      <w:lang w:val="cs-CZ" w:eastAsia="cs-CZ"/>
    </w:rPr>
  </w:style>
  <w:style w:type="character" w:customStyle="1" w:styleId="TextkomenteChar">
    <w:name w:val="Text komentáře Char"/>
    <w:link w:val="Textkomente"/>
    <w:rPr>
      <w:lang w:val="en-GB" w:eastAsia="en-US"/>
    </w:rPr>
  </w:style>
  <w:style w:type="character" w:customStyle="1" w:styleId="PedmtkomenteChar">
    <w:name w:val="Předmět komentáře Char"/>
    <w:link w:val="Pedmtkomente"/>
    <w:rPr>
      <w:b/>
      <w:bCs/>
    </w:rPr>
  </w:style>
  <w:style w:type="paragraph" w:styleId="Revize">
    <w:name w:val="Revision"/>
    <w:hidden/>
    <w:uiPriority w:val="99"/>
    <w:semiHidden/>
    <w:rPr>
      <w:sz w:val="24"/>
      <w:szCs w:val="24"/>
    </w:rPr>
  </w:style>
  <w:style w:type="paragraph" w:customStyle="1" w:styleId="Normal1">
    <w:name w:val="Normal 1"/>
    <w:basedOn w:val="Normln"/>
    <w:next w:val="Normln"/>
    <w:link w:val="Normal1Char"/>
    <w:pPr>
      <w:tabs>
        <w:tab w:val="left" w:pos="709"/>
      </w:tabs>
      <w:autoSpaceDE w:val="0"/>
      <w:autoSpaceDN w:val="0"/>
      <w:spacing w:before="60" w:after="120"/>
      <w:ind w:left="709"/>
    </w:pPr>
    <w:rPr>
      <w:sz w:val="22"/>
      <w:szCs w:val="22"/>
      <w:lang w:val="en-GB" w:eastAsia="en-US"/>
    </w:rPr>
  </w:style>
  <w:style w:type="paragraph" w:customStyle="1" w:styleId="Clanek11">
    <w:name w:val="Clanek 1.1"/>
    <w:basedOn w:val="Nadpis2"/>
    <w:link w:val="Clanek11Char"/>
    <w:qFormat/>
    <w:pPr>
      <w:keepNext w:val="0"/>
      <w:widowControl w:val="0"/>
      <w:numPr>
        <w:ilvl w:val="0"/>
        <w:numId w:val="0"/>
      </w:numPr>
      <w:tabs>
        <w:tab w:val="num" w:pos="567"/>
      </w:tabs>
      <w:autoSpaceDE/>
      <w:autoSpaceDN/>
      <w:spacing w:before="120"/>
      <w:ind w:left="567" w:hanging="567"/>
    </w:pPr>
    <w:rPr>
      <w:rFonts w:cs="Arial"/>
      <w:b w:val="0"/>
      <w:iCs/>
      <w:smallCaps w:val="0"/>
      <w:szCs w:val="28"/>
      <w:lang w:val="cs-CZ"/>
    </w:rPr>
  </w:style>
  <w:style w:type="paragraph" w:customStyle="1" w:styleId="Claneka">
    <w:name w:val="Clanek (a)"/>
    <w:basedOn w:val="Normln"/>
    <w:qFormat/>
    <w:pPr>
      <w:keepNext/>
      <w:widowControl w:val="0"/>
      <w:tabs>
        <w:tab w:val="num" w:pos="992"/>
      </w:tabs>
      <w:spacing w:before="120" w:after="120"/>
      <w:ind w:left="992" w:hanging="425"/>
      <w:jc w:val="both"/>
    </w:pPr>
    <w:rPr>
      <w:sz w:val="22"/>
      <w:lang w:eastAsia="en-US"/>
    </w:rPr>
  </w:style>
  <w:style w:type="paragraph" w:customStyle="1" w:styleId="Claneki">
    <w:name w:val="Clanek (i)"/>
    <w:basedOn w:val="Normln"/>
    <w:qFormat/>
    <w:pPr>
      <w:keepNext/>
      <w:tabs>
        <w:tab w:val="num" w:pos="1418"/>
      </w:tabs>
      <w:spacing w:before="120" w:after="120"/>
      <w:ind w:left="1418" w:hanging="426"/>
      <w:jc w:val="both"/>
    </w:pPr>
    <w:rPr>
      <w:color w:val="000000"/>
      <w:sz w:val="22"/>
      <w:lang w:eastAsia="en-US"/>
    </w:rPr>
  </w:style>
  <w:style w:type="paragraph" w:customStyle="1" w:styleId="Normal3">
    <w:name w:val="Normal 3"/>
    <w:basedOn w:val="Normln"/>
    <w:pPr>
      <w:tabs>
        <w:tab w:val="left" w:pos="709"/>
      </w:tabs>
      <w:autoSpaceDE w:val="0"/>
      <w:autoSpaceDN w:val="0"/>
      <w:spacing w:before="60" w:after="120"/>
      <w:ind w:left="2126"/>
      <w:jc w:val="both"/>
    </w:pPr>
    <w:rPr>
      <w:sz w:val="22"/>
      <w:szCs w:val="22"/>
      <w:lang w:val="en-GB" w:eastAsia="en-US"/>
    </w:rPr>
  </w:style>
  <w:style w:type="character" w:customStyle="1" w:styleId="Nadpis2Char">
    <w:name w:val="Nadpis 2 Char"/>
    <w:basedOn w:val="Standardnpsmoodstavce"/>
    <w:link w:val="Nadpis2"/>
    <w:rPr>
      <w:b/>
      <w:bCs/>
      <w:smallCaps/>
      <w:sz w:val="22"/>
      <w:szCs w:val="22"/>
      <w:lang w:val="en-US" w:eastAsia="en-US"/>
    </w:rPr>
  </w:style>
  <w:style w:type="character" w:customStyle="1" w:styleId="Nadpis3Char">
    <w:name w:val="Nadpis 3 Char"/>
    <w:basedOn w:val="Standardnpsmoodstavce"/>
    <w:link w:val="Nadpis3"/>
    <w:rPr>
      <w:b/>
      <w:bCs/>
      <w:sz w:val="22"/>
      <w:szCs w:val="22"/>
      <w:lang w:val="en-GB" w:eastAsia="en-US"/>
    </w:rPr>
  </w:style>
  <w:style w:type="paragraph" w:customStyle="1" w:styleId="Normal4">
    <w:name w:val="Normal 4"/>
    <w:basedOn w:val="Normal3"/>
    <w:pPr>
      <w:ind w:left="2977"/>
    </w:pPr>
  </w:style>
  <w:style w:type="character" w:customStyle="1" w:styleId="Normal1Char">
    <w:name w:val="Normal 1 Char"/>
    <w:link w:val="Normal1"/>
    <w:locked/>
    <w:rPr>
      <w:sz w:val="22"/>
      <w:szCs w:val="22"/>
      <w:lang w:val="en-GB" w:eastAsia="en-US"/>
    </w:rPr>
  </w:style>
  <w:style w:type="character" w:customStyle="1" w:styleId="ZpatChar">
    <w:name w:val="Zápatí Char"/>
    <w:basedOn w:val="Standardnpsmoodstavce"/>
    <w:link w:val="Zpat"/>
    <w:uiPriority w:val="99"/>
    <w:rPr>
      <w:sz w:val="24"/>
      <w:szCs w:val="22"/>
    </w:rPr>
  </w:style>
  <w:style w:type="paragraph" w:customStyle="1" w:styleId="Text11">
    <w:name w:val="Text 1.1"/>
    <w:basedOn w:val="Normln"/>
    <w:qFormat/>
    <w:pPr>
      <w:keepNext/>
      <w:spacing w:before="120" w:after="120"/>
      <w:ind w:left="561"/>
      <w:jc w:val="both"/>
    </w:pPr>
    <w:rPr>
      <w:sz w:val="22"/>
      <w:szCs w:val="20"/>
      <w:lang w:eastAsia="en-US"/>
    </w:rPr>
  </w:style>
  <w:style w:type="paragraph" w:customStyle="1" w:styleId="HHTitle2">
    <w:name w:val="HH Title 2"/>
    <w:basedOn w:val="Nzev"/>
    <w:semiHidden/>
    <w:pPr>
      <w:spacing w:before="240" w:after="120"/>
      <w:outlineLvl w:val="0"/>
    </w:pPr>
    <w:rPr>
      <w:rFonts w:ascii="Times New Roman Bold" w:hAnsi="Times New Roman Bold" w:cs="Arial"/>
      <w:bCs/>
      <w:caps/>
      <w:kern w:val="28"/>
      <w:sz w:val="22"/>
      <w:szCs w:val="32"/>
      <w:lang w:eastAsia="en-US"/>
    </w:rPr>
  </w:style>
  <w:style w:type="paragraph" w:customStyle="1" w:styleId="Smluvnistranypreambule">
    <w:name w:val="Smluvni_strany_preambule"/>
    <w:basedOn w:val="Normln"/>
    <w:next w:val="Normln"/>
    <w:semiHidden/>
    <w:pPr>
      <w:spacing w:before="480" w:after="240"/>
      <w:jc w:val="both"/>
    </w:pPr>
    <w:rPr>
      <w:rFonts w:ascii="Times New Roman Bold" w:hAnsi="Times New Roman Bold"/>
      <w:b/>
      <w:caps/>
      <w:sz w:val="22"/>
      <w:lang w:eastAsia="en-US"/>
    </w:rPr>
  </w:style>
  <w:style w:type="paragraph" w:customStyle="1" w:styleId="Smluvstranya">
    <w:name w:val="Smluv.strany_&quot;a&quot;"/>
    <w:basedOn w:val="Text11"/>
    <w:semiHidden/>
    <w:pPr>
      <w:spacing w:before="360" w:after="360"/>
      <w:ind w:left="567"/>
      <w:jc w:val="left"/>
    </w:pPr>
  </w:style>
  <w:style w:type="paragraph" w:styleId="Odstavecseseznamem">
    <w:name w:val="List Paragraph"/>
    <w:basedOn w:val="Normln"/>
    <w:link w:val="OdstavecseseznamemChar"/>
    <w:uiPriority w:val="34"/>
    <w:qFormat/>
    <w:pPr>
      <w:spacing w:before="120" w:after="120"/>
      <w:ind w:left="720"/>
      <w:contextualSpacing/>
    </w:pPr>
    <w:rPr>
      <w:sz w:val="22"/>
      <w:szCs w:val="20"/>
      <w:lang w:eastAsia="en-US"/>
    </w:rPr>
  </w:style>
  <w:style w:type="paragraph" w:customStyle="1" w:styleId="Nadpis11">
    <w:name w:val="Nadpis 11"/>
    <w:basedOn w:val="Nadpis1"/>
    <w:next w:val="Clanek11"/>
    <w:semiHidden/>
    <w:unhideWhenUsed/>
    <w:qFormat/>
    <w:pPr>
      <w:numPr>
        <w:numId w:val="0"/>
      </w:numPr>
      <w:tabs>
        <w:tab w:val="num" w:pos="1324"/>
      </w:tabs>
      <w:autoSpaceDE/>
      <w:autoSpaceDN/>
      <w:spacing w:before="240" w:after="0"/>
      <w:ind w:left="1324"/>
    </w:pPr>
    <w:rPr>
      <w:rFonts w:cs="Arial"/>
      <w:kern w:val="32"/>
      <w:szCs w:val="32"/>
      <w:lang w:val="cs-CZ"/>
    </w:rPr>
  </w:style>
  <w:style w:type="character" w:styleId="Siln">
    <w:name w:val="Strong"/>
    <w:basedOn w:val="Standardnpsmoodstavce"/>
    <w:uiPriority w:val="22"/>
    <w:qFormat/>
    <w:rPr>
      <w:b/>
      <w:bCs/>
    </w:rPr>
  </w:style>
  <w:style w:type="table" w:styleId="Mkatabulky">
    <w:name w:val="Table Grid"/>
    <w:basedOn w:val="Normlntabulk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11Char">
    <w:name w:val="Clanek 1.1 Char"/>
    <w:link w:val="Clanek11"/>
    <w:rPr>
      <w:rFonts w:cs="Arial"/>
      <w:bCs/>
      <w:iCs/>
      <w:sz w:val="22"/>
      <w:szCs w:val="28"/>
      <w:lang w:eastAsia="en-US"/>
    </w:rPr>
  </w:style>
  <w:style w:type="paragraph" w:customStyle="1" w:styleId="Odsazentext1">
    <w:name w:val="Odsazený text 1"/>
    <w:basedOn w:val="Normln"/>
    <w:pPr>
      <w:numPr>
        <w:numId w:val="17"/>
      </w:numPr>
      <w:tabs>
        <w:tab w:val="left" w:pos="709"/>
      </w:tabs>
      <w:ind w:left="709" w:firstLine="0"/>
      <w:jc w:val="both"/>
    </w:pPr>
    <w:rPr>
      <w:rFonts w:cs="Arial"/>
      <w:szCs w:val="20"/>
    </w:rPr>
  </w:style>
  <w:style w:type="paragraph" w:customStyle="1" w:styleId="Default">
    <w:name w:val="Default"/>
    <w:pPr>
      <w:widowControl w:val="0"/>
      <w:autoSpaceDE w:val="0"/>
      <w:autoSpaceDN w:val="0"/>
      <w:adjustRightInd w:val="0"/>
    </w:pPr>
    <w:rPr>
      <w:rFonts w:ascii="Helvetica" w:hAnsi="Helvetica" w:cs="Helvetica"/>
      <w:color w:val="000000"/>
      <w:sz w:val="24"/>
      <w:szCs w:val="24"/>
    </w:rPr>
  </w:style>
  <w:style w:type="paragraph" w:customStyle="1" w:styleId="odstaveky">
    <w:name w:val="odstavečky"/>
    <w:basedOn w:val="Normln"/>
    <w:uiPriority w:val="99"/>
    <w:pPr>
      <w:numPr>
        <w:numId w:val="21"/>
      </w:numPr>
      <w:spacing w:after="200" w:line="276" w:lineRule="auto"/>
      <w:jc w:val="both"/>
    </w:pPr>
    <w:rPr>
      <w:rFonts w:ascii="Tahoma" w:eastAsia="Batang" w:hAnsi="Tahoma" w:cs="Tahoma"/>
      <w:sz w:val="22"/>
      <w:szCs w:val="20"/>
    </w:rPr>
  </w:style>
  <w:style w:type="paragraph" w:customStyle="1" w:styleId="Text">
    <w:name w:val="Text"/>
    <w:basedOn w:val="Normln"/>
    <w:pPr>
      <w:numPr>
        <w:ilvl w:val="4"/>
        <w:numId w:val="28"/>
      </w:numPr>
      <w:autoSpaceDE w:val="0"/>
      <w:autoSpaceDN w:val="0"/>
      <w:spacing w:line="360" w:lineRule="auto"/>
    </w:pPr>
    <w:rPr>
      <w:lang w:eastAsia="en-US"/>
    </w:rPr>
  </w:style>
  <w:style w:type="character" w:customStyle="1" w:styleId="Nadpis1Char">
    <w:name w:val="Nadpis 1 Char"/>
    <w:aliases w:val="_Nadpis 1 Char,Hoofdstukkop Char,Section Heading Char,H1 Char,h1 Char,Základní kapitola Char,Článek Char,No numbers Char,Heading 1 Char Char,ARTICLE Style Char,Article Heading Char,Framew.1 Char,F10 - Nadpis 1 Char,- I Char,II Char,1 Char"/>
    <w:basedOn w:val="Standardnpsmoodstavce"/>
    <w:link w:val="Nadpis1"/>
    <w:uiPriority w:val="1"/>
    <w:rPr>
      <w:b/>
      <w:bCs/>
      <w:caps/>
      <w:kern w:val="28"/>
      <w:sz w:val="22"/>
      <w:szCs w:val="22"/>
      <w:lang w:val="en-GB" w:eastAsia="en-US"/>
    </w:rPr>
  </w:style>
  <w:style w:type="character" w:customStyle="1" w:styleId="OdstavecseseznamemChar">
    <w:name w:val="Odstavec se seznamem Char"/>
    <w:link w:val="Odstavecseseznamem"/>
    <w:uiPriority w:val="34"/>
    <w:rPr>
      <w:sz w:val="22"/>
      <w:lang w:eastAsia="en-US"/>
    </w:rPr>
  </w:style>
  <w:style w:type="paragraph" w:customStyle="1" w:styleId="Heading1PRK">
    <w:name w:val="Heading 1 PRK"/>
    <w:basedOn w:val="Normln"/>
    <w:uiPriority w:val="6"/>
    <w:qFormat/>
    <w:pPr>
      <w:keepNext/>
      <w:numPr>
        <w:numId w:val="37"/>
      </w:numPr>
      <w:spacing w:before="160" w:after="240"/>
      <w:jc w:val="both"/>
      <w:outlineLvl w:val="0"/>
    </w:pPr>
    <w:rPr>
      <w:rFonts w:ascii="Arial" w:hAnsi="Arial"/>
      <w:b/>
      <w:caps/>
      <w:sz w:val="20"/>
      <w:szCs w:val="22"/>
    </w:rPr>
  </w:style>
  <w:style w:type="paragraph" w:customStyle="1" w:styleId="Heading2PRK">
    <w:name w:val="Heading 2 PRK"/>
    <w:basedOn w:val="Normln"/>
    <w:uiPriority w:val="6"/>
    <w:pPr>
      <w:numPr>
        <w:ilvl w:val="1"/>
        <w:numId w:val="37"/>
      </w:numPr>
      <w:spacing w:after="120"/>
      <w:jc w:val="both"/>
      <w:outlineLvl w:val="1"/>
    </w:pPr>
    <w:rPr>
      <w:rFonts w:ascii="Arial" w:eastAsia="Calibri" w:hAnsi="Arial"/>
      <w:sz w:val="20"/>
      <w:szCs w:val="22"/>
    </w:rPr>
  </w:style>
  <w:style w:type="paragraph" w:customStyle="1" w:styleId="Heading3PRK">
    <w:name w:val="Heading 3 PRK"/>
    <w:basedOn w:val="Normln"/>
    <w:uiPriority w:val="6"/>
    <w:pPr>
      <w:numPr>
        <w:ilvl w:val="2"/>
        <w:numId w:val="37"/>
      </w:numPr>
      <w:spacing w:after="240"/>
      <w:jc w:val="both"/>
      <w:outlineLvl w:val="2"/>
    </w:pPr>
    <w:rPr>
      <w:rFonts w:ascii="Arial" w:eastAsia="Calibri" w:hAnsi="Arial"/>
      <w:sz w:val="20"/>
      <w:szCs w:val="22"/>
    </w:rPr>
  </w:style>
  <w:style w:type="character" w:customStyle="1" w:styleId="Heading4PRKChar">
    <w:name w:val="Heading 4 PRK Char"/>
    <w:link w:val="Heading4PRK"/>
    <w:uiPriority w:val="6"/>
    <w:locked/>
    <w:rPr>
      <w:rFonts w:ascii="Calibri" w:eastAsia="Calibri" w:hAnsi="Calibri" w:cs="Calibri"/>
      <w:szCs w:val="22"/>
    </w:rPr>
  </w:style>
  <w:style w:type="paragraph" w:customStyle="1" w:styleId="Heading4PRK">
    <w:name w:val="Heading 4 PRK"/>
    <w:basedOn w:val="Normln"/>
    <w:link w:val="Heading4PRKChar"/>
    <w:uiPriority w:val="6"/>
    <w:pPr>
      <w:numPr>
        <w:ilvl w:val="3"/>
        <w:numId w:val="37"/>
      </w:numPr>
      <w:tabs>
        <w:tab w:val="clear" w:pos="1418"/>
        <w:tab w:val="num" w:pos="360"/>
      </w:tabs>
      <w:spacing w:after="120"/>
      <w:ind w:left="0" w:firstLine="0"/>
      <w:jc w:val="both"/>
      <w:outlineLvl w:val="3"/>
    </w:pPr>
    <w:rPr>
      <w:rFonts w:ascii="Calibri" w:eastAsia="Calibri" w:hAnsi="Calibri" w:cs="Calibri"/>
      <w:sz w:val="20"/>
      <w:szCs w:val="22"/>
    </w:rPr>
  </w:style>
  <w:style w:type="paragraph" w:customStyle="1" w:styleId="Heading5PRK">
    <w:name w:val="Heading 5 PRK"/>
    <w:basedOn w:val="Normln"/>
    <w:uiPriority w:val="6"/>
    <w:pPr>
      <w:widowControl w:val="0"/>
      <w:numPr>
        <w:ilvl w:val="4"/>
        <w:numId w:val="37"/>
      </w:numPr>
      <w:spacing w:after="240"/>
      <w:ind w:left="1418" w:hanging="709"/>
      <w:jc w:val="both"/>
      <w:outlineLvl w:val="4"/>
    </w:pPr>
    <w:rPr>
      <w:rFonts w:ascii="Arial" w:hAnsi="Arial"/>
      <w:sz w:val="20"/>
      <w:szCs w:val="22"/>
    </w:rPr>
  </w:style>
  <w:style w:type="paragraph" w:customStyle="1" w:styleId="Heading6PRK">
    <w:name w:val="Heading 6 PRK"/>
    <w:basedOn w:val="Normln"/>
    <w:uiPriority w:val="6"/>
    <w:pPr>
      <w:numPr>
        <w:ilvl w:val="5"/>
        <w:numId w:val="37"/>
      </w:numPr>
      <w:spacing w:after="240"/>
      <w:ind w:left="1418"/>
      <w:jc w:val="both"/>
    </w:pPr>
    <w:rPr>
      <w:rFonts w:ascii="Arial" w:hAnsi="Arial"/>
      <w:sz w:val="20"/>
      <w:szCs w:val="22"/>
    </w:rPr>
  </w:style>
  <w:style w:type="character" w:styleId="Zdraznn">
    <w:name w:val="Emphasis"/>
    <w:basedOn w:val="Standardnpsmoodstavce"/>
    <w:uiPriority w:val="20"/>
    <w:qFormat/>
    <w:rsid w:val="004D442B"/>
    <w:rPr>
      <w:i/>
      <w:iCs/>
    </w:rPr>
  </w:style>
  <w:style w:type="character" w:styleId="Hypertextovodkaz">
    <w:name w:val="Hyperlink"/>
    <w:basedOn w:val="Standardnpsmoodstavce"/>
    <w:uiPriority w:val="99"/>
    <w:unhideWhenUsed/>
    <w:rsid w:val="00E5706A"/>
    <w:rPr>
      <w:color w:val="0000FF"/>
      <w:u w:val="single"/>
    </w:rPr>
  </w:style>
  <w:style w:type="character" w:styleId="Sledovanodkaz">
    <w:name w:val="FollowedHyperlink"/>
    <w:basedOn w:val="Standardnpsmoodstavce"/>
    <w:semiHidden/>
    <w:unhideWhenUsed/>
    <w:rsid w:val="004343A7"/>
    <w:rPr>
      <w:color w:val="800080" w:themeColor="followedHyperlink"/>
      <w:u w:val="single"/>
    </w:rPr>
  </w:style>
  <w:style w:type="paragraph" w:customStyle="1" w:styleId="Styl2">
    <w:name w:val="Styl2"/>
    <w:basedOn w:val="Bezmezer"/>
    <w:link w:val="Styl2Char"/>
    <w:qFormat/>
    <w:rsid w:val="002B3895"/>
    <w:pPr>
      <w:spacing w:before="120" w:after="120" w:line="276" w:lineRule="auto"/>
      <w:ind w:left="851" w:hanging="851"/>
      <w:jc w:val="both"/>
    </w:pPr>
    <w:rPr>
      <w:rFonts w:ascii="Arial" w:eastAsia="Calibri" w:hAnsi="Arial" w:cs="Arial"/>
      <w:sz w:val="22"/>
      <w:szCs w:val="22"/>
    </w:rPr>
  </w:style>
  <w:style w:type="character" w:customStyle="1" w:styleId="Styl2Char">
    <w:name w:val="Styl2 Char"/>
    <w:link w:val="Styl2"/>
    <w:locked/>
    <w:rsid w:val="002B3895"/>
    <w:rPr>
      <w:rFonts w:ascii="Arial" w:eastAsia="Calibri" w:hAnsi="Arial" w:cs="Arial"/>
      <w:sz w:val="22"/>
      <w:szCs w:val="22"/>
    </w:rPr>
  </w:style>
  <w:style w:type="paragraph" w:customStyle="1" w:styleId="Psmena">
    <w:name w:val="Písmena"/>
    <w:link w:val="PsmenaChar"/>
    <w:qFormat/>
    <w:rsid w:val="002B3895"/>
    <w:pPr>
      <w:spacing w:line="276" w:lineRule="auto"/>
      <w:ind w:left="1419" w:hanging="284"/>
      <w:jc w:val="both"/>
    </w:pPr>
    <w:rPr>
      <w:rFonts w:ascii="Arial" w:hAnsi="Arial" w:cs="Arial"/>
      <w:bCs/>
      <w:sz w:val="22"/>
      <w:szCs w:val="22"/>
      <w:lang w:eastAsia="en-US"/>
    </w:rPr>
  </w:style>
  <w:style w:type="character" w:customStyle="1" w:styleId="PsmenaChar">
    <w:name w:val="Písmena Char"/>
    <w:link w:val="Psmena"/>
    <w:locked/>
    <w:rsid w:val="002B3895"/>
    <w:rPr>
      <w:rFonts w:ascii="Arial" w:hAnsi="Arial" w:cs="Arial"/>
      <w:bCs/>
      <w:sz w:val="22"/>
      <w:szCs w:val="22"/>
      <w:lang w:eastAsia="en-US"/>
    </w:rPr>
  </w:style>
  <w:style w:type="paragraph" w:customStyle="1" w:styleId="Nadpisrove2">
    <w:name w:val="Nadpis úroveň 2"/>
    <w:basedOn w:val="Nadpis2"/>
    <w:next w:val="Styl2"/>
    <w:qFormat/>
    <w:rsid w:val="002B3895"/>
    <w:pPr>
      <w:numPr>
        <w:ilvl w:val="0"/>
        <w:numId w:val="0"/>
      </w:numPr>
      <w:autoSpaceDE/>
      <w:autoSpaceDN/>
      <w:spacing w:line="276" w:lineRule="auto"/>
      <w:ind w:left="851" w:hanging="851"/>
    </w:pPr>
    <w:rPr>
      <w:rFonts w:ascii="Arial" w:eastAsia="Calibri" w:hAnsi="Arial" w:cs="Arial"/>
      <w:bCs w:val="0"/>
      <w:color w:val="000000"/>
      <w:lang w:val="cs-CZ"/>
    </w:rPr>
  </w:style>
  <w:style w:type="paragraph" w:styleId="Textpoznpodarou">
    <w:name w:val="footnote text"/>
    <w:basedOn w:val="Normln"/>
    <w:link w:val="TextpoznpodarouChar"/>
    <w:uiPriority w:val="99"/>
    <w:semiHidden/>
    <w:unhideWhenUsed/>
    <w:rsid w:val="002B3895"/>
    <w:rPr>
      <w:rFonts w:ascii="Calibri" w:eastAsia="Calibri" w:hAnsi="Calibri"/>
      <w:sz w:val="20"/>
      <w:szCs w:val="20"/>
      <w:lang w:eastAsia="en-US"/>
    </w:rPr>
  </w:style>
  <w:style w:type="character" w:customStyle="1" w:styleId="TextpoznpodarouChar">
    <w:name w:val="Text pozn. pod čarou Char"/>
    <w:basedOn w:val="Standardnpsmoodstavce"/>
    <w:link w:val="Textpoznpodarou"/>
    <w:uiPriority w:val="99"/>
    <w:semiHidden/>
    <w:rsid w:val="002B3895"/>
    <w:rPr>
      <w:rFonts w:ascii="Calibri" w:eastAsia="Calibri" w:hAnsi="Calibri"/>
      <w:lang w:eastAsia="en-US"/>
    </w:rPr>
  </w:style>
  <w:style w:type="character" w:styleId="Znakapoznpodarou">
    <w:name w:val="footnote reference"/>
    <w:basedOn w:val="Standardnpsmoodstavce"/>
    <w:uiPriority w:val="99"/>
    <w:semiHidden/>
    <w:unhideWhenUsed/>
    <w:rsid w:val="002B3895"/>
    <w:rPr>
      <w:vertAlign w:val="superscript"/>
    </w:rPr>
  </w:style>
  <w:style w:type="paragraph" w:styleId="Bezmezer">
    <w:name w:val="No Spacing"/>
    <w:uiPriority w:val="1"/>
    <w:qFormat/>
    <w:rsid w:val="002B3895"/>
    <w:rPr>
      <w:sz w:val="24"/>
      <w:szCs w:val="24"/>
    </w:rPr>
  </w:style>
  <w:style w:type="character" w:styleId="Nevyeenzmnka">
    <w:name w:val="Unresolved Mention"/>
    <w:basedOn w:val="Standardnpsmoodstavce"/>
    <w:uiPriority w:val="99"/>
    <w:semiHidden/>
    <w:unhideWhenUsed/>
    <w:rsid w:val="00087BA2"/>
    <w:rPr>
      <w:color w:val="605E5C"/>
      <w:shd w:val="clear" w:color="auto" w:fill="E1DFDD"/>
    </w:rPr>
  </w:style>
  <w:style w:type="paragraph" w:styleId="Textvysvtlivek">
    <w:name w:val="endnote text"/>
    <w:basedOn w:val="Normln"/>
    <w:link w:val="TextvysvtlivekChar"/>
    <w:semiHidden/>
    <w:unhideWhenUsed/>
    <w:rsid w:val="009A5B76"/>
    <w:rPr>
      <w:sz w:val="20"/>
      <w:szCs w:val="20"/>
    </w:rPr>
  </w:style>
  <w:style w:type="character" w:customStyle="1" w:styleId="TextvysvtlivekChar">
    <w:name w:val="Text vysvětlivek Char"/>
    <w:basedOn w:val="Standardnpsmoodstavce"/>
    <w:link w:val="Textvysvtlivek"/>
    <w:semiHidden/>
    <w:rsid w:val="009A5B76"/>
  </w:style>
  <w:style w:type="character" w:styleId="Odkaznavysvtlivky">
    <w:name w:val="endnote reference"/>
    <w:basedOn w:val="Standardnpsmoodstavce"/>
    <w:semiHidden/>
    <w:unhideWhenUsed/>
    <w:rsid w:val="009A5B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655919">
      <w:bodyDiv w:val="1"/>
      <w:marLeft w:val="0"/>
      <w:marRight w:val="0"/>
      <w:marTop w:val="0"/>
      <w:marBottom w:val="0"/>
      <w:divBdr>
        <w:top w:val="none" w:sz="0" w:space="0" w:color="auto"/>
        <w:left w:val="none" w:sz="0" w:space="0" w:color="auto"/>
        <w:bottom w:val="none" w:sz="0" w:space="0" w:color="auto"/>
        <w:right w:val="none" w:sz="0" w:space="0" w:color="auto"/>
      </w:divBdr>
    </w:div>
    <w:div w:id="248732145">
      <w:bodyDiv w:val="1"/>
      <w:marLeft w:val="0"/>
      <w:marRight w:val="0"/>
      <w:marTop w:val="0"/>
      <w:marBottom w:val="0"/>
      <w:divBdr>
        <w:top w:val="none" w:sz="0" w:space="0" w:color="auto"/>
        <w:left w:val="none" w:sz="0" w:space="0" w:color="auto"/>
        <w:bottom w:val="none" w:sz="0" w:space="0" w:color="auto"/>
        <w:right w:val="none" w:sz="0" w:space="0" w:color="auto"/>
      </w:divBdr>
    </w:div>
    <w:div w:id="348724112">
      <w:bodyDiv w:val="1"/>
      <w:marLeft w:val="0"/>
      <w:marRight w:val="0"/>
      <w:marTop w:val="0"/>
      <w:marBottom w:val="0"/>
      <w:divBdr>
        <w:top w:val="none" w:sz="0" w:space="0" w:color="auto"/>
        <w:left w:val="none" w:sz="0" w:space="0" w:color="auto"/>
        <w:bottom w:val="none" w:sz="0" w:space="0" w:color="auto"/>
        <w:right w:val="none" w:sz="0" w:space="0" w:color="auto"/>
      </w:divBdr>
    </w:div>
    <w:div w:id="511800315">
      <w:bodyDiv w:val="1"/>
      <w:marLeft w:val="0"/>
      <w:marRight w:val="0"/>
      <w:marTop w:val="0"/>
      <w:marBottom w:val="0"/>
      <w:divBdr>
        <w:top w:val="none" w:sz="0" w:space="0" w:color="auto"/>
        <w:left w:val="none" w:sz="0" w:space="0" w:color="auto"/>
        <w:bottom w:val="none" w:sz="0" w:space="0" w:color="auto"/>
        <w:right w:val="none" w:sz="0" w:space="0" w:color="auto"/>
      </w:divBdr>
    </w:div>
    <w:div w:id="870267232">
      <w:bodyDiv w:val="1"/>
      <w:marLeft w:val="0"/>
      <w:marRight w:val="0"/>
      <w:marTop w:val="0"/>
      <w:marBottom w:val="0"/>
      <w:divBdr>
        <w:top w:val="none" w:sz="0" w:space="0" w:color="auto"/>
        <w:left w:val="none" w:sz="0" w:space="0" w:color="auto"/>
        <w:bottom w:val="none" w:sz="0" w:space="0" w:color="auto"/>
        <w:right w:val="none" w:sz="0" w:space="0" w:color="auto"/>
      </w:divBdr>
    </w:div>
    <w:div w:id="916281173">
      <w:bodyDiv w:val="1"/>
      <w:marLeft w:val="0"/>
      <w:marRight w:val="0"/>
      <w:marTop w:val="0"/>
      <w:marBottom w:val="0"/>
      <w:divBdr>
        <w:top w:val="none" w:sz="0" w:space="0" w:color="auto"/>
        <w:left w:val="none" w:sz="0" w:space="0" w:color="auto"/>
        <w:bottom w:val="none" w:sz="0" w:space="0" w:color="auto"/>
        <w:right w:val="none" w:sz="0" w:space="0" w:color="auto"/>
      </w:divBdr>
    </w:div>
    <w:div w:id="943071862">
      <w:bodyDiv w:val="1"/>
      <w:marLeft w:val="0"/>
      <w:marRight w:val="0"/>
      <w:marTop w:val="0"/>
      <w:marBottom w:val="0"/>
      <w:divBdr>
        <w:top w:val="none" w:sz="0" w:space="0" w:color="auto"/>
        <w:left w:val="none" w:sz="0" w:space="0" w:color="auto"/>
        <w:bottom w:val="none" w:sz="0" w:space="0" w:color="auto"/>
        <w:right w:val="none" w:sz="0" w:space="0" w:color="auto"/>
      </w:divBdr>
    </w:div>
    <w:div w:id="980842865">
      <w:bodyDiv w:val="1"/>
      <w:marLeft w:val="0"/>
      <w:marRight w:val="0"/>
      <w:marTop w:val="0"/>
      <w:marBottom w:val="0"/>
      <w:divBdr>
        <w:top w:val="none" w:sz="0" w:space="0" w:color="auto"/>
        <w:left w:val="none" w:sz="0" w:space="0" w:color="auto"/>
        <w:bottom w:val="none" w:sz="0" w:space="0" w:color="auto"/>
        <w:right w:val="none" w:sz="0" w:space="0" w:color="auto"/>
      </w:divBdr>
    </w:div>
    <w:div w:id="981542409">
      <w:bodyDiv w:val="1"/>
      <w:marLeft w:val="0"/>
      <w:marRight w:val="0"/>
      <w:marTop w:val="0"/>
      <w:marBottom w:val="0"/>
      <w:divBdr>
        <w:top w:val="none" w:sz="0" w:space="0" w:color="auto"/>
        <w:left w:val="none" w:sz="0" w:space="0" w:color="auto"/>
        <w:bottom w:val="none" w:sz="0" w:space="0" w:color="auto"/>
        <w:right w:val="none" w:sz="0" w:space="0" w:color="auto"/>
      </w:divBdr>
    </w:div>
    <w:div w:id="1195919860">
      <w:bodyDiv w:val="1"/>
      <w:marLeft w:val="0"/>
      <w:marRight w:val="0"/>
      <w:marTop w:val="0"/>
      <w:marBottom w:val="0"/>
      <w:divBdr>
        <w:top w:val="none" w:sz="0" w:space="0" w:color="auto"/>
        <w:left w:val="none" w:sz="0" w:space="0" w:color="auto"/>
        <w:bottom w:val="none" w:sz="0" w:space="0" w:color="auto"/>
        <w:right w:val="none" w:sz="0" w:space="0" w:color="auto"/>
      </w:divBdr>
    </w:div>
    <w:div w:id="1257592636">
      <w:bodyDiv w:val="1"/>
      <w:marLeft w:val="0"/>
      <w:marRight w:val="0"/>
      <w:marTop w:val="0"/>
      <w:marBottom w:val="0"/>
      <w:divBdr>
        <w:top w:val="none" w:sz="0" w:space="0" w:color="auto"/>
        <w:left w:val="none" w:sz="0" w:space="0" w:color="auto"/>
        <w:bottom w:val="none" w:sz="0" w:space="0" w:color="auto"/>
        <w:right w:val="none" w:sz="0" w:space="0" w:color="auto"/>
      </w:divBdr>
    </w:div>
    <w:div w:id="1480077452">
      <w:bodyDiv w:val="1"/>
      <w:marLeft w:val="0"/>
      <w:marRight w:val="0"/>
      <w:marTop w:val="0"/>
      <w:marBottom w:val="0"/>
      <w:divBdr>
        <w:top w:val="none" w:sz="0" w:space="0" w:color="auto"/>
        <w:left w:val="none" w:sz="0" w:space="0" w:color="auto"/>
        <w:bottom w:val="none" w:sz="0" w:space="0" w:color="auto"/>
        <w:right w:val="none" w:sz="0" w:space="0" w:color="auto"/>
      </w:divBdr>
    </w:div>
    <w:div w:id="1511286648">
      <w:bodyDiv w:val="1"/>
      <w:marLeft w:val="0"/>
      <w:marRight w:val="0"/>
      <w:marTop w:val="0"/>
      <w:marBottom w:val="0"/>
      <w:divBdr>
        <w:top w:val="none" w:sz="0" w:space="0" w:color="auto"/>
        <w:left w:val="none" w:sz="0" w:space="0" w:color="auto"/>
        <w:bottom w:val="none" w:sz="0" w:space="0" w:color="auto"/>
        <w:right w:val="none" w:sz="0" w:space="0" w:color="auto"/>
      </w:divBdr>
    </w:div>
    <w:div w:id="1678389118">
      <w:bodyDiv w:val="1"/>
      <w:marLeft w:val="0"/>
      <w:marRight w:val="0"/>
      <w:marTop w:val="0"/>
      <w:marBottom w:val="0"/>
      <w:divBdr>
        <w:top w:val="none" w:sz="0" w:space="0" w:color="auto"/>
        <w:left w:val="none" w:sz="0" w:space="0" w:color="auto"/>
        <w:bottom w:val="none" w:sz="0" w:space="0" w:color="auto"/>
        <w:right w:val="none" w:sz="0" w:space="0" w:color="auto"/>
      </w:divBdr>
    </w:div>
    <w:div w:id="1974672308">
      <w:bodyDiv w:val="1"/>
      <w:marLeft w:val="0"/>
      <w:marRight w:val="0"/>
      <w:marTop w:val="0"/>
      <w:marBottom w:val="0"/>
      <w:divBdr>
        <w:top w:val="none" w:sz="0" w:space="0" w:color="auto"/>
        <w:left w:val="none" w:sz="0" w:space="0" w:color="auto"/>
        <w:bottom w:val="none" w:sz="0" w:space="0" w:color="auto"/>
        <w:right w:val="none" w:sz="0" w:space="0" w:color="auto"/>
      </w:divBdr>
    </w:div>
    <w:div w:id="202998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hyperlink" Target="https://www.czso.cz/csu/czso"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15155-9726-48B0-ACA8-6C8555036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25746</Words>
  <Characters>151908</Characters>
  <Application>Microsoft Office Word</Application>
  <DocSecurity>0</DocSecurity>
  <Lines>1265</Lines>
  <Paragraphs>354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H&amp;P</cp:lastModifiedBy>
  <cp:revision>4</cp:revision>
  <dcterms:created xsi:type="dcterms:W3CDTF">2022-06-23T09:47:00Z</dcterms:created>
  <dcterms:modified xsi:type="dcterms:W3CDTF">2022-10-20T07:25:00Z</dcterms:modified>
</cp:coreProperties>
</file>