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8899A" w14:textId="77777777" w:rsidR="000F3D14" w:rsidRPr="00C32DCA" w:rsidRDefault="000F3D14" w:rsidP="000F3D14">
      <w:pPr>
        <w:pStyle w:val="BABasictext"/>
        <w:ind w:hanging="708"/>
        <w:rPr>
          <w:b/>
          <w:spacing w:val="40"/>
        </w:rPr>
      </w:pPr>
      <w:bookmarkStart w:id="0" w:name="_Toc224309004"/>
      <w:r w:rsidRPr="00C32DCA">
        <w:rPr>
          <w:b/>
          <w:spacing w:val="40"/>
        </w:rPr>
        <w:t>Obsah:</w:t>
      </w:r>
    </w:p>
    <w:p w14:paraId="1D73B7A8" w14:textId="22A4CE65" w:rsidR="00AE407F" w:rsidRPr="00AE407F" w:rsidRDefault="00061D95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 w:rsidRPr="00C32DCA">
        <w:rPr>
          <w:szCs w:val="24"/>
        </w:rPr>
        <w:fldChar w:fldCharType="begin"/>
      </w:r>
      <w:r w:rsidR="00B2153F" w:rsidRPr="00C32DCA">
        <w:rPr>
          <w:szCs w:val="24"/>
        </w:rPr>
        <w:instrText xml:space="preserve"> TOC \o "1-3" \h \z \u </w:instrText>
      </w:r>
      <w:r w:rsidRPr="00C32DCA">
        <w:rPr>
          <w:szCs w:val="24"/>
        </w:rPr>
        <w:fldChar w:fldCharType="separate"/>
      </w:r>
      <w:hyperlink w:anchor="_Toc35419552" w:history="1">
        <w:r w:rsidR="00AE407F" w:rsidRPr="00AE407F">
          <w:rPr>
            <w:szCs w:val="24"/>
          </w:rPr>
          <w:t>A.1</w:t>
        </w:r>
        <w:r w:rsidR="00AE407F" w:rsidRPr="00AE407F">
          <w:rPr>
            <w:szCs w:val="24"/>
          </w:rPr>
          <w:tab/>
          <w:t>Identifikační údaje</w:t>
        </w:r>
        <w:r w:rsidR="00AE407F" w:rsidRPr="00AE407F">
          <w:rPr>
            <w:webHidden/>
            <w:szCs w:val="24"/>
          </w:rPr>
          <w:tab/>
        </w:r>
        <w:r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_Toc35419552 \h </w:instrText>
        </w:r>
        <w:r w:rsidRPr="00AE407F">
          <w:rPr>
            <w:webHidden/>
            <w:szCs w:val="24"/>
          </w:rPr>
        </w:r>
        <w:r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Pr="00AE407F">
          <w:rPr>
            <w:webHidden/>
            <w:szCs w:val="24"/>
          </w:rPr>
          <w:fldChar w:fldCharType="end"/>
        </w:r>
      </w:hyperlink>
    </w:p>
    <w:p w14:paraId="7B597248" w14:textId="54FE9AA2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3" w:history="1">
        <w:r w:rsidR="00AE407F" w:rsidRPr="00AE407F">
          <w:rPr>
            <w:szCs w:val="24"/>
          </w:rPr>
          <w:t>A.1.1</w:t>
        </w:r>
        <w:r w:rsidR="00AE407F" w:rsidRPr="00AE407F">
          <w:rPr>
            <w:szCs w:val="24"/>
          </w:rPr>
          <w:tab/>
          <w:t>Údaje o stavbě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_Toc35419553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31823496" w14:textId="1458DDD6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4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Název stavby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_Toc35419554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B281EDA" w14:textId="1AAFE78C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5" w:history="1">
        <w:r w:rsidR="00AE407F" w:rsidRPr="00AE407F">
          <w:rPr>
            <w:szCs w:val="24"/>
          </w:rPr>
          <w:t>b)</w:t>
        </w:r>
        <w:r w:rsidR="00AE407F" w:rsidRPr="00AE407F">
          <w:rPr>
            <w:szCs w:val="24"/>
          </w:rPr>
          <w:tab/>
          <w:t>Místo stavby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_Toc35419555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2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7D349285" w14:textId="24D09BE0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6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Předmět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_Toc35419556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3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4E5E5EF" w14:textId="6C96F276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"_Toc35419557" </w:instrText>
      </w:r>
      <w:r>
        <w:fldChar w:fldCharType="separate"/>
      </w:r>
      <w:r w:rsidR="00AE407F" w:rsidRPr="00AE407F">
        <w:rPr>
          <w:szCs w:val="24"/>
        </w:rPr>
        <w:t>A.1.2</w:t>
      </w:r>
      <w:r w:rsidR="00AE407F" w:rsidRPr="00AE407F">
        <w:rPr>
          <w:szCs w:val="24"/>
        </w:rPr>
        <w:tab/>
        <w:t>Údaje o žadateli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_Toc35419557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1" w:author="Vilimová Eva" w:date="2020-10-14T15:43:00Z">
        <w:r>
          <w:rPr>
            <w:webHidden/>
            <w:szCs w:val="24"/>
          </w:rPr>
          <w:t>4</w:t>
        </w:r>
      </w:ins>
      <w:del w:id="2" w:author="Vilimová Eva" w:date="2020-10-14T15:40:00Z">
        <w:r w:rsidR="00D9626C" w:rsidDel="000D0A04">
          <w:rPr>
            <w:webHidden/>
            <w:szCs w:val="24"/>
          </w:rPr>
          <w:delText>5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62B2F822" w14:textId="44181C64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"_Toc35419558" </w:instrText>
      </w:r>
      <w:r>
        <w:fldChar w:fldCharType="separate"/>
      </w:r>
      <w:r w:rsidR="00AE407F" w:rsidRPr="00AE407F">
        <w:rPr>
          <w:szCs w:val="24"/>
        </w:rPr>
        <w:t>a)</w:t>
      </w:r>
      <w:r w:rsidR="00AE407F" w:rsidRPr="00AE407F">
        <w:rPr>
          <w:szCs w:val="24"/>
        </w:rPr>
        <w:tab/>
        <w:t>Stavebník / klient / investor / objednatel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_Toc35419558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3" w:author="Vilimová Eva" w:date="2020-10-14T15:43:00Z">
        <w:r>
          <w:rPr>
            <w:webHidden/>
            <w:szCs w:val="24"/>
          </w:rPr>
          <w:t>4</w:t>
        </w:r>
      </w:ins>
      <w:del w:id="4" w:author="Vilimová Eva" w:date="2020-10-14T15:40:00Z">
        <w:r w:rsidR="00D9626C" w:rsidDel="000D0A04">
          <w:rPr>
            <w:webHidden/>
            <w:szCs w:val="24"/>
          </w:rPr>
          <w:delText>5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06E6294A" w14:textId="3C1E0DD9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59" w:history="1">
        <w:r w:rsidR="00AE407F" w:rsidRPr="00AE407F">
          <w:rPr>
            <w:szCs w:val="24"/>
          </w:rPr>
          <w:t>A.1.3</w:t>
        </w:r>
        <w:r w:rsidR="00AE407F" w:rsidRPr="00AE407F">
          <w:rPr>
            <w:szCs w:val="24"/>
          </w:rPr>
          <w:tab/>
          <w:t>Údaje o zpracovateli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_Toc35419559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46CAB5CD" w14:textId="4B4B843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0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Generální projektant / architekt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_Toc35419560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9AD62F8" w14:textId="0034B733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1" w:history="1">
        <w:r w:rsidR="00AE407F" w:rsidRPr="00AE407F">
          <w:rPr>
            <w:szCs w:val="24"/>
          </w:rPr>
          <w:t>b)</w:t>
        </w:r>
        <w:r w:rsidR="00AE407F" w:rsidRPr="00AE407F">
          <w:rPr>
            <w:szCs w:val="24"/>
          </w:rPr>
          <w:tab/>
          <w:t>Hlavní inženýr projektu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_Toc35419561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3BBABAB5" w14:textId="128FAF98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2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Zpracovatelé jednotlivých částí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_Toc35419562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5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059979D7" w14:textId="73D0715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3" w:history="1">
        <w:r w:rsidR="00AE407F" w:rsidRPr="00AE407F">
          <w:rPr>
            <w:szCs w:val="24"/>
          </w:rPr>
          <w:t>A.2</w:t>
        </w:r>
        <w:r w:rsidR="00AE407F" w:rsidRPr="00AE407F">
          <w:rPr>
            <w:szCs w:val="24"/>
          </w:rPr>
          <w:tab/>
          <w:t>Členění stavby na objekty a technická a technologická zařízení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_Toc35419563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6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6BE3D68A" w14:textId="0426847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4" w:history="1">
        <w:r w:rsidR="00AE407F" w:rsidRPr="00AE407F">
          <w:rPr>
            <w:szCs w:val="24"/>
          </w:rPr>
          <w:t>A.3</w:t>
        </w:r>
        <w:r w:rsidR="00AE407F" w:rsidRPr="00AE407F">
          <w:rPr>
            <w:szCs w:val="24"/>
          </w:rPr>
          <w:tab/>
          <w:t>Seznam vstupních podkladů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_Toc35419564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8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1EAA5722" w14:textId="3C68D665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5" w:history="1">
        <w:r w:rsidR="00AE407F" w:rsidRPr="00AE407F">
          <w:rPr>
            <w:szCs w:val="24"/>
          </w:rPr>
          <w:t>a)</w:t>
        </w:r>
        <w:r w:rsidR="00AE407F" w:rsidRPr="00AE407F">
          <w:rPr>
            <w:szCs w:val="24"/>
          </w:rPr>
          <w:tab/>
          <w:t>Předchozí stupně dokumentace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_Toc35419565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8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07DD7584" w14:textId="18163B32" w:rsidR="00AE407F" w:rsidRPr="00AE407F" w:rsidRDefault="005077B1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r>
        <w:fldChar w:fldCharType="begin"/>
      </w:r>
      <w:r>
        <w:instrText xml:space="preserve"> HYPERLINK \l "_Toc35419566" </w:instrText>
      </w:r>
      <w:r>
        <w:fldChar w:fldCharType="separate"/>
      </w:r>
      <w:r w:rsidR="00AE407F" w:rsidRPr="00AE407F">
        <w:rPr>
          <w:szCs w:val="24"/>
        </w:rPr>
        <w:t>b)</w:t>
      </w:r>
      <w:r w:rsidR="00AE407F" w:rsidRPr="00AE407F">
        <w:rPr>
          <w:szCs w:val="24"/>
        </w:rPr>
        <w:tab/>
        <w:t>Provedené průzkumy a studie</w:t>
      </w:r>
      <w:r w:rsidR="00AE407F" w:rsidRPr="00AE407F">
        <w:rPr>
          <w:webHidden/>
          <w:szCs w:val="24"/>
        </w:rPr>
        <w:tab/>
      </w:r>
      <w:r w:rsidR="00061D95" w:rsidRPr="00AE407F">
        <w:rPr>
          <w:webHidden/>
          <w:szCs w:val="24"/>
        </w:rPr>
        <w:fldChar w:fldCharType="begin"/>
      </w:r>
      <w:r w:rsidR="00AE407F" w:rsidRPr="00AE407F">
        <w:rPr>
          <w:webHidden/>
          <w:szCs w:val="24"/>
        </w:rPr>
        <w:instrText xml:space="preserve"> PAGEREF _Toc35419566 \h </w:instrText>
      </w:r>
      <w:r w:rsidR="00061D95" w:rsidRPr="00AE407F">
        <w:rPr>
          <w:webHidden/>
          <w:szCs w:val="24"/>
        </w:rPr>
      </w:r>
      <w:r w:rsidR="00061D95" w:rsidRPr="00AE407F">
        <w:rPr>
          <w:webHidden/>
          <w:szCs w:val="24"/>
        </w:rPr>
        <w:fldChar w:fldCharType="separate"/>
      </w:r>
      <w:ins w:id="5" w:author="Vilimová Eva" w:date="2020-10-14T15:43:00Z">
        <w:r>
          <w:rPr>
            <w:webHidden/>
            <w:szCs w:val="24"/>
          </w:rPr>
          <w:t>9</w:t>
        </w:r>
      </w:ins>
      <w:del w:id="6" w:author="Vilimová Eva" w:date="2020-10-14T15:40:00Z">
        <w:r w:rsidR="00D9626C" w:rsidDel="000D0A04">
          <w:rPr>
            <w:webHidden/>
            <w:szCs w:val="24"/>
          </w:rPr>
          <w:delText>8</w:delText>
        </w:r>
      </w:del>
      <w:r w:rsidR="00061D95" w:rsidRPr="00AE407F">
        <w:rPr>
          <w:webHidden/>
          <w:szCs w:val="24"/>
        </w:rPr>
        <w:fldChar w:fldCharType="end"/>
      </w:r>
      <w:r>
        <w:rPr>
          <w:szCs w:val="24"/>
        </w:rPr>
        <w:fldChar w:fldCharType="end"/>
      </w:r>
    </w:p>
    <w:p w14:paraId="55F20B57" w14:textId="4AD28D95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7" w:history="1">
        <w:r w:rsidR="00AE407F" w:rsidRPr="00AE407F">
          <w:rPr>
            <w:szCs w:val="24"/>
          </w:rPr>
          <w:t>c)</w:t>
        </w:r>
        <w:r w:rsidR="00AE407F" w:rsidRPr="00AE407F">
          <w:rPr>
            <w:szCs w:val="24"/>
          </w:rPr>
          <w:tab/>
          <w:t>Klientské zadání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_Toc35419567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10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41A9DFE6" w14:textId="15F6D3EA" w:rsidR="00AE407F" w:rsidRPr="00AE407F" w:rsidRDefault="004A0A3A" w:rsidP="00AE407F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  <w:rPr>
          <w:szCs w:val="24"/>
        </w:rPr>
      </w:pPr>
      <w:hyperlink w:anchor="_Toc35419568" w:history="1">
        <w:r w:rsidR="00AE407F" w:rsidRPr="00AE407F">
          <w:rPr>
            <w:szCs w:val="24"/>
          </w:rPr>
          <w:t>d)</w:t>
        </w:r>
        <w:r w:rsidR="00AE407F" w:rsidRPr="00AE407F">
          <w:rPr>
            <w:szCs w:val="24"/>
          </w:rPr>
          <w:tab/>
          <w:t>Další podklady</w:t>
        </w:r>
        <w:r w:rsidR="00AE407F" w:rsidRPr="00AE407F">
          <w:rPr>
            <w:webHidden/>
            <w:szCs w:val="24"/>
          </w:rPr>
          <w:tab/>
        </w:r>
        <w:r w:rsidR="00061D95" w:rsidRPr="00AE407F">
          <w:rPr>
            <w:webHidden/>
            <w:szCs w:val="24"/>
          </w:rPr>
          <w:fldChar w:fldCharType="begin"/>
        </w:r>
        <w:r w:rsidR="00AE407F" w:rsidRPr="00AE407F">
          <w:rPr>
            <w:webHidden/>
            <w:szCs w:val="24"/>
          </w:rPr>
          <w:instrText xml:space="preserve"> PAGEREF _Toc35419568 \h </w:instrText>
        </w:r>
        <w:r w:rsidR="00061D95" w:rsidRPr="00AE407F">
          <w:rPr>
            <w:webHidden/>
            <w:szCs w:val="24"/>
          </w:rPr>
        </w:r>
        <w:r w:rsidR="00061D95" w:rsidRPr="00AE407F">
          <w:rPr>
            <w:webHidden/>
            <w:szCs w:val="24"/>
          </w:rPr>
          <w:fldChar w:fldCharType="separate"/>
        </w:r>
        <w:r w:rsidR="005077B1">
          <w:rPr>
            <w:webHidden/>
            <w:szCs w:val="24"/>
          </w:rPr>
          <w:t>10</w:t>
        </w:r>
        <w:r w:rsidR="00061D95" w:rsidRPr="00AE407F">
          <w:rPr>
            <w:webHidden/>
            <w:szCs w:val="24"/>
          </w:rPr>
          <w:fldChar w:fldCharType="end"/>
        </w:r>
      </w:hyperlink>
    </w:p>
    <w:p w14:paraId="2CFF457C" w14:textId="77777777" w:rsidR="005E61A8" w:rsidRPr="00C32DCA" w:rsidRDefault="00061D95" w:rsidP="00C1267B">
      <w:pPr>
        <w:pStyle w:val="Obsah2"/>
        <w:widowControl w:val="0"/>
        <w:tabs>
          <w:tab w:val="clear" w:pos="9639"/>
          <w:tab w:val="left" w:pos="709"/>
          <w:tab w:val="right" w:leader="dot" w:pos="9049"/>
        </w:tabs>
        <w:spacing w:after="120"/>
        <w:ind w:left="567" w:hanging="567"/>
      </w:pPr>
      <w:r w:rsidRPr="00C32DCA">
        <w:rPr>
          <w:szCs w:val="24"/>
        </w:rPr>
        <w:fldChar w:fldCharType="end"/>
      </w:r>
    </w:p>
    <w:p w14:paraId="58197219" w14:textId="77777777" w:rsidR="000F3D14" w:rsidRPr="00C32DCA" w:rsidRDefault="006308EC" w:rsidP="00396821">
      <w:pPr>
        <w:pStyle w:val="BALevel2"/>
      </w:pPr>
      <w:bookmarkStart w:id="7" w:name="_Toc315174720"/>
      <w:bookmarkEnd w:id="0"/>
      <w:r w:rsidRPr="00C32DCA">
        <w:br w:type="page"/>
      </w:r>
      <w:bookmarkStart w:id="8" w:name="_Toc353809692"/>
      <w:bookmarkStart w:id="9" w:name="_Toc461543933"/>
      <w:bookmarkStart w:id="10" w:name="_Toc35419552"/>
      <w:bookmarkStart w:id="11" w:name="_Toc357009239"/>
      <w:bookmarkStart w:id="12" w:name="_Toc357009325"/>
      <w:r w:rsidR="000F3D14" w:rsidRPr="00C32DCA">
        <w:lastRenderedPageBreak/>
        <w:t>Identifikační údaje</w:t>
      </w:r>
      <w:bookmarkEnd w:id="8"/>
      <w:bookmarkEnd w:id="9"/>
      <w:bookmarkEnd w:id="10"/>
    </w:p>
    <w:p w14:paraId="633B10EE" w14:textId="77777777" w:rsidR="000F3D14" w:rsidRPr="00C32DCA" w:rsidRDefault="000F3D14" w:rsidP="00396821">
      <w:pPr>
        <w:pStyle w:val="BALevel3"/>
      </w:pPr>
      <w:bookmarkStart w:id="13" w:name="_Toc461543934"/>
      <w:bookmarkStart w:id="14" w:name="_Toc35419553"/>
      <w:bookmarkEnd w:id="11"/>
      <w:bookmarkEnd w:id="12"/>
      <w:r w:rsidRPr="00C32DCA">
        <w:t>Údaje o stavbě</w:t>
      </w:r>
      <w:bookmarkEnd w:id="13"/>
      <w:bookmarkEnd w:id="14"/>
    </w:p>
    <w:p w14:paraId="6C057138" w14:textId="77777777" w:rsidR="000F3D14" w:rsidRPr="00784364" w:rsidRDefault="000F3D14" w:rsidP="006841FE">
      <w:pPr>
        <w:pStyle w:val="BALevel4"/>
      </w:pPr>
      <w:bookmarkStart w:id="15" w:name="_Toc353809693"/>
      <w:bookmarkStart w:id="16" w:name="_Toc461543935"/>
      <w:bookmarkStart w:id="17" w:name="_Toc35419554"/>
      <w:r w:rsidRPr="00784364">
        <w:t>Název stavby</w:t>
      </w:r>
      <w:bookmarkEnd w:id="15"/>
      <w:bookmarkEnd w:id="16"/>
      <w:bookmarkEnd w:id="17"/>
    </w:p>
    <w:p w14:paraId="27D56DBA" w14:textId="302C531D" w:rsidR="00B4645E" w:rsidRPr="00C32DCA" w:rsidRDefault="00577551" w:rsidP="00577551">
      <w:pPr>
        <w:pStyle w:val="BABasictext"/>
      </w:pPr>
      <w:commentRangeStart w:id="18"/>
      <w:r>
        <w:t>MEPHARED 2</w:t>
      </w:r>
      <w:commentRangeEnd w:id="18"/>
      <w:r>
        <w:rPr>
          <w:rStyle w:val="Odkaznakoment"/>
        </w:rPr>
        <w:commentReference w:id="18"/>
      </w:r>
      <w:r w:rsidR="006330B3" w:rsidRPr="00C32DCA">
        <w:t xml:space="preserve"> - druhá etapa</w:t>
      </w:r>
      <w:r>
        <w:t xml:space="preserve"> K</w:t>
      </w:r>
      <w:commentRangeStart w:id="19"/>
      <w:commentRangeEnd w:id="19"/>
      <w:r>
        <w:rPr>
          <w:rStyle w:val="Odkaznakoment"/>
        </w:rPr>
        <w:commentReference w:id="19"/>
      </w:r>
      <w:r w:rsidR="006330B3" w:rsidRPr="00C32DCA">
        <w:t>ampusu Univerzity Karlovy v Hradci Králové</w:t>
      </w:r>
    </w:p>
    <w:p w14:paraId="41DF4021" w14:textId="77777777" w:rsidR="000F3D14" w:rsidRPr="00C32DCA" w:rsidRDefault="000F3D14" w:rsidP="006841FE">
      <w:pPr>
        <w:pStyle w:val="BALevel4"/>
      </w:pPr>
      <w:bookmarkStart w:id="20" w:name="_Toc353809694"/>
      <w:bookmarkStart w:id="21" w:name="_Toc461543936"/>
      <w:bookmarkStart w:id="22" w:name="_Toc35419555"/>
      <w:r w:rsidRPr="006841FE">
        <w:t>Místo</w:t>
      </w:r>
      <w:r w:rsidRPr="00C32DCA">
        <w:t xml:space="preserve"> stavby</w:t>
      </w:r>
      <w:bookmarkEnd w:id="20"/>
      <w:bookmarkEnd w:id="21"/>
      <w:bookmarkEnd w:id="22"/>
    </w:p>
    <w:p w14:paraId="2CABF760" w14:textId="77777777" w:rsidR="0091644C" w:rsidRPr="00C32DCA" w:rsidRDefault="0091644C" w:rsidP="00B4645E">
      <w:pPr>
        <w:pStyle w:val="BABasictext"/>
      </w:pPr>
      <w:r w:rsidRPr="00C32DCA">
        <w:t>Obec Hradec Králové [569810]</w:t>
      </w:r>
    </w:p>
    <w:p w14:paraId="5C3DD8FE" w14:textId="77777777" w:rsidR="00B4645E" w:rsidRPr="00C32DCA" w:rsidRDefault="00B4645E" w:rsidP="00B4645E">
      <w:pPr>
        <w:pStyle w:val="BABasictext"/>
        <w:rPr>
          <w:highlight w:val="yellow"/>
        </w:rPr>
      </w:pPr>
      <w:r w:rsidRPr="00C32DCA">
        <w:t xml:space="preserve">Katastrální území </w:t>
      </w:r>
      <w:r w:rsidR="006330B3" w:rsidRPr="00C32DCA">
        <w:t>Nový Hradec Králové</w:t>
      </w:r>
      <w:r w:rsidRPr="00C32DCA">
        <w:t xml:space="preserve"> (okres </w:t>
      </w:r>
      <w:r w:rsidR="007F382C" w:rsidRPr="00C32DCA">
        <w:t>Hradec Králové</w:t>
      </w:r>
      <w:r w:rsidRPr="00C32DCA">
        <w:t xml:space="preserve">) </w:t>
      </w:r>
      <w:r w:rsidR="0091644C" w:rsidRPr="00C32DCA">
        <w:t>[</w:t>
      </w:r>
      <w:r w:rsidR="007F382C" w:rsidRPr="00C32DCA">
        <w:t>647187</w:t>
      </w:r>
      <w:r w:rsidR="0091644C" w:rsidRPr="00C32DCA">
        <w:t>]</w:t>
      </w:r>
    </w:p>
    <w:p w14:paraId="4BBA6E2D" w14:textId="77777777" w:rsidR="00121C9D" w:rsidRDefault="00121C9D" w:rsidP="00121C9D">
      <w:pPr>
        <w:pStyle w:val="BABasictext"/>
      </w:pPr>
      <w:r w:rsidRPr="00C32DCA">
        <w:t>Území vymezené ulic</w:t>
      </w:r>
      <w:r w:rsidR="00507369" w:rsidRPr="00C32DCA">
        <w:t>emi</w:t>
      </w:r>
      <w:r w:rsidRPr="00C32DCA">
        <w:t xml:space="preserve"> Zborovská, Nemocnice a areálem Fakultní nemocnice Hradec Králové</w:t>
      </w:r>
      <w:r w:rsidR="0091644C" w:rsidRPr="00C32DCA">
        <w:t xml:space="preserve">, v návaznosti na stávající budovu </w:t>
      </w:r>
      <w:r w:rsidR="00507369" w:rsidRPr="00C32DCA">
        <w:t>na adrese Zborovská 2089, 500 03 Hradec Králové</w:t>
      </w:r>
    </w:p>
    <w:p w14:paraId="4A218F63" w14:textId="77777777" w:rsidR="009B7C0B" w:rsidRPr="00C32DCA" w:rsidRDefault="009B7C0B" w:rsidP="00121C9D">
      <w:pPr>
        <w:pStyle w:val="BABasictext"/>
      </w:pPr>
      <w:r>
        <w:t xml:space="preserve">Hranice pozemku pro umístění stavby dle řešené změny ÚR je vymezena vytyčovacími body 01 až 46 dle výkresové dokumentace – C.5.2 – Situace pozemkových vazeb DUR 2020. </w:t>
      </w:r>
    </w:p>
    <w:p w14:paraId="0486970B" w14:textId="77777777" w:rsidR="002D20BF" w:rsidRDefault="00B4645E" w:rsidP="00B4645E">
      <w:pPr>
        <w:pStyle w:val="BABasictext"/>
      </w:pPr>
      <w:r w:rsidRPr="00BC3450">
        <w:rPr>
          <w:u w:val="single"/>
        </w:rPr>
        <w:t>Pozemky trvale zabr</w:t>
      </w:r>
      <w:r w:rsidR="00C65F8E" w:rsidRPr="00BC3450">
        <w:rPr>
          <w:u w:val="single"/>
        </w:rPr>
        <w:t>ané stavbou</w:t>
      </w:r>
      <w:r w:rsidR="002D20BF" w:rsidRPr="00BC3450">
        <w:rPr>
          <w:u w:val="single"/>
        </w:rPr>
        <w:t xml:space="preserve"> – ve vlastnictví stavebníka</w:t>
      </w:r>
      <w:r w:rsidR="00C65F8E" w:rsidRPr="00C32DCA">
        <w:t xml:space="preserve">: </w:t>
      </w:r>
    </w:p>
    <w:p w14:paraId="3A5D3ED0" w14:textId="77777777" w:rsidR="002D20BF" w:rsidRDefault="00196D51" w:rsidP="00BC3450">
      <w:pPr>
        <w:pStyle w:val="BAListbasic"/>
      </w:pPr>
      <w:r>
        <w:t xml:space="preserve">- </w:t>
      </w:r>
      <w:r w:rsidR="0050204A" w:rsidRPr="00C32DCA">
        <w:t xml:space="preserve">725/8, </w:t>
      </w:r>
      <w:r w:rsidR="002D20BF">
        <w:t xml:space="preserve">725/38, 725/52, 725/53, 725/127, </w:t>
      </w:r>
      <w:r w:rsidR="0050204A" w:rsidRPr="00C32DCA">
        <w:t>725/180, 725/190, 728</w:t>
      </w:r>
      <w:r w:rsidR="002D20BF">
        <w:t>, 3768</w:t>
      </w:r>
      <w:r w:rsidR="00D857F4" w:rsidRPr="00C32DCA">
        <w:t xml:space="preserve"> ve vlastnictví stavebníka</w:t>
      </w:r>
      <w:r w:rsidR="00121C9D" w:rsidRPr="00C32DCA">
        <w:t xml:space="preserve">; </w:t>
      </w:r>
    </w:p>
    <w:p w14:paraId="263F85C9" w14:textId="77777777" w:rsidR="002D20BF" w:rsidRPr="00BC3450" w:rsidRDefault="002D20BF" w:rsidP="00BC3450">
      <w:pPr>
        <w:pStyle w:val="BABasictext"/>
        <w:rPr>
          <w:u w:val="single"/>
        </w:rPr>
      </w:pPr>
      <w:r w:rsidRPr="00BC3450">
        <w:rPr>
          <w:u w:val="single"/>
        </w:rPr>
        <w:t>Pozemky dotčené umístěním dopravní a technické infrastruktury a nadzemní spojovací lávky do FN HK – ve vlastnictví jiných subjektů</w:t>
      </w:r>
      <w:r w:rsidR="009B7C0B" w:rsidRPr="00BC3450">
        <w:rPr>
          <w:u w:val="single"/>
        </w:rPr>
        <w:t xml:space="preserve"> – v rozsahu hranice vymezené pro umístění stavby dle změny ÚR</w:t>
      </w:r>
      <w:r w:rsidRPr="00BC3450">
        <w:rPr>
          <w:u w:val="single"/>
        </w:rPr>
        <w:t>:</w:t>
      </w:r>
    </w:p>
    <w:p w14:paraId="6DFC29C9" w14:textId="77777777" w:rsidR="009B7C0B" w:rsidRDefault="00196D51" w:rsidP="00BC3450">
      <w:pPr>
        <w:pStyle w:val="BAListbasic"/>
      </w:pPr>
      <w:r>
        <w:t xml:space="preserve">- </w:t>
      </w:r>
      <w:r w:rsidR="00121C9D" w:rsidRPr="00C32DCA">
        <w:t>725/</w:t>
      </w:r>
      <w:r w:rsidR="002D20BF">
        <w:t>187</w:t>
      </w:r>
      <w:r w:rsidR="006841FE">
        <w:t xml:space="preserve"> </w:t>
      </w:r>
      <w:r w:rsidR="00121C9D" w:rsidRPr="00C32DCA">
        <w:t xml:space="preserve">ve vlastnictví statutárního města Hradec Králové; </w:t>
      </w:r>
    </w:p>
    <w:p w14:paraId="7DDC05F1" w14:textId="2C8A678D" w:rsidR="009B7C0B" w:rsidRDefault="00196D51" w:rsidP="00BC3450">
      <w:pPr>
        <w:pStyle w:val="BAListbasic"/>
      </w:pPr>
      <w:r>
        <w:t xml:space="preserve">- </w:t>
      </w:r>
      <w:r w:rsidR="00121C9D" w:rsidRPr="00C32DCA">
        <w:t xml:space="preserve">725/30, </w:t>
      </w:r>
      <w:r w:rsidR="009B7C0B">
        <w:t xml:space="preserve">725/34, 725/182, 725/194, 725/213, </w:t>
      </w:r>
      <w:r w:rsidR="00D857F4" w:rsidRPr="00C32DCA">
        <w:t>725</w:t>
      </w:r>
      <w:r w:rsidR="00121C9D" w:rsidRPr="00C32DCA">
        <w:t>/220,</w:t>
      </w:r>
      <w:r w:rsidR="009B7C0B">
        <w:t xml:space="preserve"> 725/267 </w:t>
      </w:r>
      <w:r w:rsidR="00121C9D" w:rsidRPr="00C32DCA">
        <w:t>ve vlastnictví státu s právem hospodaření Fakultní nemocnice Hradec Králové</w:t>
      </w:r>
      <w:r w:rsidR="00B6268F" w:rsidRPr="00C32DCA">
        <w:t xml:space="preserve">; </w:t>
      </w:r>
    </w:p>
    <w:p w14:paraId="7CDCED8D" w14:textId="77777777" w:rsidR="009B7C0B" w:rsidRDefault="00DC7404" w:rsidP="00BC3450">
      <w:pPr>
        <w:pStyle w:val="BAListbasic"/>
      </w:pPr>
      <w:r>
        <w:t xml:space="preserve">- </w:t>
      </w:r>
      <w:r w:rsidR="00B6268F" w:rsidRPr="00C32DCA">
        <w:t>725/</w:t>
      </w:r>
      <w:r w:rsidR="004D037B" w:rsidRPr="00C32DCA">
        <w:t>5</w:t>
      </w:r>
      <w:r w:rsidR="009B7C0B" w:rsidRPr="00571D78">
        <w:t>, 725/295</w:t>
      </w:r>
      <w:r w:rsidR="00B6268F" w:rsidRPr="00C32DCA">
        <w:t xml:space="preserve"> ve vlastnictví Královéhradeckého kraje s právem hospodaření Správy silnic Královéhradeckého kraje; </w:t>
      </w:r>
    </w:p>
    <w:p w14:paraId="429235EE" w14:textId="77777777" w:rsidR="00B4645E" w:rsidRDefault="00DC7404" w:rsidP="00BC3450">
      <w:pPr>
        <w:pStyle w:val="BAListbasic"/>
      </w:pPr>
      <w:r>
        <w:t xml:space="preserve">- </w:t>
      </w:r>
      <w:r w:rsidR="00B6268F" w:rsidRPr="00C32DCA">
        <w:t xml:space="preserve">725/192 ve vlastnictví státu s příslušností hospodaření </w:t>
      </w:r>
      <w:r w:rsidR="007378A2" w:rsidRPr="00C32DCA">
        <w:t>Úřadu pro zastupování státu ve věcech majetkových</w:t>
      </w:r>
      <w:r>
        <w:t>;</w:t>
      </w:r>
    </w:p>
    <w:p w14:paraId="7E2BC11A" w14:textId="77777777" w:rsidR="009B7C0B" w:rsidRDefault="00DC7404" w:rsidP="00BC3450">
      <w:pPr>
        <w:pStyle w:val="BAListbasic"/>
      </w:pPr>
      <w:r>
        <w:t xml:space="preserve">- </w:t>
      </w:r>
      <w:r w:rsidR="009B7C0B">
        <w:t>725/198 ve vlastnictví Ředitelství silnic a dálnic ČR</w:t>
      </w:r>
      <w:r>
        <w:t>.</w:t>
      </w:r>
    </w:p>
    <w:p w14:paraId="6F9BF3E2" w14:textId="77777777" w:rsidR="009B7C0B" w:rsidRPr="00BC3450" w:rsidRDefault="009B7C0B" w:rsidP="00BC3450">
      <w:pPr>
        <w:pStyle w:val="BABasictext"/>
        <w:rPr>
          <w:u w:val="single"/>
        </w:rPr>
      </w:pPr>
      <w:r w:rsidRPr="00BC3450">
        <w:rPr>
          <w:u w:val="single"/>
        </w:rPr>
        <w:t xml:space="preserve">Pozemky dočasně dotčené umístěním zařízení staveniště </w:t>
      </w:r>
      <w:r w:rsidR="00DC7404" w:rsidRPr="00DC7404">
        <w:rPr>
          <w:u w:val="single"/>
        </w:rPr>
        <w:t>–</w:t>
      </w:r>
      <w:r w:rsidRPr="00BC3450">
        <w:rPr>
          <w:u w:val="single"/>
        </w:rPr>
        <w:t xml:space="preserve"> v rozsahu hranice vymezené pro umístění stavby dle změny ÚR:</w:t>
      </w:r>
    </w:p>
    <w:p w14:paraId="4CE8259A" w14:textId="77777777" w:rsidR="009B7C0B" w:rsidRPr="00C32DCA" w:rsidRDefault="00DC7404" w:rsidP="00BC3450">
      <w:pPr>
        <w:pStyle w:val="BAListbasic"/>
      </w:pPr>
      <w:r>
        <w:t xml:space="preserve">- </w:t>
      </w:r>
      <w:r w:rsidR="009B7C0B">
        <w:t xml:space="preserve">730/2 </w:t>
      </w:r>
      <w:r w:rsidR="009B7C0B" w:rsidRPr="00C32DCA">
        <w:t>ve vlastnictví statutárního města Hradec Králové</w:t>
      </w:r>
      <w:r>
        <w:t>.</w:t>
      </w:r>
    </w:p>
    <w:p w14:paraId="00F77292" w14:textId="77777777" w:rsidR="006F279E" w:rsidRDefault="006F279E" w:rsidP="00B4645E">
      <w:pPr>
        <w:pStyle w:val="BABasictext"/>
        <w:rPr>
          <w:i/>
        </w:rPr>
      </w:pPr>
      <w:r w:rsidRPr="00C32DCA">
        <w:rPr>
          <w:i/>
        </w:rPr>
        <w:t>Pozn.: V případě pozemků ve vlastnictví jiných subjektů</w:t>
      </w:r>
      <w:r w:rsidR="00507369" w:rsidRPr="00C32DCA">
        <w:rPr>
          <w:i/>
        </w:rPr>
        <w:t>,</w:t>
      </w:r>
      <w:r w:rsidRPr="00C32DCA">
        <w:rPr>
          <w:i/>
        </w:rPr>
        <w:t xml:space="preserve"> než stavebníka </w:t>
      </w:r>
      <w:r w:rsidR="00212DA5">
        <w:rPr>
          <w:i/>
        </w:rPr>
        <w:t>bude</w:t>
      </w:r>
      <w:r w:rsidRPr="00C32DCA">
        <w:rPr>
          <w:i/>
        </w:rPr>
        <w:t xml:space="preserve"> k žádosti o územní rozhodnutí dolož</w:t>
      </w:r>
      <w:r w:rsidR="00212DA5">
        <w:rPr>
          <w:i/>
        </w:rPr>
        <w:t>en</w:t>
      </w:r>
      <w:r w:rsidRPr="00C32DCA">
        <w:rPr>
          <w:i/>
        </w:rPr>
        <w:t xml:space="preserve"> jejich souhlas s navrhovanou stavbou.</w:t>
      </w:r>
    </w:p>
    <w:p w14:paraId="2FF2F48D" w14:textId="77777777" w:rsidR="009B7C0B" w:rsidRPr="00BC3450" w:rsidRDefault="009B7C0B" w:rsidP="00B4645E">
      <w:pPr>
        <w:pStyle w:val="BABasictext"/>
        <w:rPr>
          <w:iCs/>
          <w:u w:val="single"/>
        </w:rPr>
      </w:pPr>
      <w:r w:rsidRPr="00BC3450">
        <w:rPr>
          <w:iCs/>
          <w:u w:val="single"/>
        </w:rPr>
        <w:t>Dále budou krátkodobými zábory stavby pro realizaci nového dopravního značení, pro realizaci areálové staveništní komunikace a při výstavbě nadzemního propojovacího koridoru MII – FN (IO 702) dočasně dotčeny následující pozemky – bez umístění stavby:</w:t>
      </w:r>
    </w:p>
    <w:p w14:paraId="169C90D4" w14:textId="77777777" w:rsidR="009B7C0B" w:rsidRPr="00A94250" w:rsidRDefault="00DC7404" w:rsidP="00BC3450">
      <w:pPr>
        <w:pStyle w:val="BAListbasic"/>
        <w:rPr>
          <w:iCs/>
        </w:rPr>
      </w:pPr>
      <w:r>
        <w:rPr>
          <w:iCs/>
        </w:rPr>
        <w:t xml:space="preserve">- </w:t>
      </w:r>
      <w:r w:rsidR="00EB3503">
        <w:rPr>
          <w:iCs/>
        </w:rPr>
        <w:t xml:space="preserve">639/15 </w:t>
      </w:r>
      <w:r w:rsidR="00EB3503" w:rsidRPr="00C32DCA">
        <w:t>ve vlastnictví statutárního města Hradec Králové;</w:t>
      </w:r>
    </w:p>
    <w:p w14:paraId="0F6CDE90" w14:textId="77777777" w:rsidR="00EB3503" w:rsidRPr="00A94250" w:rsidRDefault="00DC7404" w:rsidP="00BC3450">
      <w:pPr>
        <w:pStyle w:val="BAListbasic"/>
        <w:rPr>
          <w:iCs/>
        </w:rPr>
      </w:pPr>
      <w:r>
        <w:rPr>
          <w:iCs/>
        </w:rPr>
        <w:t xml:space="preserve">- </w:t>
      </w:r>
      <w:r w:rsidR="00B63025">
        <w:rPr>
          <w:iCs/>
        </w:rPr>
        <w:t xml:space="preserve">2188, 725/20, 725/31, 725/195, 725/255, 725/256 </w:t>
      </w:r>
      <w:r w:rsidR="00B63025" w:rsidRPr="00C32DCA">
        <w:t xml:space="preserve">ve vlastnictví </w:t>
      </w:r>
      <w:r w:rsidR="004E6819" w:rsidRPr="00C32DCA">
        <w:t>státu s právem hospodaření Fakultní nemocnice</w:t>
      </w:r>
      <w:r w:rsidR="00B63025" w:rsidRPr="00C32DCA">
        <w:t xml:space="preserve"> Hradec Králové;</w:t>
      </w:r>
    </w:p>
    <w:p w14:paraId="5EA2E55B" w14:textId="1BDB3FE8" w:rsidR="00B63025" w:rsidRPr="00A94250" w:rsidRDefault="00DC7404" w:rsidP="00BC3450">
      <w:pPr>
        <w:pStyle w:val="BAListbasic"/>
        <w:rPr>
          <w:iCs/>
        </w:rPr>
      </w:pPr>
      <w:r w:rsidRPr="000C12A6">
        <w:t xml:space="preserve">- </w:t>
      </w:r>
      <w:commentRangeStart w:id="23"/>
      <w:r w:rsidR="00E17728" w:rsidRPr="000C12A6">
        <w:t xml:space="preserve">639/103, 639/104, </w:t>
      </w:r>
      <w:r w:rsidR="00AC7769" w:rsidRPr="000C12A6">
        <w:t>725</w:t>
      </w:r>
      <w:r w:rsidR="00E17728" w:rsidRPr="000C12A6">
        <w:t>/296</w:t>
      </w:r>
      <w:r w:rsidR="00DB1980" w:rsidRPr="000C12A6">
        <w:t>, 727/3</w:t>
      </w:r>
      <w:r w:rsidR="006841FE">
        <w:t xml:space="preserve"> </w:t>
      </w:r>
      <w:commentRangeEnd w:id="23"/>
      <w:r w:rsidR="000C12A6">
        <w:rPr>
          <w:rStyle w:val="Odkaznakoment"/>
        </w:rPr>
        <w:commentReference w:id="23"/>
      </w:r>
      <w:r w:rsidR="00E17728" w:rsidRPr="00C32DCA">
        <w:t>ve vlastnictví Královéhradeckého kraje</w:t>
      </w:r>
      <w:r w:rsidR="000C12A6">
        <w:t>,</w:t>
      </w:r>
    </w:p>
    <w:p w14:paraId="2A45CE9B" w14:textId="2E273021" w:rsidR="00303491" w:rsidRDefault="00212DA5" w:rsidP="00BC3450">
      <w:pPr>
        <w:pStyle w:val="BAListbasic"/>
      </w:pPr>
      <w:r w:rsidRPr="000C12A6">
        <w:t>-</w:t>
      </w:r>
      <w:commentRangeStart w:id="24"/>
      <w:r w:rsidR="00E87D99" w:rsidRPr="000C12A6">
        <w:t xml:space="preserve">639/69, </w:t>
      </w:r>
      <w:r w:rsidR="005276A5" w:rsidRPr="000C12A6">
        <w:t xml:space="preserve">639/86, </w:t>
      </w:r>
      <w:r w:rsidR="00E87D99" w:rsidRPr="000C12A6">
        <w:t>725/200</w:t>
      </w:r>
      <w:r w:rsidR="006841FE">
        <w:t xml:space="preserve"> </w:t>
      </w:r>
      <w:commentRangeEnd w:id="24"/>
      <w:r w:rsidR="000C12A6">
        <w:rPr>
          <w:rStyle w:val="Odkaznakoment"/>
        </w:rPr>
        <w:commentReference w:id="24"/>
      </w:r>
      <w:r w:rsidR="00B63025" w:rsidRPr="00C32DCA">
        <w:t>ve vlastnictví státu s příslušností hospodaření Úřadu pro zastupování státu ve věcech majetkových</w:t>
      </w:r>
      <w:r w:rsidR="00DB1980">
        <w:t>.</w:t>
      </w:r>
    </w:p>
    <w:p w14:paraId="5313D9BD" w14:textId="77777777" w:rsidR="008939A0" w:rsidRPr="00BC3450" w:rsidRDefault="008939A0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 xml:space="preserve">Pozemky pro umístění stavby dle platného ÚR (č.j. MMHK/152866/2009, nabytí právní moci 20.11.2009), které </w:t>
      </w:r>
      <w:r w:rsidR="009F475F" w:rsidRPr="00BC3450">
        <w:rPr>
          <w:u w:val="single"/>
        </w:rPr>
        <w:t xml:space="preserve">již </w:t>
      </w:r>
      <w:r w:rsidRPr="00BC3450">
        <w:rPr>
          <w:u w:val="single"/>
        </w:rPr>
        <w:t>nebudou dotčeny řešenou změnou ÚR:</w:t>
      </w:r>
    </w:p>
    <w:p w14:paraId="3B9501CD" w14:textId="6FDEAD8B" w:rsidR="009F475F" w:rsidRDefault="00DC7404" w:rsidP="00BC3450">
      <w:pPr>
        <w:pStyle w:val="BAListbasic"/>
      </w:pPr>
      <w:r>
        <w:t xml:space="preserve">- </w:t>
      </w:r>
      <w:r w:rsidR="009F475F">
        <w:t>1288/1, 725/218, 725/130, 725/4, 725/196, 725/254, 725/17</w:t>
      </w:r>
      <w:r w:rsidR="00F314F3">
        <w:t xml:space="preserve"> </w:t>
      </w:r>
      <w:r w:rsidR="009F475F" w:rsidRPr="00C32DCA">
        <w:t>ve vlastnictví statutárního města Hradec Králové;</w:t>
      </w:r>
    </w:p>
    <w:p w14:paraId="5E72DCA7" w14:textId="77777777" w:rsidR="009F475F" w:rsidRDefault="00DC7404" w:rsidP="00BC3450">
      <w:pPr>
        <w:pStyle w:val="BAListbasic"/>
      </w:pPr>
      <w:r>
        <w:t xml:space="preserve">- </w:t>
      </w:r>
      <w:r w:rsidR="009F475F">
        <w:t xml:space="preserve">725/173, 725/261 ve vlastnictví Zdravotnické záchranné služby </w:t>
      </w:r>
      <w:r w:rsidR="006841FE">
        <w:t>Královéhradeckého</w:t>
      </w:r>
      <w:r w:rsidR="009F475F">
        <w:t xml:space="preserve"> </w:t>
      </w:r>
      <w:r w:rsidR="009F475F">
        <w:lastRenderedPageBreak/>
        <w:t>kraje;</w:t>
      </w:r>
    </w:p>
    <w:p w14:paraId="7787E1EF" w14:textId="77777777" w:rsidR="009F475F" w:rsidRDefault="00DC7404" w:rsidP="00BC3450">
      <w:pPr>
        <w:pStyle w:val="BAListbasic"/>
      </w:pPr>
      <w:r>
        <w:t>-</w:t>
      </w:r>
      <w:r w:rsidR="009F475F">
        <w:t xml:space="preserve"> 725/165, 725/174, 725/178, 725/201, 725/202, 725/224, 725/225, 725/249, 639/65, 639/68 </w:t>
      </w:r>
      <w:r w:rsidR="009F475F" w:rsidRPr="00C32DCA">
        <w:t>ve vlastnictví státu s právem hospodaření Fakultní nemocnice Hradec Králové;</w:t>
      </w:r>
    </w:p>
    <w:p w14:paraId="32F383EA" w14:textId="2196E8FA" w:rsidR="009F475F" w:rsidRDefault="00DC7404" w:rsidP="00BC3450">
      <w:pPr>
        <w:pStyle w:val="BAListbasic"/>
      </w:pPr>
      <w:r w:rsidRPr="000B7E97">
        <w:t xml:space="preserve">- </w:t>
      </w:r>
      <w:r w:rsidR="009F475F">
        <w:t>735</w:t>
      </w:r>
      <w:r w:rsidR="00F314F3">
        <w:t xml:space="preserve">, </w:t>
      </w:r>
      <w:r w:rsidR="00F314F3" w:rsidRPr="00571D78">
        <w:t xml:space="preserve">639/21, </w:t>
      </w:r>
      <w:commentRangeStart w:id="25"/>
      <w:r w:rsidR="00F314F3" w:rsidRPr="00F26E9A">
        <w:t>639/85</w:t>
      </w:r>
      <w:r w:rsidR="00F314F3">
        <w:t xml:space="preserve"> </w:t>
      </w:r>
      <w:r w:rsidR="0033480F">
        <w:t>, 639/101, 639/102, 725/246</w:t>
      </w:r>
      <w:r w:rsidR="006841FE">
        <w:t xml:space="preserve"> </w:t>
      </w:r>
      <w:commentRangeEnd w:id="25"/>
      <w:r w:rsidR="00F26E9A">
        <w:rPr>
          <w:rStyle w:val="Odkaznakoment"/>
        </w:rPr>
        <w:commentReference w:id="25"/>
      </w:r>
      <w:r w:rsidR="009F475F" w:rsidRPr="00C32DCA">
        <w:t>ve vlastnictví státu s příslušností hospodaření Úřadu pro zastupování státu ve věcech majetkových</w:t>
      </w:r>
      <w:r w:rsidR="009F475F">
        <w:t>;</w:t>
      </w:r>
    </w:p>
    <w:p w14:paraId="431865AD" w14:textId="164BA76A" w:rsidR="009F475F" w:rsidRPr="0033480F" w:rsidRDefault="00DC7404" w:rsidP="00BC3450">
      <w:pPr>
        <w:pStyle w:val="BAListbasic"/>
        <w:rPr>
          <w:strike/>
        </w:rPr>
      </w:pPr>
      <w:r>
        <w:t xml:space="preserve">- </w:t>
      </w:r>
      <w:r w:rsidR="00E87D99" w:rsidRPr="0033480F">
        <w:t>639/99, 639/100, 725/293</w:t>
      </w:r>
      <w:r w:rsidR="00E87D99">
        <w:t xml:space="preserve"> </w:t>
      </w:r>
      <w:r w:rsidR="00E87D99" w:rsidRPr="00C32DCA">
        <w:t xml:space="preserve">ve vlastnictví Královéhradeckého kraje </w:t>
      </w:r>
    </w:p>
    <w:p w14:paraId="24DE809A" w14:textId="77777777" w:rsidR="000F3D14" w:rsidRPr="00C32DCA" w:rsidRDefault="000F3D14" w:rsidP="006841FE">
      <w:pPr>
        <w:pStyle w:val="BALevel4"/>
      </w:pPr>
      <w:bookmarkStart w:id="26" w:name="_Toc461543937"/>
      <w:bookmarkStart w:id="27" w:name="_Toc35419556"/>
      <w:r w:rsidRPr="00C32DCA">
        <w:t>Předmět dokumentace</w:t>
      </w:r>
      <w:bookmarkEnd w:id="26"/>
      <w:bookmarkEnd w:id="27"/>
    </w:p>
    <w:p w14:paraId="06F84D1F" w14:textId="77777777" w:rsidR="00D305B7" w:rsidRPr="00C32DCA" w:rsidRDefault="00B323CD" w:rsidP="00D305B7">
      <w:pPr>
        <w:pStyle w:val="BALocalheading"/>
      </w:pPr>
      <w:r>
        <w:t xml:space="preserve">Dokumentace pro vydání </w:t>
      </w:r>
      <w:r w:rsidR="009C396D">
        <w:t xml:space="preserve">změny </w:t>
      </w:r>
      <w:r>
        <w:t>rozhodnutí o umístění stavby</w:t>
      </w:r>
      <w:r w:rsidR="00D305B7" w:rsidRPr="00C32DCA">
        <w:t xml:space="preserve"> (</w:t>
      </w:r>
      <w:r>
        <w:t>DUR</w:t>
      </w:r>
      <w:r w:rsidR="00D305B7" w:rsidRPr="00C32DCA">
        <w:t>)</w:t>
      </w:r>
    </w:p>
    <w:p w14:paraId="7EB34213" w14:textId="37EAC288" w:rsidR="007761DE" w:rsidRPr="00C32DCA" w:rsidRDefault="007761DE" w:rsidP="00577551">
      <w:pPr>
        <w:pStyle w:val="BABasictext"/>
      </w:pPr>
      <w:r w:rsidRPr="00C32DCA">
        <w:t xml:space="preserve">Projekt Univerzity Karlovy s názvem </w:t>
      </w:r>
      <w:r w:rsidR="00577551">
        <w:t>MEPHARED 2</w:t>
      </w:r>
      <w:r w:rsidRPr="00C32DCA">
        <w:t xml:space="preserve"> se primárně zaměřuje na rozvoj vzdělávání a spolupráci Lékařské fakulty a Farmaceutické fakulty Univerzity Karlovy v Hradci Králové, včetně druhé etapy výstavby univerzitního </w:t>
      </w:r>
      <w:r w:rsidR="00577551">
        <w:t>k</w:t>
      </w:r>
      <w:r w:rsidRPr="00C32DCA">
        <w:t xml:space="preserve">ampusu v návaznosti na již existující stavbu </w:t>
      </w:r>
      <w:r w:rsidR="00577551">
        <w:t xml:space="preserve">MEPHARED </w:t>
      </w:r>
      <w:r w:rsidRPr="00C32DCA">
        <w:t xml:space="preserve"> (MEdical and PHARmaceutical EDucation). </w:t>
      </w:r>
    </w:p>
    <w:p w14:paraId="3DFACC5D" w14:textId="2446F4E2" w:rsidR="007761DE" w:rsidRDefault="007761DE" w:rsidP="007761DE">
      <w:pPr>
        <w:pStyle w:val="BABasictext"/>
      </w:pPr>
      <w:r w:rsidRPr="00C32DCA">
        <w:t xml:space="preserve">Cílem je vznik </w:t>
      </w:r>
      <w:r w:rsidRPr="00BC1968">
        <w:t>významného výzkumně-</w:t>
      </w:r>
      <w:r w:rsidR="0015641F" w:rsidRPr="00BC1968">
        <w:t>výukového</w:t>
      </w:r>
      <w:r w:rsidRPr="00C32DCA">
        <w:t xml:space="preserve"> centra evropského formátu propojujícího výuku, výzkum, vývoj a klinickou praxi v lékařské a farmaceutické oblasti. Zkvalitněním vzdělávání, zvýšením počtu absolventů lékařských oborů a zlepšením jejich konkurenceschopnosti a uplatnitelnosti na trhu práce tak projekt </w:t>
      </w:r>
      <w:r w:rsidR="00FB060C" w:rsidRPr="00C32DCA">
        <w:t xml:space="preserve">pomáhá </w:t>
      </w:r>
      <w:r w:rsidRPr="00C32DCA">
        <w:t>řeš</w:t>
      </w:r>
      <w:r w:rsidR="00FB060C" w:rsidRPr="00C32DCA">
        <w:t>it</w:t>
      </w:r>
      <w:r w:rsidRPr="00C32DCA">
        <w:t xml:space="preserve"> systémové problémy českého zdravotnictví.</w:t>
      </w:r>
    </w:p>
    <w:p w14:paraId="597ED032" w14:textId="23959EF8" w:rsidR="00B323CD" w:rsidRDefault="009C396D" w:rsidP="007761DE">
      <w:pPr>
        <w:pStyle w:val="BABasictext"/>
      </w:pPr>
      <w:r>
        <w:t>Předložená dokumentace řeší změnu platného územního rozhodnutí (č.j. MMHK/152866/2009, nabytí právní moci 20.11.2009), které bylo částečně zkonzumováno realizací a kolaudací 1.etapy stavby</w:t>
      </w:r>
      <w:r w:rsidR="00A94250">
        <w:t xml:space="preserve"> (2015)</w:t>
      </w:r>
      <w:r>
        <w:t xml:space="preserve"> – výstavbou objektu </w:t>
      </w:r>
      <w:r w:rsidR="00196D51">
        <w:t xml:space="preserve">"Kampus Univerzity Karlovy </w:t>
      </w:r>
      <w:r w:rsidR="00DC7404" w:rsidRPr="00BC1968">
        <w:t>–</w:t>
      </w:r>
      <w:r w:rsidR="00196D51" w:rsidRPr="00BC1968">
        <w:t xml:space="preserve"> SO-01A2 </w:t>
      </w:r>
      <w:r w:rsidR="00577551" w:rsidRPr="00BC1968">
        <w:t>MEPHARED</w:t>
      </w:r>
      <w:r w:rsidR="00577551">
        <w:t xml:space="preserve"> </w:t>
      </w:r>
      <w:r>
        <w:t xml:space="preserve"> I, včetně dopravní a technické infrastruktury nezbytné pro provoz objektu. Součástí realizace 1.etapy bylo i provedení příprav pro napojení objektů další etapy na hlavní inženýrské sítě.</w:t>
      </w:r>
    </w:p>
    <w:p w14:paraId="7105E1C8" w14:textId="77777777" w:rsidR="00922BD2" w:rsidRDefault="001A7AE3" w:rsidP="007761DE">
      <w:pPr>
        <w:pStyle w:val="BABasictext"/>
      </w:pPr>
      <w:r>
        <w:t>Po realizaci 2.etapy</w:t>
      </w:r>
      <w:r w:rsidR="00196D51">
        <w:t>, kterou řeší tato dokumentace,</w:t>
      </w:r>
      <w:r>
        <w:t xml:space="preserve"> vznikne celistvý areál Kampusu UK, do něhož bude </w:t>
      </w:r>
      <w:r w:rsidR="00DC7404">
        <w:t>přemístěna</w:t>
      </w:r>
      <w:r>
        <w:t xml:space="preserve"> převážn</w:t>
      </w:r>
      <w:r w:rsidR="00196D51">
        <w:t>á</w:t>
      </w:r>
      <w:r>
        <w:t xml:space="preserve"> většina provozů Lékařské i Farmaceutické fakulty. Areál bude provozován jako jeden funkční celek.</w:t>
      </w:r>
    </w:p>
    <w:p w14:paraId="09B3AAC6" w14:textId="77777777" w:rsidR="009C396D" w:rsidRPr="00BC3450" w:rsidRDefault="009C396D" w:rsidP="007761DE">
      <w:pPr>
        <w:pStyle w:val="BABasictext"/>
        <w:rPr>
          <w:u w:val="single"/>
        </w:rPr>
      </w:pPr>
      <w:r w:rsidRPr="00BC3450">
        <w:rPr>
          <w:u w:val="single"/>
        </w:rPr>
        <w:t xml:space="preserve">Předložená změna ÚR </w:t>
      </w:r>
      <w:r w:rsidR="00EC120E" w:rsidRPr="00BC3450">
        <w:rPr>
          <w:u w:val="single"/>
        </w:rPr>
        <w:t>je vyvolána:</w:t>
      </w:r>
    </w:p>
    <w:p w14:paraId="4CAB1DCF" w14:textId="395D07DB" w:rsidR="00196D51" w:rsidRDefault="00196D51" w:rsidP="00C56483">
      <w:pPr>
        <w:pStyle w:val="BAListbasic"/>
        <w:numPr>
          <w:ilvl w:val="0"/>
          <w:numId w:val="51"/>
        </w:numPr>
        <w:ind w:left="1276" w:hanging="142"/>
      </w:pPr>
      <w:r>
        <w:t xml:space="preserve">aktualizací požadavků Univerzity Karlovy na provoz </w:t>
      </w:r>
      <w:r w:rsidR="00577551">
        <w:t>Kampusu UK</w:t>
      </w:r>
      <w:r>
        <w:t>, ke kterým došlo vlivem změn v pojetí výuky a výzkumu v předchozích cca deseti letech</w:t>
      </w:r>
    </w:p>
    <w:p w14:paraId="5BA36AA9" w14:textId="31175213" w:rsidR="00EC120E" w:rsidRDefault="00A94250" w:rsidP="00BC3450">
      <w:pPr>
        <w:pStyle w:val="BAListbasic"/>
        <w:numPr>
          <w:ilvl w:val="0"/>
          <w:numId w:val="51"/>
        </w:numPr>
        <w:ind w:left="1276" w:hanging="142"/>
      </w:pPr>
      <w:r>
        <w:t>z</w:t>
      </w:r>
      <w:r w:rsidR="00EC120E">
        <w:t>měnou podkladů pro územní rozhodnutí vycházející ze změny projektové dokumentace (změna koncepčního řešení objektů 2.</w:t>
      </w:r>
      <w:r w:rsidR="00FA5845">
        <w:t xml:space="preserve"> </w:t>
      </w:r>
      <w:r w:rsidR="00EC120E">
        <w:t xml:space="preserve">etapy </w:t>
      </w:r>
      <w:r w:rsidR="00577551">
        <w:t>Kampusu UK</w:t>
      </w:r>
      <w:r w:rsidR="00EC120E">
        <w:t>)</w:t>
      </w:r>
    </w:p>
    <w:p w14:paraId="273FB4C8" w14:textId="77777777" w:rsidR="002D5D22" w:rsidRDefault="00A94250" w:rsidP="00BC3450">
      <w:pPr>
        <w:pStyle w:val="BAListbasic"/>
        <w:numPr>
          <w:ilvl w:val="0"/>
          <w:numId w:val="51"/>
        </w:numPr>
        <w:ind w:left="1276" w:hanging="142"/>
      </w:pPr>
      <w:r>
        <w:t>z</w:t>
      </w:r>
      <w:r w:rsidR="00EC120E">
        <w:t>měnou podmínek v dotčeném území</w:t>
      </w:r>
      <w:r w:rsidR="003E7FB5">
        <w:t xml:space="preserve"> zohledňující sousední povolené stavby – </w:t>
      </w:r>
      <w:r w:rsidR="00196D51">
        <w:t xml:space="preserve">zejména stavba </w:t>
      </w:r>
      <w:r w:rsidR="003E7FB5">
        <w:t>Výstavba pracoviště radioizotopické laboratoře a vivári</w:t>
      </w:r>
      <w:r>
        <w:t>a</w:t>
      </w:r>
      <w:r w:rsidR="003E7FB5">
        <w:t xml:space="preserve"> (Nový areál FVZ UO) </w:t>
      </w:r>
      <w:r w:rsidR="00196D51">
        <w:t xml:space="preserve">a stavba </w:t>
      </w:r>
      <w:r w:rsidR="003E7FB5">
        <w:t xml:space="preserve">Křižovatka Mileta </w:t>
      </w:r>
    </w:p>
    <w:p w14:paraId="520718E6" w14:textId="77777777" w:rsidR="00397A13" w:rsidRPr="00BC3450" w:rsidRDefault="00397A13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>Důvody ke změně koncepčního řešení objektů 2.etapy:</w:t>
      </w:r>
    </w:p>
    <w:p w14:paraId="75530AE4" w14:textId="77777777" w:rsidR="00397A13" w:rsidRDefault="00DC7404" w:rsidP="00BC3450">
      <w:pPr>
        <w:pStyle w:val="BAListbasic"/>
      </w:pPr>
      <w:r>
        <w:t xml:space="preserve">- </w:t>
      </w:r>
      <w:r w:rsidR="004119B6">
        <w:t>aktualizace požadavků Univerzity Karlovy na kapacitu a technickou vybavenost objektu zohledňující soudobé trendy výuky a výzkumu</w:t>
      </w:r>
    </w:p>
    <w:p w14:paraId="0DD5B6C8" w14:textId="77777777" w:rsidR="004119B6" w:rsidRDefault="00196D51" w:rsidP="00BC3450">
      <w:pPr>
        <w:pStyle w:val="BAListbasic"/>
      </w:pPr>
      <w:r>
        <w:t xml:space="preserve">- </w:t>
      </w:r>
      <w:r w:rsidR="004119B6">
        <w:t xml:space="preserve">snížení energetické náročnosti budovy, zvýšení uživatelského komfortu a zajištění maximální flexibility provozu sdružením původně navržených samostatných objektů do </w:t>
      </w:r>
      <w:r w:rsidR="00963C59">
        <w:t xml:space="preserve">jednoho </w:t>
      </w:r>
      <w:r w:rsidR="004119B6">
        <w:t>kompaktního celku</w:t>
      </w:r>
    </w:p>
    <w:p w14:paraId="5AD1C423" w14:textId="77777777" w:rsidR="003E7FB5" w:rsidRPr="00BC3450" w:rsidRDefault="003E7FB5" w:rsidP="00C56483">
      <w:pPr>
        <w:pStyle w:val="BABasictext"/>
        <w:ind w:left="1137"/>
        <w:rPr>
          <w:u w:val="single"/>
        </w:rPr>
      </w:pPr>
      <w:r w:rsidRPr="00BC3450">
        <w:rPr>
          <w:u w:val="single"/>
        </w:rPr>
        <w:t>Předložená změna ÚR spočívá v následujících úpravách</w:t>
      </w:r>
      <w:r w:rsidR="00A94250">
        <w:rPr>
          <w:u w:val="single"/>
        </w:rPr>
        <w:t xml:space="preserve"> (níže uvedený výčet </w:t>
      </w:r>
      <w:r w:rsidR="00922BD2">
        <w:rPr>
          <w:u w:val="single"/>
        </w:rPr>
        <w:t>uvádí pouze hlavní změny):</w:t>
      </w:r>
    </w:p>
    <w:p w14:paraId="3C5E565F" w14:textId="77777777" w:rsidR="003E7FB5" w:rsidRDefault="00DC7404" w:rsidP="00BC3450">
      <w:pPr>
        <w:pStyle w:val="BAListbasic"/>
      </w:pPr>
      <w:r w:rsidRPr="00BC3450">
        <w:t xml:space="preserve">- </w:t>
      </w:r>
      <w:r w:rsidR="00922BD2" w:rsidRPr="00BC3450">
        <w:rPr>
          <w:b/>
          <w:bCs/>
        </w:rPr>
        <w:t>z</w:t>
      </w:r>
      <w:r w:rsidR="003E7FB5" w:rsidRPr="00BC3450">
        <w:rPr>
          <w:b/>
          <w:bCs/>
        </w:rPr>
        <w:t>měna rozsahu řešeného území</w:t>
      </w:r>
      <w:r w:rsidR="003E7FB5">
        <w:t xml:space="preserve">, vč. změny hranice pozemku vymezeného pro umístění stavby – </w:t>
      </w:r>
      <w:r w:rsidR="00922BD2">
        <w:t xml:space="preserve">podrobná analýza </w:t>
      </w:r>
      <w:r w:rsidR="003E7FB5">
        <w:t>viz C.5.1 – Situace pozemkových vazeb DUR 2009, C.5.2 – Situace pozemkových vazeb DUR 2020</w:t>
      </w:r>
    </w:p>
    <w:p w14:paraId="0A244452" w14:textId="77777777" w:rsidR="003E7FB5" w:rsidRPr="00DC7404" w:rsidRDefault="00DC7404" w:rsidP="00BC3450">
      <w:pPr>
        <w:pStyle w:val="BAListbasic"/>
      </w:pPr>
      <w:r>
        <w:t xml:space="preserve">- </w:t>
      </w:r>
      <w:r w:rsidR="00922BD2" w:rsidRPr="00BC3450">
        <w:rPr>
          <w:b/>
          <w:bCs/>
        </w:rPr>
        <w:t>z</w:t>
      </w:r>
      <w:r w:rsidR="003E7FB5" w:rsidRPr="00BC3450">
        <w:rPr>
          <w:b/>
          <w:bCs/>
        </w:rPr>
        <w:t>měna členění stavby na objekty a technická a technologická zařízení</w:t>
      </w:r>
    </w:p>
    <w:p w14:paraId="2C5DAE0B" w14:textId="0F6DDCB4" w:rsidR="002D5D22" w:rsidRDefault="00922BD2" w:rsidP="00BC3450">
      <w:pPr>
        <w:pStyle w:val="BAListbasicsub"/>
      </w:pPr>
      <w:r>
        <w:t>v</w:t>
      </w:r>
      <w:r w:rsidR="002D5D22">
        <w:t xml:space="preserve">eškeré stavební objekty nebo jejich části umístěné územním rozhodnutím č.j. MMHK/152866/2009 a nerealizované v rámci částečné konzumace ÚR realizací 1.etapy </w:t>
      </w:r>
      <w:r w:rsidR="00577551">
        <w:t>Kampusu UK</w:t>
      </w:r>
      <w:r w:rsidR="002D5D22">
        <w:t xml:space="preserve"> </w:t>
      </w:r>
      <w:r w:rsidR="002D5D22" w:rsidRPr="00AE407F">
        <w:t>se ruší</w:t>
      </w:r>
    </w:p>
    <w:p w14:paraId="20EAB4F0" w14:textId="77777777" w:rsidR="002D5D22" w:rsidRDefault="00922BD2" w:rsidP="00BC3450">
      <w:pPr>
        <w:pStyle w:val="BAListbasicsub"/>
      </w:pPr>
      <w:r>
        <w:t>s</w:t>
      </w:r>
      <w:r w:rsidR="002D5D22">
        <w:t xml:space="preserve">tavební a inženýrské objekty umísťované předloženou změnou ÚR mají nové </w:t>
      </w:r>
      <w:r w:rsidR="002D5D22">
        <w:lastRenderedPageBreak/>
        <w:t xml:space="preserve">značení a v plném rozsahu </w:t>
      </w:r>
      <w:r w:rsidR="00781B64">
        <w:t xml:space="preserve">ruší a nově </w:t>
      </w:r>
      <w:r w:rsidR="002D5D22">
        <w:t xml:space="preserve">nahrazují </w:t>
      </w:r>
      <w:r w:rsidR="00781B64">
        <w:t>skladbu objektů</w:t>
      </w:r>
      <w:r w:rsidR="002D5D22">
        <w:t xml:space="preserve"> uvedenou v ÚR č.j. MMHK/152866/2009</w:t>
      </w:r>
    </w:p>
    <w:p w14:paraId="672C25F7" w14:textId="77777777" w:rsidR="003C7CE9" w:rsidRPr="00BC3450" w:rsidRDefault="00781B64" w:rsidP="00BC3450">
      <w:pPr>
        <w:pStyle w:val="BAListbasic"/>
        <w:rPr>
          <w:b/>
          <w:bCs/>
        </w:rPr>
      </w:pPr>
      <w:r w:rsidRPr="00BC3450">
        <w:rPr>
          <w:b/>
          <w:bCs/>
        </w:rPr>
        <w:t xml:space="preserve">- </w:t>
      </w:r>
      <w:r w:rsidR="00922BD2" w:rsidRPr="00781B64">
        <w:rPr>
          <w:b/>
          <w:bCs/>
        </w:rPr>
        <w:t>z</w:t>
      </w:r>
      <w:r w:rsidR="003C7CE9" w:rsidRPr="00BC3450">
        <w:rPr>
          <w:b/>
          <w:bCs/>
        </w:rPr>
        <w:t>měna napojení na technickou infrastrukturu</w:t>
      </w:r>
    </w:p>
    <w:p w14:paraId="23B95936" w14:textId="77777777" w:rsidR="003C7CE9" w:rsidRDefault="00922BD2" w:rsidP="00BC3450">
      <w:pPr>
        <w:pStyle w:val="BAListbasicsub"/>
      </w:pPr>
      <w:r>
        <w:t>v</w:t>
      </w:r>
      <w:r w:rsidR="003C7CE9">
        <w:t xml:space="preserve"> maximální možné míře je respektována příprava pro napojení na veřejné nebo areálové inženýrské sítě, zbudovaná v rámci stavby 1.etapy – </w:t>
      </w:r>
      <w:r>
        <w:t xml:space="preserve">např. </w:t>
      </w:r>
      <w:r w:rsidR="003C7CE9">
        <w:t>plynovod, horkovod, areálová kanalizace, vodovod</w:t>
      </w:r>
    </w:p>
    <w:p w14:paraId="18A03659" w14:textId="6437E723" w:rsidR="003C7CE9" w:rsidRDefault="00922BD2" w:rsidP="00BC3450">
      <w:pPr>
        <w:pStyle w:val="BAListbasicsub"/>
      </w:pPr>
      <w:r>
        <w:t>n</w:t>
      </w:r>
      <w:r w:rsidR="003C7CE9">
        <w:t xml:space="preserve">ově navržena </w:t>
      </w:r>
      <w:r w:rsidR="00781B64">
        <w:t xml:space="preserve">je </w:t>
      </w:r>
      <w:r w:rsidR="003C7CE9">
        <w:t>přípojka</w:t>
      </w:r>
      <w:r w:rsidR="00C56075">
        <w:t xml:space="preserve"> a areálová</w:t>
      </w:r>
      <w:r w:rsidR="003C7CE9">
        <w:t xml:space="preserve"> jednotn</w:t>
      </w:r>
      <w:r w:rsidR="00C56075">
        <w:t>á</w:t>
      </w:r>
      <w:r w:rsidR="003C7CE9">
        <w:t xml:space="preserve"> kanalizace </w:t>
      </w:r>
      <w:r w:rsidR="00C56075">
        <w:t>vedená podél jižn</w:t>
      </w:r>
      <w:r>
        <w:t>í</w:t>
      </w:r>
      <w:r w:rsidR="00C56075">
        <w:t xml:space="preserve"> hranice budovy</w:t>
      </w:r>
      <w:r w:rsidR="00781B64">
        <w:t xml:space="preserve"> </w:t>
      </w:r>
      <w:r w:rsidR="00577551">
        <w:t>MEPHARED 2</w:t>
      </w:r>
    </w:p>
    <w:p w14:paraId="5551C3FB" w14:textId="77777777" w:rsidR="00C56075" w:rsidRDefault="00922BD2" w:rsidP="00BC3450">
      <w:pPr>
        <w:pStyle w:val="BAListbasicsub"/>
      </w:pPr>
      <w:r>
        <w:t>n</w:t>
      </w:r>
      <w:r w:rsidR="00C56075">
        <w:t xml:space="preserve">ově navrženy </w:t>
      </w:r>
      <w:r w:rsidR="00781B64">
        <w:t xml:space="preserve">jsou </w:t>
      </w:r>
      <w:r w:rsidR="00C56075">
        <w:t xml:space="preserve">přeložky sdělovacích kabelů vedených podél ul. Zborovská – z důvodu vybudování nové sdružené stezky pro pěší a cyklisty nahrazující stávající chodník </w:t>
      </w:r>
      <w:r>
        <w:t>s</w:t>
      </w:r>
      <w:r w:rsidR="00C56075">
        <w:t> nevyhovujícím profil</w:t>
      </w:r>
      <w:r>
        <w:t>em</w:t>
      </w:r>
      <w:r w:rsidR="00C56075">
        <w:t xml:space="preserve"> a materiálov</w:t>
      </w:r>
      <w:r>
        <w:t>ý</w:t>
      </w:r>
      <w:r w:rsidR="00C56075">
        <w:t>m řešení</w:t>
      </w:r>
      <w:r>
        <w:t>m</w:t>
      </w:r>
    </w:p>
    <w:p w14:paraId="3CD8513F" w14:textId="719E1EBC" w:rsidR="00C56075" w:rsidRDefault="00922BD2" w:rsidP="00BC3450">
      <w:pPr>
        <w:pStyle w:val="BAListbasicsub"/>
      </w:pPr>
      <w:r>
        <w:t>nově</w:t>
      </w:r>
      <w:r w:rsidR="00C56075">
        <w:t xml:space="preserve"> navrženy</w:t>
      </w:r>
      <w:r w:rsidR="00781B64">
        <w:t xml:space="preserve"> jsou</w:t>
      </w:r>
      <w:r w:rsidR="00C56075">
        <w:t xml:space="preserve"> přeložky kabelů a stožárů veřejného osvětlení podél ul. Zborovská a podél příjezdu k severní vrátnici FN HK – z důvodu vybudování nových komunikací pro pěší a cyklisty nahrazujících stávající nevyhovující komunikace a současně z důvodu vybudování odbočovacího pruhu pro vjezd do podzemního parkingu </w:t>
      </w:r>
      <w:r w:rsidR="00577551">
        <w:t>MEPHARED 2</w:t>
      </w:r>
    </w:p>
    <w:p w14:paraId="51B1A84A" w14:textId="77777777" w:rsidR="003E7FB5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z</w:t>
      </w:r>
      <w:r w:rsidR="004119B6" w:rsidRPr="00BC3450">
        <w:rPr>
          <w:b/>
          <w:bCs/>
        </w:rPr>
        <w:t>měna dopravního napojení objektu 2.etapy</w:t>
      </w:r>
      <w:r w:rsidR="00535CD5" w:rsidRPr="00BC3450">
        <w:rPr>
          <w:b/>
          <w:bCs/>
        </w:rPr>
        <w:t xml:space="preserve"> a řešení dopravy v klidu</w:t>
      </w:r>
    </w:p>
    <w:p w14:paraId="279206E3" w14:textId="77777777" w:rsidR="00922BD2" w:rsidRDefault="00922BD2" w:rsidP="00BC3450">
      <w:pPr>
        <w:pStyle w:val="BAListbasicsub"/>
      </w:pPr>
      <w:r>
        <w:t>s</w:t>
      </w:r>
      <w:r w:rsidR="004119B6">
        <w:t>amostatný objekt parkovacího domu se ruší</w:t>
      </w:r>
      <w:r>
        <w:t xml:space="preserve"> vč. veškeré související dopravní a technické infrastruktury</w:t>
      </w:r>
    </w:p>
    <w:p w14:paraId="281EEA70" w14:textId="6453BF03" w:rsidR="004119B6" w:rsidRDefault="004119B6" w:rsidP="00BC3450">
      <w:pPr>
        <w:pStyle w:val="BAListbasicsub"/>
      </w:pPr>
      <w:r>
        <w:t xml:space="preserve">doprava v klidu je nově řešena formou podzemní garáže pod budovou </w:t>
      </w:r>
      <w:r w:rsidR="00577551">
        <w:t>MEPHARED 2</w:t>
      </w:r>
    </w:p>
    <w:p w14:paraId="45149877" w14:textId="77777777" w:rsidR="004119B6" w:rsidRDefault="00922BD2" w:rsidP="00BC3450">
      <w:pPr>
        <w:pStyle w:val="BAListbasicsub"/>
      </w:pPr>
      <w:r>
        <w:t>h</w:t>
      </w:r>
      <w:r w:rsidR="004119B6">
        <w:t>lavní vjezd pro vozidla individuální automobilové dopravy a pro cyklisty je navržen z ul. Zborovská</w:t>
      </w:r>
    </w:p>
    <w:p w14:paraId="4229D589" w14:textId="030E2F44" w:rsidR="004119B6" w:rsidRDefault="00922BD2" w:rsidP="00BC3450">
      <w:pPr>
        <w:pStyle w:val="BAListbasicsub"/>
      </w:pPr>
      <w:r>
        <w:t>a</w:t>
      </w:r>
      <w:r w:rsidR="004119B6">
        <w:t xml:space="preserve">reálová komunikace </w:t>
      </w:r>
      <w:r w:rsidR="00BC3450">
        <w:t xml:space="preserve">na východě kampusu </w:t>
      </w:r>
      <w:r w:rsidR="004119B6">
        <w:t xml:space="preserve">vedená paralelně s ul. Zborovská bude v prodloužené části podél objektu </w:t>
      </w:r>
      <w:r w:rsidR="00577551">
        <w:t>MEPHARED 2</w:t>
      </w:r>
      <w:r w:rsidR="004119B6">
        <w:t xml:space="preserve"> využita výhradně pro zásobování, odvoz odpadu a příjezd vozidel IZS</w:t>
      </w:r>
    </w:p>
    <w:p w14:paraId="59F1CD79" w14:textId="77777777" w:rsidR="004119B6" w:rsidRDefault="00922BD2" w:rsidP="00BC3450">
      <w:pPr>
        <w:pStyle w:val="BAListbasicsub"/>
      </w:pPr>
      <w:r>
        <w:t>h</w:t>
      </w:r>
      <w:r w:rsidR="00535CD5">
        <w:t xml:space="preserve">ospodářský dvůr umístěný </w:t>
      </w:r>
      <w:r w:rsidR="00BC3450">
        <w:t xml:space="preserve">na západě kampusu </w:t>
      </w:r>
      <w:r w:rsidR="00535CD5">
        <w:t>paralelně s vnitroareálovou komunikací Fakultní nemocnice je na tuto komunikaci napojen podélným sjezdem tak, aby umožnil příjezd vozidel IZS a zásobování</w:t>
      </w:r>
    </w:p>
    <w:p w14:paraId="2C647998" w14:textId="77777777" w:rsidR="00535CD5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z</w:t>
      </w:r>
      <w:r w:rsidR="00535CD5" w:rsidRPr="00BC3450">
        <w:rPr>
          <w:b/>
          <w:bCs/>
        </w:rPr>
        <w:t>měna nakládání s dešťovými vodami</w:t>
      </w:r>
    </w:p>
    <w:p w14:paraId="25997F82" w14:textId="77777777" w:rsidR="00535CD5" w:rsidRDefault="00922BD2" w:rsidP="00BC3450">
      <w:pPr>
        <w:pStyle w:val="BAListbasicsub"/>
      </w:pPr>
      <w:r>
        <w:t>v</w:t>
      </w:r>
      <w:r w:rsidR="00535CD5">
        <w:t> souladu s aktuální celostátní koncepcí je navrženo maximální využití dešťových vod na pozemku stavebníka</w:t>
      </w:r>
      <w:r w:rsidR="00F1531F">
        <w:t>,</w:t>
      </w:r>
      <w:r w:rsidR="00535CD5">
        <w:t xml:space="preserve"> a to formou vybudování akumulační nádrže pro závlahy, zasakovacího mokřadu a vodní plochy s krajinotvornou a částečně retenční funkcí</w:t>
      </w:r>
    </w:p>
    <w:p w14:paraId="0CBD560D" w14:textId="57B12F03" w:rsidR="00922BD2" w:rsidRPr="00BC3450" w:rsidRDefault="00BC3450" w:rsidP="00BC3450">
      <w:pPr>
        <w:pStyle w:val="BAListbasic"/>
        <w:rPr>
          <w:b/>
          <w:bCs/>
        </w:rPr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 xml:space="preserve">změna dispozičního a výškového řešení parteru v prostoru mezi budovami </w:t>
      </w:r>
      <w:r w:rsidR="00577551">
        <w:rPr>
          <w:b/>
          <w:bCs/>
        </w:rPr>
        <w:t xml:space="preserve">MEPHARED </w:t>
      </w:r>
      <w:r w:rsidR="00922BD2" w:rsidRPr="00BC3450">
        <w:rPr>
          <w:b/>
          <w:bCs/>
        </w:rPr>
        <w:t xml:space="preserve"> I a </w:t>
      </w:r>
      <w:r w:rsidR="00577551">
        <w:rPr>
          <w:b/>
          <w:bCs/>
        </w:rPr>
        <w:t>MEPHARED 2</w:t>
      </w:r>
    </w:p>
    <w:p w14:paraId="569AF08F" w14:textId="77777777" w:rsidR="00922BD2" w:rsidRDefault="00922BD2" w:rsidP="00BC3450">
      <w:pPr>
        <w:pStyle w:val="BAListbasicsub"/>
      </w:pPr>
      <w:r>
        <w:t>sjednocení architektonického řešení veřejného prostoru parteru</w:t>
      </w:r>
    </w:p>
    <w:p w14:paraId="110B94DD" w14:textId="3AC94718" w:rsidR="00922BD2" w:rsidRDefault="00922BD2" w:rsidP="00BC3450">
      <w:pPr>
        <w:pStyle w:val="BAListbasicsub"/>
      </w:pPr>
      <w:r>
        <w:t>zvýšení uživatelského komfortu a snížení energetické a finanční náročnosti provozu</w:t>
      </w:r>
    </w:p>
    <w:p w14:paraId="56B9425A" w14:textId="3E0063CA" w:rsidR="0031661D" w:rsidRPr="0031661D" w:rsidRDefault="0031661D" w:rsidP="0031661D">
      <w:pPr>
        <w:pStyle w:val="BAListbasic"/>
      </w:pPr>
      <w:r>
        <w:rPr>
          <w:b/>
          <w:bCs/>
        </w:rPr>
        <w:t xml:space="preserve">- </w:t>
      </w:r>
      <w:r w:rsidRPr="0031661D">
        <w:rPr>
          <w:b/>
          <w:bCs/>
        </w:rPr>
        <w:t xml:space="preserve">nově navržené propojení M1 a M2 spojovací lávkou, </w:t>
      </w:r>
      <w:r w:rsidRPr="0031661D">
        <w:t>jedná se o krytou lávku,</w:t>
      </w:r>
      <w:r>
        <w:t xml:space="preserve"> která</w:t>
      </w:r>
      <w:r w:rsidRPr="0031661D">
        <w:t xml:space="preserve"> je umístěna v úrovní 2NPnad přístupem na parter</w:t>
      </w:r>
    </w:p>
    <w:p w14:paraId="045A9FE1" w14:textId="045BF189" w:rsidR="00535CD5" w:rsidRDefault="00BC3450" w:rsidP="00BC3450">
      <w:pPr>
        <w:pStyle w:val="BAListbasic"/>
      </w:pPr>
      <w:r>
        <w:rPr>
          <w:b/>
          <w:bCs/>
        </w:rPr>
        <w:t xml:space="preserve">- </w:t>
      </w:r>
      <w:r w:rsidR="00922BD2" w:rsidRPr="00BC3450">
        <w:rPr>
          <w:b/>
          <w:bCs/>
        </w:rPr>
        <w:t>n</w:t>
      </w:r>
      <w:r w:rsidR="003C7CE9" w:rsidRPr="00BC3450">
        <w:rPr>
          <w:b/>
          <w:bCs/>
        </w:rPr>
        <w:t>ově navrženo přímé propojení s areálem Fakultní nemocnice</w:t>
      </w:r>
      <w:r w:rsidR="003C7CE9">
        <w:t xml:space="preserve"> určené pro studenty a pedagogy – formou nadzemní spojovací lávky vedoucí do budovy pavilonu ak</w:t>
      </w:r>
      <w:r w:rsidR="00BA3CBE">
        <w:t>ademika</w:t>
      </w:r>
      <w:r w:rsidR="003C7CE9">
        <w:t xml:space="preserve"> Bedrny</w:t>
      </w:r>
    </w:p>
    <w:p w14:paraId="564DCF10" w14:textId="77777777" w:rsidR="00D9626C" w:rsidRPr="00C32DCA" w:rsidRDefault="00D9626C" w:rsidP="00BC3450">
      <w:pPr>
        <w:pStyle w:val="BAListbasic"/>
      </w:pPr>
    </w:p>
    <w:p w14:paraId="23B43A0E" w14:textId="77777777" w:rsidR="00F8280F" w:rsidRPr="00C32DCA" w:rsidRDefault="00F8280F" w:rsidP="00396821">
      <w:pPr>
        <w:pStyle w:val="BALevel3"/>
      </w:pPr>
      <w:bookmarkStart w:id="28" w:name="_Toc357009240"/>
      <w:bookmarkStart w:id="29" w:name="_Toc357009326"/>
      <w:bookmarkStart w:id="30" w:name="_Toc35419557"/>
      <w:r w:rsidRPr="00C32DCA">
        <w:t xml:space="preserve">Údaje o </w:t>
      </w:r>
      <w:bookmarkEnd w:id="28"/>
      <w:bookmarkEnd w:id="29"/>
      <w:r w:rsidR="00F934D1" w:rsidRPr="00C32DCA">
        <w:t>žadateli</w:t>
      </w:r>
      <w:bookmarkEnd w:id="30"/>
    </w:p>
    <w:p w14:paraId="5423F138" w14:textId="77777777" w:rsidR="00654686" w:rsidRPr="00C32DCA" w:rsidRDefault="00654686" w:rsidP="006841FE">
      <w:pPr>
        <w:pStyle w:val="BALevel4"/>
      </w:pPr>
      <w:bookmarkStart w:id="31" w:name="_Toc353809695"/>
      <w:bookmarkStart w:id="32" w:name="_Toc448480575"/>
      <w:bookmarkStart w:id="33" w:name="_Toc35419558"/>
      <w:bookmarkEnd w:id="7"/>
      <w:r w:rsidRPr="00C32DCA">
        <w:t>Stavebník / klient / investor / objednatel</w:t>
      </w:r>
      <w:bookmarkEnd w:id="31"/>
      <w:bookmarkEnd w:id="32"/>
      <w:bookmarkEnd w:id="33"/>
    </w:p>
    <w:p w14:paraId="01E9CBC9" w14:textId="77777777" w:rsidR="00F00360" w:rsidRPr="00C32DCA" w:rsidRDefault="00F00360" w:rsidP="00654686">
      <w:pPr>
        <w:pStyle w:val="BABasictext"/>
      </w:pPr>
      <w:r w:rsidRPr="00C32DCA">
        <w:t>Univerzita Karlova</w:t>
      </w:r>
    </w:p>
    <w:p w14:paraId="013B9AB7" w14:textId="77777777" w:rsidR="00F00360" w:rsidRPr="00C32DCA" w:rsidRDefault="00F00360" w:rsidP="00F00360">
      <w:pPr>
        <w:pStyle w:val="BABasictext"/>
      </w:pPr>
      <w:r w:rsidRPr="00C32DCA">
        <w:lastRenderedPageBreak/>
        <w:t xml:space="preserve">se sídlem Ovocný trh 560/5, </w:t>
      </w:r>
      <w:r w:rsidR="007946A6" w:rsidRPr="00C32DCA">
        <w:t xml:space="preserve">116 36 </w:t>
      </w:r>
      <w:r w:rsidRPr="00C32DCA">
        <w:t>Praha 1</w:t>
      </w:r>
    </w:p>
    <w:p w14:paraId="3C5BFD2F" w14:textId="77777777" w:rsidR="00F207BA" w:rsidRPr="00C32DCA" w:rsidRDefault="00F207BA" w:rsidP="00396821">
      <w:pPr>
        <w:pStyle w:val="BALevel3"/>
      </w:pPr>
      <w:bookmarkStart w:id="34" w:name="_Toc357009241"/>
      <w:bookmarkStart w:id="35" w:name="_Toc357009327"/>
      <w:bookmarkStart w:id="36" w:name="_Toc35419559"/>
      <w:r w:rsidRPr="00C32DCA">
        <w:t>Údaje o zpracovateli dokumentace</w:t>
      </w:r>
      <w:bookmarkEnd w:id="34"/>
      <w:bookmarkEnd w:id="35"/>
      <w:bookmarkEnd w:id="36"/>
    </w:p>
    <w:p w14:paraId="300CBB68" w14:textId="77777777" w:rsidR="00654686" w:rsidRPr="00C32DCA" w:rsidRDefault="00654686" w:rsidP="006841FE">
      <w:pPr>
        <w:pStyle w:val="BALevel4"/>
      </w:pPr>
      <w:bookmarkStart w:id="37" w:name="_Toc353809698"/>
      <w:bookmarkStart w:id="38" w:name="_Toc448480577"/>
      <w:bookmarkStart w:id="39" w:name="_Toc35419560"/>
      <w:r w:rsidRPr="00C32DCA">
        <w:t>Generální projektant / architekt</w:t>
      </w:r>
      <w:bookmarkEnd w:id="37"/>
      <w:bookmarkEnd w:id="38"/>
      <w:bookmarkEnd w:id="39"/>
    </w:p>
    <w:p w14:paraId="737E5B9F" w14:textId="77777777" w:rsidR="00654686" w:rsidRPr="00C32DCA" w:rsidRDefault="00654686" w:rsidP="00654686">
      <w:pPr>
        <w:pStyle w:val="BABasictext"/>
        <w:rPr>
          <w:szCs w:val="20"/>
        </w:rPr>
      </w:pPr>
      <w:r w:rsidRPr="00C32DCA">
        <w:t>Bogle Architects, s.r.o.</w:t>
      </w:r>
    </w:p>
    <w:p w14:paraId="518DD09B" w14:textId="77777777" w:rsidR="00654686" w:rsidRPr="00C32DCA" w:rsidRDefault="00654686" w:rsidP="00654686">
      <w:pPr>
        <w:pStyle w:val="BABasictext"/>
      </w:pPr>
      <w:r w:rsidRPr="00C32DCA">
        <w:t xml:space="preserve">Revoluční </w:t>
      </w:r>
      <w:r w:rsidR="00476196" w:rsidRPr="00C32DCA">
        <w:t>724/7</w:t>
      </w:r>
      <w:r w:rsidR="007946A6" w:rsidRPr="00C32DCA">
        <w:t xml:space="preserve">, </w:t>
      </w:r>
      <w:r w:rsidRPr="00C32DCA">
        <w:t>110 00 Praha 1</w:t>
      </w:r>
    </w:p>
    <w:p w14:paraId="4888AF3D" w14:textId="77777777" w:rsidR="00654686" w:rsidRPr="00C32DCA" w:rsidRDefault="00654686" w:rsidP="00654686">
      <w:pPr>
        <w:pStyle w:val="BABasictext"/>
      </w:pPr>
      <w:r w:rsidRPr="00C32DCA">
        <w:t xml:space="preserve">Ian Bogle - BArch (Hons) MArch RIBA ARIAS CKA FRSA </w:t>
      </w:r>
      <w:r w:rsidR="00F16A67" w:rsidRPr="00C32DCA">
        <w:t>-</w:t>
      </w:r>
      <w:r w:rsidRPr="00C32DCA">
        <w:t xml:space="preserve"> Chairman</w:t>
      </w:r>
      <w:r w:rsidR="00F16A67" w:rsidRPr="00C32DCA">
        <w:t xml:space="preserve">, </w:t>
      </w:r>
      <w:r w:rsidRPr="00C32DCA">
        <w:t>ČKA R 00 048</w:t>
      </w:r>
    </w:p>
    <w:p w14:paraId="3EB78456" w14:textId="77777777" w:rsidR="007946A6" w:rsidRPr="00C32DCA" w:rsidRDefault="007946A6" w:rsidP="00654686">
      <w:pPr>
        <w:pStyle w:val="BABasictext"/>
      </w:pPr>
      <w:r w:rsidRPr="00C32DCA">
        <w:t>IČ: 24818321, DIČ: 24818321</w:t>
      </w:r>
    </w:p>
    <w:p w14:paraId="215CB488" w14:textId="77777777" w:rsidR="00654686" w:rsidRPr="00C32DCA" w:rsidRDefault="00654686" w:rsidP="006841FE">
      <w:pPr>
        <w:pStyle w:val="BALevel4"/>
      </w:pPr>
      <w:bookmarkStart w:id="40" w:name="_Toc448480578"/>
      <w:bookmarkStart w:id="41" w:name="_Toc35419561"/>
      <w:r w:rsidRPr="00C32DCA">
        <w:t>Hlavní inženýr projektu</w:t>
      </w:r>
      <w:bookmarkEnd w:id="40"/>
      <w:bookmarkEnd w:id="41"/>
    </w:p>
    <w:p w14:paraId="7C867E59" w14:textId="77777777" w:rsidR="00654686" w:rsidRPr="00C32DCA" w:rsidRDefault="006330B3" w:rsidP="00654686">
      <w:pPr>
        <w:pStyle w:val="BABasictext"/>
      </w:pPr>
      <w:r w:rsidRPr="00C32DCA">
        <w:t>AED project</w:t>
      </w:r>
      <w:r w:rsidR="00F16A67" w:rsidRPr="00C32DCA">
        <w:t>,</w:t>
      </w:r>
      <w:r w:rsidRPr="00C32DCA">
        <w:t>a</w:t>
      </w:r>
      <w:r w:rsidR="00F16A67" w:rsidRPr="00C32DCA">
        <w:t>.</w:t>
      </w:r>
      <w:r w:rsidR="00654686" w:rsidRPr="00C32DCA">
        <w:t> </w:t>
      </w:r>
      <w:r w:rsidRPr="00C32DCA">
        <w:t>s</w:t>
      </w:r>
      <w:r w:rsidR="00654686" w:rsidRPr="00C32DCA">
        <w:t>.</w:t>
      </w:r>
    </w:p>
    <w:p w14:paraId="4EAA1E55" w14:textId="77777777" w:rsidR="00654686" w:rsidRPr="00C32DCA" w:rsidRDefault="00F00360" w:rsidP="00654686">
      <w:pPr>
        <w:pStyle w:val="BABasictext"/>
      </w:pPr>
      <w:r w:rsidRPr="00C32DCA">
        <w:t>Pod Radnicí 1235 / 2a</w:t>
      </w:r>
      <w:r w:rsidR="007946A6" w:rsidRPr="00C32DCA">
        <w:t xml:space="preserve">, </w:t>
      </w:r>
      <w:r w:rsidR="00654686" w:rsidRPr="00C32DCA">
        <w:t>150 00 Praha 5</w:t>
      </w:r>
    </w:p>
    <w:p w14:paraId="6F5A8269" w14:textId="77777777" w:rsidR="005F1AD3" w:rsidRPr="00C32DCA" w:rsidRDefault="00A95145" w:rsidP="00654686">
      <w:pPr>
        <w:pStyle w:val="BABasictext"/>
      </w:pPr>
      <w:r w:rsidRPr="00C32DCA">
        <w:t xml:space="preserve">Ing. </w:t>
      </w:r>
      <w:r w:rsidR="00F00360" w:rsidRPr="00C32DCA">
        <w:t>Zbyněk Ransdorf</w:t>
      </w:r>
      <w:r w:rsidR="00F16A67" w:rsidRPr="00C32DCA">
        <w:t xml:space="preserve">, </w:t>
      </w:r>
      <w:r w:rsidRPr="00C32DCA">
        <w:t>ČKAIT 000</w:t>
      </w:r>
      <w:r w:rsidR="00F00360" w:rsidRPr="00C32DCA">
        <w:t>7956</w:t>
      </w:r>
    </w:p>
    <w:p w14:paraId="7E49E6AF" w14:textId="77777777" w:rsidR="007946A6" w:rsidRPr="00C32DCA" w:rsidRDefault="007946A6" w:rsidP="007946A6">
      <w:pPr>
        <w:pStyle w:val="BABasictext"/>
      </w:pPr>
      <w:r w:rsidRPr="00C32DCA">
        <w:t>IČ: 61508594, DIČ: CZ61508594</w:t>
      </w:r>
    </w:p>
    <w:p w14:paraId="7423C12E" w14:textId="77777777" w:rsidR="00654686" w:rsidRPr="00C32DCA" w:rsidRDefault="00C65F8E" w:rsidP="006841FE">
      <w:pPr>
        <w:pStyle w:val="BALevel4"/>
      </w:pPr>
      <w:bookmarkStart w:id="42" w:name="_Toc353809699"/>
      <w:bookmarkStart w:id="43" w:name="_Toc448480579"/>
      <w:bookmarkStart w:id="44" w:name="_Toc35419562"/>
      <w:r w:rsidRPr="00C32DCA">
        <w:t>Zpracovatel</w:t>
      </w:r>
      <w:r w:rsidR="00915D38" w:rsidRPr="00C32DCA">
        <w:t>é</w:t>
      </w:r>
      <w:r w:rsidR="00963C59">
        <w:t xml:space="preserve"> </w:t>
      </w:r>
      <w:r w:rsidR="006F279E" w:rsidRPr="00C32DCA">
        <w:t xml:space="preserve">jednotlivých částí </w:t>
      </w:r>
      <w:r w:rsidR="00654686" w:rsidRPr="00C32DCA">
        <w:t>dokumentace</w:t>
      </w:r>
      <w:bookmarkEnd w:id="42"/>
      <w:bookmarkEnd w:id="43"/>
      <w:bookmarkEnd w:id="44"/>
    </w:p>
    <w:p w14:paraId="1AB6FA6C" w14:textId="77777777" w:rsidR="007A69CF" w:rsidRPr="00C32DCA" w:rsidRDefault="007A69CF" w:rsidP="007A69CF">
      <w:pPr>
        <w:pStyle w:val="BALocalheading"/>
      </w:pPr>
      <w:bookmarkStart w:id="45" w:name="_Toc315174721"/>
      <w:bookmarkStart w:id="46" w:name="_Toc357009242"/>
      <w:bookmarkStart w:id="47" w:name="_Toc357009328"/>
      <w:r w:rsidRPr="00C32DCA">
        <w:t xml:space="preserve">Architektonicko-stavební řešení </w:t>
      </w:r>
    </w:p>
    <w:p w14:paraId="78B1CCAF" w14:textId="77777777" w:rsidR="007A69CF" w:rsidRDefault="007A69CF" w:rsidP="007A69CF">
      <w:pPr>
        <w:pStyle w:val="BABasictext"/>
      </w:pPr>
      <w:r w:rsidRPr="00C32DCA">
        <w:t>Bogle Architects, s.r.o. - Ian Bogle BArch (Hons) MArch RIBA ARIAS CKA FRSA, ČKA R 00</w:t>
      </w:r>
      <w:r w:rsidR="004B15AD">
        <w:t> </w:t>
      </w:r>
      <w:r w:rsidRPr="00C32DCA">
        <w:t>048</w:t>
      </w:r>
    </w:p>
    <w:p w14:paraId="58065267" w14:textId="77777777" w:rsidR="004B15AD" w:rsidRPr="00C32DCA" w:rsidRDefault="004B15AD" w:rsidP="007A69CF">
      <w:pPr>
        <w:pStyle w:val="BABasictext"/>
      </w:pPr>
      <w:r>
        <w:t>AED project, a.s. – Ing. Zbyněk Ransdorf, ČKAIT 0007956</w:t>
      </w:r>
      <w:r w:rsidR="009A4D2D">
        <w:t>,</w:t>
      </w:r>
      <w:r>
        <w:t xml:space="preserve"> Autorizovaný inženýr v</w:t>
      </w:r>
      <w:r w:rsidR="00525890">
        <w:t> </w:t>
      </w:r>
      <w:r>
        <w:t>oboru</w:t>
      </w:r>
      <w:r w:rsidR="00525890">
        <w:t xml:space="preserve"> pozemní stavby</w:t>
      </w:r>
    </w:p>
    <w:p w14:paraId="05942AF0" w14:textId="77777777" w:rsidR="007A69CF" w:rsidRPr="00C32DCA" w:rsidRDefault="007A69CF" w:rsidP="007A69CF">
      <w:pPr>
        <w:pStyle w:val="BALocalheading"/>
      </w:pPr>
      <w:r w:rsidRPr="00C32DCA">
        <w:t>Dopravní řešení</w:t>
      </w:r>
    </w:p>
    <w:p w14:paraId="203FF3C9" w14:textId="77777777" w:rsidR="007A69CF" w:rsidRDefault="00525890" w:rsidP="007A69CF">
      <w:pPr>
        <w:pStyle w:val="BABasictext"/>
      </w:pPr>
      <w:r>
        <w:t>AFRY</w:t>
      </w:r>
      <w:r w:rsidR="007A69CF" w:rsidRPr="00C32DCA">
        <w:t>, s.r.o. - Ing. Jiří Lávic, ČKAIT 0012912, Autorizovaný inženýr v oboru městské inženýrství</w:t>
      </w:r>
    </w:p>
    <w:p w14:paraId="50781B25" w14:textId="77777777" w:rsidR="00DB1980" w:rsidRDefault="00DB1980" w:rsidP="00DB1980">
      <w:pPr>
        <w:pStyle w:val="BALocalheading"/>
      </w:pPr>
      <w:r>
        <w:t>Konstrukční část</w:t>
      </w:r>
    </w:p>
    <w:p w14:paraId="2AB62BF7" w14:textId="77777777" w:rsidR="00DB1980" w:rsidRDefault="00DB1980" w:rsidP="00DB1980">
      <w:pPr>
        <w:pStyle w:val="BABasictext"/>
      </w:pPr>
      <w:r>
        <w:t>SLK statika, s.r.o. - Ing. Miroslav Šváb, ČKAIT 0701245, Autorizovaný inženýr v oboru statika a dynamika staveb</w:t>
      </w:r>
    </w:p>
    <w:p w14:paraId="29C16E2F" w14:textId="77777777" w:rsidR="00DB1980" w:rsidRDefault="00DB1980" w:rsidP="00DB1980">
      <w:pPr>
        <w:pStyle w:val="BALocalheading"/>
      </w:pPr>
      <w:r>
        <w:t>Požární bezpečnost</w:t>
      </w:r>
    </w:p>
    <w:p w14:paraId="7CACD78A" w14:textId="77777777" w:rsidR="00DB1980" w:rsidRDefault="00DB1980" w:rsidP="00DB1980">
      <w:pPr>
        <w:pStyle w:val="BABasictext"/>
      </w:pPr>
      <w:r>
        <w:t xml:space="preserve">Jan Drahoš, ČKAIT 0009528, Autorizovaný </w:t>
      </w:r>
      <w:r w:rsidR="003136A6">
        <w:t xml:space="preserve">technik </w:t>
      </w:r>
      <w:r>
        <w:t>v oboru požární bezpečnost staveb</w:t>
      </w:r>
    </w:p>
    <w:p w14:paraId="0DD5BA81" w14:textId="77777777" w:rsidR="00DB1980" w:rsidRDefault="00DB1980" w:rsidP="00DB1980">
      <w:pPr>
        <w:pStyle w:val="BALocalheading"/>
      </w:pPr>
      <w:r>
        <w:t>Vytápění a chlazení</w:t>
      </w:r>
    </w:p>
    <w:p w14:paraId="5B609398" w14:textId="77777777" w:rsidR="00DB1980" w:rsidRDefault="00DB1980" w:rsidP="00DB1980">
      <w:pPr>
        <w:pStyle w:val="BABasictext"/>
      </w:pPr>
      <w:r>
        <w:t>Petlach TZB</w:t>
      </w:r>
      <w:r w:rsidR="00DE79F4">
        <w:t>,</w:t>
      </w:r>
      <w:r>
        <w:t xml:space="preserve"> s.r.o. - Ing. Jiří Petlach, ČKAIT 0001680, Autorizovaný inženýr v oboru technika prostředí staveb, vytápění a vzduchotechnika</w:t>
      </w:r>
    </w:p>
    <w:p w14:paraId="230B18EB" w14:textId="77777777" w:rsidR="00DB1980" w:rsidRDefault="00DB1980" w:rsidP="00DB1980">
      <w:pPr>
        <w:pStyle w:val="BALocalheading"/>
      </w:pPr>
      <w:r>
        <w:t>Vzduchotechnika</w:t>
      </w:r>
    </w:p>
    <w:p w14:paraId="7BC7BC05" w14:textId="77777777" w:rsidR="00DB1980" w:rsidRDefault="00DB1980" w:rsidP="00DB1980">
      <w:pPr>
        <w:pStyle w:val="BABasictext"/>
      </w:pPr>
      <w:r>
        <w:t>Petlach TZB</w:t>
      </w:r>
      <w:r w:rsidR="00DE79F4">
        <w:t>,</w:t>
      </w:r>
      <w:r>
        <w:t xml:space="preserve"> s.r.o. - Ing. Jiří Petlach, ČKAIT 0001680, Autorizovaný inženýr v oboru technika prostředí staveb, vytápění a vzduchotechnika</w:t>
      </w:r>
    </w:p>
    <w:p w14:paraId="3885050D" w14:textId="77777777" w:rsidR="00DB1980" w:rsidRDefault="00DB1980" w:rsidP="00DB1980">
      <w:pPr>
        <w:pStyle w:val="BALocalheading"/>
      </w:pPr>
      <w:r>
        <w:t>Měření a regulace</w:t>
      </w:r>
    </w:p>
    <w:p w14:paraId="621F99AA" w14:textId="77777777" w:rsidR="00DB1980" w:rsidRDefault="00DB1980" w:rsidP="00DB1980">
      <w:pPr>
        <w:pStyle w:val="BABasictext"/>
      </w:pPr>
      <w:r>
        <w:t>Ing. Jana Žemlová, ČKAIT 0004039, Autorizovaný inženýr v oboru technika prostředí staveb, elektronická zařízení</w:t>
      </w:r>
    </w:p>
    <w:p w14:paraId="7156F5B5" w14:textId="77777777" w:rsidR="00DB1980" w:rsidRDefault="00DB1980" w:rsidP="00DB1980">
      <w:pPr>
        <w:pStyle w:val="BALocalheading"/>
      </w:pPr>
      <w:r>
        <w:t xml:space="preserve">Zdravotně technické instalace </w:t>
      </w:r>
      <w:r w:rsidR="00396821">
        <w:rPr>
          <w:b w:val="0"/>
        </w:rPr>
        <w:t>–</w:t>
      </w:r>
      <w:r>
        <w:t xml:space="preserve"> vnitřní rozvody</w:t>
      </w:r>
      <w:r w:rsidR="0033541F">
        <w:t>, odlučovač tuku</w:t>
      </w:r>
    </w:p>
    <w:p w14:paraId="301D10A0" w14:textId="77777777" w:rsidR="00DB1980" w:rsidRDefault="00DB1980" w:rsidP="00DB1980">
      <w:pPr>
        <w:pStyle w:val="BABasictext"/>
      </w:pPr>
      <w:r>
        <w:t xml:space="preserve">Projekty ZTI </w:t>
      </w:r>
      <w:r w:rsidR="00396821">
        <w:rPr>
          <w:b/>
        </w:rPr>
        <w:t>–</w:t>
      </w:r>
      <w:r>
        <w:t xml:space="preserve"> Miroslav Kmínek, ČKAIT 0003351, Autorizovaný </w:t>
      </w:r>
      <w:r w:rsidR="003136A6">
        <w:t xml:space="preserve">technik </w:t>
      </w:r>
      <w:r>
        <w:t xml:space="preserve">v oboru technika prostředí staveb, </w:t>
      </w:r>
      <w:r w:rsidR="003136A6">
        <w:t>zdravotní technika</w:t>
      </w:r>
    </w:p>
    <w:p w14:paraId="661384F1" w14:textId="77777777" w:rsidR="00DB1980" w:rsidRDefault="00DB1980" w:rsidP="00DB1980">
      <w:pPr>
        <w:pStyle w:val="BALocalheading"/>
      </w:pPr>
      <w:r>
        <w:t xml:space="preserve">Zdravotně technické instalace </w:t>
      </w:r>
      <w:r w:rsidR="00396821">
        <w:rPr>
          <w:b w:val="0"/>
        </w:rPr>
        <w:t>–</w:t>
      </w:r>
      <w:r>
        <w:t xml:space="preserve"> vnější rozvody</w:t>
      </w:r>
      <w:r w:rsidR="00525890">
        <w:t xml:space="preserve"> (D.2.1, D.2.6, D.3.1</w:t>
      </w:r>
      <w:r w:rsidR="00396821">
        <w:t>.</w:t>
      </w:r>
      <w:r w:rsidR="00525890">
        <w:t>4, D.3.6, D.4.1)</w:t>
      </w:r>
    </w:p>
    <w:p w14:paraId="15E001F2" w14:textId="77777777" w:rsidR="00DB1980" w:rsidRDefault="00DB1980" w:rsidP="00DB1980">
      <w:pPr>
        <w:pStyle w:val="BABasictext"/>
      </w:pPr>
      <w:r>
        <w:t>VPK Maurer</w:t>
      </w:r>
      <w:r w:rsidR="00DE79F4">
        <w:t>, s.r.o.</w:t>
      </w:r>
      <w:r w:rsidR="009A4D2D">
        <w:t xml:space="preserve"> </w:t>
      </w:r>
      <w:r w:rsidR="00525890">
        <w:t>–</w:t>
      </w:r>
      <w:r w:rsidR="009A4D2D">
        <w:t xml:space="preserve"> </w:t>
      </w:r>
      <w:r w:rsidR="00525890">
        <w:t xml:space="preserve">Ing. </w:t>
      </w:r>
      <w:r>
        <w:t xml:space="preserve">Jan Maurer, ČKAIT 0600516, Autorizovaný </w:t>
      </w:r>
      <w:r w:rsidR="00525890">
        <w:t>technik v oboru stavby vodního hospodářství a krajinného inženýrství – stavby zdravotnětechnické</w:t>
      </w:r>
    </w:p>
    <w:p w14:paraId="4DB76613" w14:textId="77777777" w:rsidR="00525890" w:rsidRPr="00FD6FFA" w:rsidRDefault="00525890" w:rsidP="00DB1980">
      <w:pPr>
        <w:pStyle w:val="BABasictext"/>
        <w:rPr>
          <w:b/>
          <w:bCs/>
        </w:rPr>
      </w:pPr>
      <w:r w:rsidRPr="00FD6FFA">
        <w:rPr>
          <w:b/>
          <w:bCs/>
        </w:rPr>
        <w:t>Zdravotně technické instalace – vnější rozvody</w:t>
      </w:r>
      <w:r w:rsidR="0033541F">
        <w:rPr>
          <w:b/>
          <w:bCs/>
        </w:rPr>
        <w:t>, vodní prvky, studna</w:t>
      </w:r>
      <w:r w:rsidRPr="00FD6FFA">
        <w:rPr>
          <w:b/>
          <w:bCs/>
        </w:rPr>
        <w:t xml:space="preserve"> (D.4.2, D.4.3</w:t>
      </w:r>
      <w:r w:rsidR="0033541F">
        <w:rPr>
          <w:b/>
          <w:bCs/>
        </w:rPr>
        <w:t>, D.4.9</w:t>
      </w:r>
      <w:r w:rsidRPr="00FD6FFA">
        <w:rPr>
          <w:b/>
          <w:bCs/>
        </w:rPr>
        <w:t>)</w:t>
      </w:r>
    </w:p>
    <w:p w14:paraId="0FD3B37B" w14:textId="77777777" w:rsidR="00525890" w:rsidRDefault="00525890" w:rsidP="00DB1980">
      <w:pPr>
        <w:pStyle w:val="BABasictext"/>
      </w:pPr>
      <w:r>
        <w:lastRenderedPageBreak/>
        <w:t xml:space="preserve">MV projekt, s.r.o. – Ing. Martin Valečka, ČKAIT 0004814, Autorizovaný inženýr v oboru </w:t>
      </w:r>
      <w:r w:rsidR="003136A6">
        <w:t>stavby vodního hospodářství a krajinného inženýrství</w:t>
      </w:r>
    </w:p>
    <w:p w14:paraId="47994196" w14:textId="77777777" w:rsidR="00DB1980" w:rsidRDefault="00DB1980" w:rsidP="00DB1980">
      <w:pPr>
        <w:pStyle w:val="BALocalheading"/>
      </w:pPr>
      <w:r>
        <w:t>Stabilní hasící zařízení</w:t>
      </w:r>
    </w:p>
    <w:p w14:paraId="5D75F168" w14:textId="77777777" w:rsidR="00D41A76" w:rsidRDefault="00D41A76" w:rsidP="00DB1980">
      <w:pPr>
        <w:pStyle w:val="BALocalheading"/>
        <w:rPr>
          <w:b w:val="0"/>
        </w:rPr>
      </w:pPr>
      <w:r w:rsidRPr="00D41A76">
        <w:rPr>
          <w:b w:val="0"/>
        </w:rPr>
        <w:t xml:space="preserve">Skanska a.s., divize Pozemní stavitelství, závod Pozemní stavitelství, Středisko SHZ </w:t>
      </w:r>
      <w:r w:rsidR="00396821">
        <w:rPr>
          <w:b w:val="0"/>
        </w:rPr>
        <w:t>–</w:t>
      </w:r>
      <w:r w:rsidR="009A4D2D">
        <w:rPr>
          <w:b w:val="0"/>
        </w:rPr>
        <w:t xml:space="preserve"> </w:t>
      </w:r>
      <w:r w:rsidRPr="00D41A76">
        <w:rPr>
          <w:b w:val="0"/>
        </w:rPr>
        <w:t>Jan Pořádek, ČKAIT 0003155</w:t>
      </w:r>
      <w:r>
        <w:rPr>
          <w:b w:val="0"/>
        </w:rPr>
        <w:t xml:space="preserve">, Autorizovaný </w:t>
      </w:r>
      <w:r w:rsidR="004B15AD">
        <w:rPr>
          <w:b w:val="0"/>
        </w:rPr>
        <w:t>technik</w:t>
      </w:r>
      <w:r>
        <w:rPr>
          <w:b w:val="0"/>
        </w:rPr>
        <w:t xml:space="preserve"> v oboru technologická zařízení staveb</w:t>
      </w:r>
    </w:p>
    <w:p w14:paraId="10BAFB6D" w14:textId="77777777" w:rsidR="00DB1980" w:rsidRDefault="00DB1980" w:rsidP="00DB1980">
      <w:pPr>
        <w:pStyle w:val="BALocalheading"/>
      </w:pPr>
      <w:r>
        <w:t>Zařízení pro odvod tepla a kouře</w:t>
      </w:r>
    </w:p>
    <w:p w14:paraId="704C3380" w14:textId="77777777" w:rsidR="00D41A76" w:rsidRDefault="00D41A76" w:rsidP="00DB1980">
      <w:pPr>
        <w:pStyle w:val="BALocalheading"/>
        <w:rPr>
          <w:b w:val="0"/>
        </w:rPr>
      </w:pPr>
      <w:r w:rsidRPr="00D41A76">
        <w:rPr>
          <w:b w:val="0"/>
        </w:rPr>
        <w:t>Colt International, s.r.o.</w:t>
      </w:r>
      <w:r>
        <w:rPr>
          <w:b w:val="0"/>
        </w:rPr>
        <w:t xml:space="preserve"> – Ing. Jozef </w:t>
      </w:r>
      <w:r w:rsidR="004B15AD">
        <w:rPr>
          <w:b w:val="0"/>
        </w:rPr>
        <w:t>S</w:t>
      </w:r>
      <w:r>
        <w:rPr>
          <w:b w:val="0"/>
        </w:rPr>
        <w:t>voboda</w:t>
      </w:r>
      <w:r w:rsidR="004B15AD">
        <w:rPr>
          <w:b w:val="0"/>
        </w:rPr>
        <w:t>, ČKAIT 0010597, Autorizovaný inženýr v oboru technika prostředí staveb, technická zařízení</w:t>
      </w:r>
    </w:p>
    <w:p w14:paraId="3660AA77" w14:textId="77777777" w:rsidR="00DB1980" w:rsidRDefault="00DB1980" w:rsidP="00DB1980">
      <w:pPr>
        <w:pStyle w:val="BALocalheading"/>
      </w:pPr>
      <w:r>
        <w:t>Gastrotechnologie</w:t>
      </w:r>
    </w:p>
    <w:p w14:paraId="35785F8A" w14:textId="77777777" w:rsidR="00DB1980" w:rsidRDefault="0033541F" w:rsidP="00DB1980">
      <w:pPr>
        <w:pStyle w:val="BABasictext"/>
      </w:pPr>
      <w:r w:rsidRPr="00396821">
        <w:t xml:space="preserve">GAST-PRO, s.r.o. </w:t>
      </w:r>
      <w:r w:rsidR="00DB1980" w:rsidRPr="00A94250">
        <w:t>- David Štangler</w:t>
      </w:r>
    </w:p>
    <w:p w14:paraId="65F5EF79" w14:textId="77777777" w:rsidR="00DB1980" w:rsidRDefault="00DB1980" w:rsidP="00DB1980">
      <w:pPr>
        <w:pStyle w:val="BALocalheading"/>
      </w:pPr>
      <w:r>
        <w:t>Technické plyny, dusíkové hospodářství</w:t>
      </w:r>
    </w:p>
    <w:p w14:paraId="26F0D398" w14:textId="77777777" w:rsidR="00DB1980" w:rsidRDefault="00DB1980" w:rsidP="00DB1980">
      <w:pPr>
        <w:pStyle w:val="BABasictext"/>
      </w:pPr>
      <w:r w:rsidRPr="00A94250">
        <w:t xml:space="preserve">BSJ </w:t>
      </w:r>
      <w:r w:rsidR="001613A2" w:rsidRPr="00396821">
        <w:t xml:space="preserve">GROUP, s.r.o. </w:t>
      </w:r>
      <w:r w:rsidRPr="00A94250">
        <w:t>- Zdeněk Sláma</w:t>
      </w:r>
    </w:p>
    <w:p w14:paraId="7FF23180" w14:textId="77777777" w:rsidR="00DB1980" w:rsidRDefault="0033541F" w:rsidP="00DB1980">
      <w:pPr>
        <w:pStyle w:val="BALocalheading"/>
      </w:pPr>
      <w:r>
        <w:t>Elektroinstalace – VN, NN, náhradní zdroje, veřejné osvětlení, telekomunikační sítě, slaboproud</w:t>
      </w:r>
    </w:p>
    <w:p w14:paraId="0962000D" w14:textId="77777777" w:rsidR="00DB1980" w:rsidRDefault="00DB1980" w:rsidP="00DB1980">
      <w:pPr>
        <w:pStyle w:val="BABasictext"/>
      </w:pPr>
      <w:r>
        <w:t>Elpros Praha</w:t>
      </w:r>
      <w:r w:rsidR="0033541F">
        <w:t>, s.r.o.</w:t>
      </w:r>
      <w:r>
        <w:t xml:space="preserve"> - Ing. Aleš Šafařík, ČKAIT 0007465, Autorizovaný inženýr v oboru technika prostředí staveb, elektrotechnická zařízení</w:t>
      </w:r>
    </w:p>
    <w:p w14:paraId="0FA8B2A4" w14:textId="77777777" w:rsidR="0033541F" w:rsidRPr="00396821" w:rsidRDefault="0033541F" w:rsidP="00DB1980">
      <w:pPr>
        <w:pStyle w:val="BABasictext"/>
        <w:rPr>
          <w:b/>
          <w:bCs/>
        </w:rPr>
      </w:pPr>
      <w:r w:rsidRPr="00396821">
        <w:rPr>
          <w:b/>
          <w:bCs/>
        </w:rPr>
        <w:t>Geotermální vrty pro tepelné čerpadlo země-voda</w:t>
      </w:r>
    </w:p>
    <w:p w14:paraId="55D9EEBB" w14:textId="77777777" w:rsidR="0033541F" w:rsidRDefault="00DE79F4" w:rsidP="00DB1980">
      <w:pPr>
        <w:pStyle w:val="BABasictext"/>
      </w:pPr>
      <w:r>
        <w:t>GEROtop, s.r.o. – Ing. Jakub Huml, ČKAIT 0009861, Autorizovaný inženýr v oboru technika prostředí staveb</w:t>
      </w:r>
      <w:r w:rsidR="00396821">
        <w:t>,</w:t>
      </w:r>
      <w:r>
        <w:t xml:space="preserve"> technická zařízení</w:t>
      </w:r>
    </w:p>
    <w:p w14:paraId="24A85BC5" w14:textId="77777777" w:rsidR="00DB1980" w:rsidRDefault="00DB1980" w:rsidP="00DB1980">
      <w:pPr>
        <w:pStyle w:val="BALocalheading"/>
      </w:pPr>
      <w:r>
        <w:t>Krajinářské úpravy</w:t>
      </w:r>
    </w:p>
    <w:p w14:paraId="69D55441" w14:textId="77777777" w:rsidR="00DB1980" w:rsidRDefault="00DB1980" w:rsidP="00DB1980">
      <w:pPr>
        <w:pStyle w:val="BABasictext"/>
      </w:pPr>
      <w:r>
        <w:t xml:space="preserve">Šmídová Landscape </w:t>
      </w:r>
      <w:r w:rsidR="006B6360">
        <w:t>A</w:t>
      </w:r>
      <w:r>
        <w:t xml:space="preserve">rchitects s.r.o. </w:t>
      </w:r>
      <w:r w:rsidR="00E31F7A">
        <w:t>–</w:t>
      </w:r>
      <w:r w:rsidR="009A4D2D">
        <w:t> </w:t>
      </w:r>
      <w:r w:rsidR="00E31F7A">
        <w:t xml:space="preserve">Ing. </w:t>
      </w:r>
      <w:r>
        <w:t>Štěpánka Šmídová</w:t>
      </w:r>
      <w:r w:rsidR="00E31F7A">
        <w:t>, ČKA 03543, Autorizovaný architekt v oboru krajinářská architektura</w:t>
      </w:r>
    </w:p>
    <w:p w14:paraId="380E2A97" w14:textId="77777777" w:rsidR="00DB1980" w:rsidRDefault="00DB1980" w:rsidP="00DB1980">
      <w:pPr>
        <w:pStyle w:val="BALocalheading"/>
      </w:pPr>
      <w:r>
        <w:t>ZOV</w:t>
      </w:r>
    </w:p>
    <w:p w14:paraId="1284A8B1" w14:textId="77777777" w:rsidR="00DB1980" w:rsidRDefault="00E31F7A" w:rsidP="00DB1980">
      <w:pPr>
        <w:pStyle w:val="BABasictext"/>
      </w:pPr>
      <w:r>
        <w:t xml:space="preserve">Ing. </w:t>
      </w:r>
      <w:r w:rsidR="00DB1980">
        <w:t>Helena Holakovská</w:t>
      </w:r>
    </w:p>
    <w:p w14:paraId="06484CDF" w14:textId="77777777" w:rsidR="00DB1980" w:rsidRDefault="00DB1980" w:rsidP="00DB1980">
      <w:pPr>
        <w:pStyle w:val="BALocalheading"/>
      </w:pPr>
      <w:r>
        <w:t>Odpadové hospodářství</w:t>
      </w:r>
    </w:p>
    <w:p w14:paraId="1EB9ADD4" w14:textId="77777777" w:rsidR="00DB1980" w:rsidRPr="00C32DCA" w:rsidRDefault="00DB1980" w:rsidP="007A69CF">
      <w:pPr>
        <w:pStyle w:val="BABasictext"/>
      </w:pPr>
      <w:r>
        <w:t>Empla AG</w:t>
      </w:r>
      <w:r w:rsidR="0033541F">
        <w:t>, s.r.o.</w:t>
      </w:r>
      <w:r w:rsidR="006B6360">
        <w:t xml:space="preserve"> </w:t>
      </w:r>
      <w:r w:rsidR="00E31F7A">
        <w:t>–</w:t>
      </w:r>
      <w:r w:rsidR="006B6360">
        <w:t xml:space="preserve"> </w:t>
      </w:r>
      <w:r w:rsidR="00E31F7A">
        <w:t xml:space="preserve">Ing. </w:t>
      </w:r>
      <w:r>
        <w:t>Vladimír Bláha</w:t>
      </w:r>
    </w:p>
    <w:p w14:paraId="544E54F0" w14:textId="77777777" w:rsidR="00BE11EF" w:rsidRPr="00C32DCA" w:rsidRDefault="00BE11EF" w:rsidP="00396821">
      <w:pPr>
        <w:pStyle w:val="BALevel2"/>
      </w:pPr>
      <w:bookmarkStart w:id="48" w:name="_Toc35419563"/>
      <w:r w:rsidRPr="00C32DCA">
        <w:t>Členění stavby na objekty a technická a technologická zařízení</w:t>
      </w:r>
      <w:bookmarkEnd w:id="48"/>
    </w:p>
    <w:p w14:paraId="5C1D5A7F" w14:textId="77777777" w:rsidR="001613A2" w:rsidRPr="00A94250" w:rsidRDefault="001613A2" w:rsidP="00396821">
      <w:pPr>
        <w:pStyle w:val="BALocalheading"/>
      </w:pPr>
      <w:r w:rsidRPr="003134E7">
        <w:t>SO 0x Stavební objekty</w:t>
      </w:r>
    </w:p>
    <w:p w14:paraId="6D2595C6" w14:textId="308B366B" w:rsidR="001613A2" w:rsidRPr="00827082" w:rsidRDefault="00396821" w:rsidP="00396821">
      <w:pPr>
        <w:pStyle w:val="BAListbasic"/>
      </w:pPr>
      <w:r w:rsidRPr="00827082">
        <w:tab/>
      </w:r>
      <w:r w:rsidR="001613A2" w:rsidRPr="00827082">
        <w:t>SO 01.</w:t>
      </w:r>
      <w:r w:rsidR="001613A2">
        <w:t>A</w:t>
      </w:r>
      <w:r w:rsidR="001613A2" w:rsidRPr="00827082">
        <w:t xml:space="preserve"> - Centrální budova </w:t>
      </w:r>
      <w:r w:rsidR="003832CE">
        <w:t>K</w:t>
      </w:r>
      <w:r w:rsidR="001613A2" w:rsidRPr="00827082">
        <w:t>ampusu</w:t>
      </w:r>
    </w:p>
    <w:p w14:paraId="55EFAC63" w14:textId="77777777" w:rsidR="00AE407F" w:rsidRDefault="001613A2" w:rsidP="00396821">
      <w:pPr>
        <w:pStyle w:val="BAListbasic"/>
      </w:pPr>
      <w:r w:rsidRPr="00827082">
        <w:tab/>
        <w:t>SO 01.</w:t>
      </w:r>
      <w:r>
        <w:t>B</w:t>
      </w:r>
      <w:r w:rsidRPr="00827082">
        <w:t xml:space="preserve"> - Budova fakult</w:t>
      </w:r>
    </w:p>
    <w:p w14:paraId="66B53BB0" w14:textId="77777777" w:rsidR="001613A2" w:rsidRPr="00396821" w:rsidRDefault="00396821" w:rsidP="00396821">
      <w:pPr>
        <w:pStyle w:val="BAListbasic"/>
        <w:rPr>
          <w:i/>
          <w:iCs/>
        </w:rPr>
      </w:pPr>
      <w:r w:rsidRPr="00827082">
        <w:tab/>
      </w:r>
      <w:r w:rsidR="00AE407F" w:rsidRPr="00396821">
        <w:rPr>
          <w:i/>
          <w:iCs/>
        </w:rPr>
        <w:t>Pozn.: společně také jako SO 01</w:t>
      </w:r>
    </w:p>
    <w:p w14:paraId="51BFB417" w14:textId="271CE4EB" w:rsidR="001613A2" w:rsidRPr="00827082" w:rsidRDefault="001613A2" w:rsidP="00396821">
      <w:pPr>
        <w:pStyle w:val="BAListbasic"/>
      </w:pPr>
      <w:r w:rsidRPr="00827082">
        <w:tab/>
        <w:t xml:space="preserve">SO 02 - Stavební úpravy </w:t>
      </w:r>
      <w:r w:rsidR="00577551">
        <w:t xml:space="preserve">MEPHARED </w:t>
      </w:r>
      <w:r w:rsidRPr="00827082">
        <w:t xml:space="preserve"> </w:t>
      </w:r>
      <w:r w:rsidR="003832CE">
        <w:t xml:space="preserve">1 </w:t>
      </w:r>
      <w:r w:rsidRPr="00D645F5">
        <w:rPr>
          <w:i/>
        </w:rPr>
        <w:t>(</w:t>
      </w:r>
      <w:r w:rsidR="009C396D">
        <w:rPr>
          <w:i/>
        </w:rPr>
        <w:t>nevyžaduje územní rozhodnutí</w:t>
      </w:r>
      <w:r w:rsidRPr="00D645F5">
        <w:rPr>
          <w:i/>
        </w:rPr>
        <w:t>)</w:t>
      </w:r>
    </w:p>
    <w:p w14:paraId="426CB870" w14:textId="77777777" w:rsidR="001613A2" w:rsidRPr="00A94250" w:rsidRDefault="001613A2" w:rsidP="00396821">
      <w:pPr>
        <w:pStyle w:val="BALocalheading"/>
      </w:pPr>
      <w:r w:rsidRPr="003134E7">
        <w:t>IO 1xx Příprava území</w:t>
      </w:r>
    </w:p>
    <w:p w14:paraId="6487FAD9" w14:textId="77777777" w:rsidR="00BD2508" w:rsidRPr="00827082" w:rsidRDefault="001613A2" w:rsidP="00BD2508">
      <w:pPr>
        <w:pStyle w:val="BAListbasic"/>
      </w:pPr>
      <w:r w:rsidRPr="00827082">
        <w:tab/>
        <w:t>IO 101 - Kácení zeleně</w:t>
      </w:r>
      <w:r w:rsidR="001A2CD6">
        <w:t xml:space="preserve"> </w:t>
      </w:r>
      <w:r w:rsidR="00BD2508" w:rsidRPr="00D645F5">
        <w:rPr>
          <w:i/>
        </w:rPr>
        <w:t>(</w:t>
      </w:r>
      <w:r w:rsidR="00BD2508">
        <w:rPr>
          <w:i/>
        </w:rPr>
        <w:t>nevyžaduje územní rozhodnutí</w:t>
      </w:r>
      <w:r w:rsidR="00BD2508" w:rsidRPr="00D645F5">
        <w:rPr>
          <w:i/>
        </w:rPr>
        <w:t>)</w:t>
      </w:r>
    </w:p>
    <w:p w14:paraId="0CCF4E1C" w14:textId="4FAF5563" w:rsidR="001613A2" w:rsidRPr="005C2149" w:rsidRDefault="001613A2" w:rsidP="00396821">
      <w:pPr>
        <w:pStyle w:val="BAListbasic"/>
      </w:pPr>
      <w:r w:rsidRPr="00827082">
        <w:tab/>
        <w:t>IO 102 - Hrubé terénní úpravy</w:t>
      </w:r>
    </w:p>
    <w:p w14:paraId="07F432E2" w14:textId="77777777" w:rsidR="001613A2" w:rsidRPr="00827082" w:rsidRDefault="001613A2" w:rsidP="00396821">
      <w:pPr>
        <w:pStyle w:val="BAListbasic"/>
      </w:pPr>
      <w:r w:rsidRPr="00827082">
        <w:tab/>
        <w:t>IO 103 - Zařízení staveniště</w:t>
      </w:r>
    </w:p>
    <w:p w14:paraId="3E50D01C" w14:textId="77777777" w:rsidR="001613A2" w:rsidRPr="00A94250" w:rsidRDefault="001613A2" w:rsidP="00396821">
      <w:pPr>
        <w:pStyle w:val="BALocalheading"/>
      </w:pPr>
      <w:r w:rsidRPr="003134E7">
        <w:t>IO 2xx Přeložky a rušení inženýrských sítí</w:t>
      </w:r>
    </w:p>
    <w:p w14:paraId="3D4C8B01" w14:textId="65D8F421" w:rsidR="001613A2" w:rsidRPr="00A54D62" w:rsidRDefault="001613A2" w:rsidP="00BD2508">
      <w:pPr>
        <w:pStyle w:val="BAListbasic"/>
      </w:pPr>
      <w:r w:rsidRPr="00F1531F">
        <w:tab/>
        <w:t xml:space="preserve">IO 201 - Odstranění kanalizační stoky </w:t>
      </w:r>
      <w:del w:id="49" w:author="Vilimová Eva" w:date="2020-10-14T15:13:00Z">
        <w:r w:rsidR="00EC120E" w:rsidRPr="00F1531F" w:rsidDel="00BD2508">
          <w:rPr>
            <w:i/>
            <w:iCs/>
          </w:rPr>
          <w:delText>(</w:delText>
        </w:r>
      </w:del>
      <w:ins w:id="50" w:author="Vilimová Eva" w:date="2020-10-14T15:12:00Z">
        <w:r w:rsidR="00BD2508" w:rsidRPr="00D645F5">
          <w:rPr>
            <w:i/>
          </w:rPr>
          <w:t>(</w:t>
        </w:r>
        <w:r w:rsidR="00BD2508">
          <w:rPr>
            <w:i/>
          </w:rPr>
          <w:t>nevyžaduje územní rozhodnutí</w:t>
        </w:r>
      </w:ins>
      <w:ins w:id="51" w:author="Vilimová Eva" w:date="2020-10-14T15:13:00Z">
        <w:r w:rsidR="00BD2508">
          <w:rPr>
            <w:i/>
          </w:rPr>
          <w:t xml:space="preserve"> - </w:t>
        </w:r>
      </w:ins>
      <w:r w:rsidR="00AE5896" w:rsidRPr="00F1531F">
        <w:rPr>
          <w:i/>
          <w:iCs/>
        </w:rPr>
        <w:t>samostatné správní řízení o povolení odstranění vodního díla</w:t>
      </w:r>
      <w:r w:rsidR="00EC120E" w:rsidRPr="00F1531F">
        <w:rPr>
          <w:i/>
          <w:iCs/>
        </w:rPr>
        <w:t>)</w:t>
      </w:r>
    </w:p>
    <w:p w14:paraId="3C7D6E1F" w14:textId="77777777" w:rsidR="001613A2" w:rsidRPr="00827082" w:rsidRDefault="001613A2" w:rsidP="00A54D62">
      <w:pPr>
        <w:pStyle w:val="BAListbasic"/>
      </w:pPr>
      <w:r w:rsidRPr="00827082">
        <w:tab/>
        <w:t>IO 202 - Přeložka veřejného osvětlení ve správě TSHK</w:t>
      </w:r>
    </w:p>
    <w:p w14:paraId="32F65D0D" w14:textId="77777777" w:rsidR="001613A2" w:rsidRPr="00827082" w:rsidRDefault="001613A2" w:rsidP="00A54D62">
      <w:pPr>
        <w:pStyle w:val="BAListbasic"/>
        <w:rPr>
          <w:i/>
          <w:iCs/>
        </w:rPr>
      </w:pPr>
      <w:r w:rsidRPr="00827082">
        <w:tab/>
        <w:t>IO 203 - Přeložka veřejného osvětlení ve správě FNHK</w:t>
      </w:r>
    </w:p>
    <w:p w14:paraId="305C81A2" w14:textId="77777777" w:rsidR="001613A2" w:rsidRPr="00827082" w:rsidRDefault="001613A2" w:rsidP="00A54D62">
      <w:pPr>
        <w:pStyle w:val="BAListbasic"/>
      </w:pPr>
      <w:r w:rsidRPr="00827082">
        <w:tab/>
        <w:t>IO 204 - Přeložka sdělovacího kabelu Cetin</w:t>
      </w:r>
    </w:p>
    <w:p w14:paraId="67E5E962" w14:textId="77777777" w:rsidR="001613A2" w:rsidRDefault="001613A2" w:rsidP="00A54D62">
      <w:pPr>
        <w:pStyle w:val="BAListbasic"/>
      </w:pPr>
      <w:r w:rsidRPr="00827082">
        <w:tab/>
        <w:t>IO 205 - Přeložka sdělovacího kabelu MO</w:t>
      </w:r>
      <w:r w:rsidR="00B81F60">
        <w:t xml:space="preserve"> </w:t>
      </w:r>
      <w:r w:rsidR="00AE5896">
        <w:rPr>
          <w:i/>
          <w:iCs/>
        </w:rPr>
        <w:t>(řešeno v režimu utajení Vyhrazené)</w:t>
      </w:r>
    </w:p>
    <w:p w14:paraId="7A374404" w14:textId="0854471A" w:rsidR="001613A2" w:rsidRPr="00827082" w:rsidRDefault="00F1531F" w:rsidP="00BD2508">
      <w:pPr>
        <w:pStyle w:val="BAListbasic"/>
      </w:pPr>
      <w:r w:rsidRPr="00827082">
        <w:lastRenderedPageBreak/>
        <w:tab/>
      </w:r>
      <w:r w:rsidR="001613A2" w:rsidRPr="00827082">
        <w:t xml:space="preserve">IO </w:t>
      </w:r>
      <w:r w:rsidR="001613A2">
        <w:t>206</w:t>
      </w:r>
      <w:r w:rsidR="001613A2" w:rsidRPr="00827082">
        <w:t xml:space="preserve"> - </w:t>
      </w:r>
      <w:r w:rsidR="001613A2">
        <w:t>Odstranění části</w:t>
      </w:r>
      <w:r w:rsidR="001613A2" w:rsidRPr="00827082">
        <w:t xml:space="preserve"> vodovodního řadu</w:t>
      </w:r>
      <w:r w:rsidR="00B81F60">
        <w:t xml:space="preserve"> </w:t>
      </w:r>
      <w:ins w:id="52" w:author="Vilimová Eva" w:date="2020-10-14T15:13:00Z">
        <w:r w:rsidR="00BD2508" w:rsidRPr="00D645F5">
          <w:rPr>
            <w:i/>
          </w:rPr>
          <w:t>(</w:t>
        </w:r>
        <w:r w:rsidR="00BD2508">
          <w:rPr>
            <w:i/>
          </w:rPr>
          <w:t xml:space="preserve">nevyžaduje územní rozhodnutí - </w:t>
        </w:r>
      </w:ins>
      <w:del w:id="53" w:author="Vilimová Eva" w:date="2020-10-14T15:13:00Z">
        <w:r w:rsidR="00EC120E" w:rsidRPr="00F1531F" w:rsidDel="00BD2508">
          <w:rPr>
            <w:i/>
          </w:rPr>
          <w:delText>(</w:delText>
        </w:r>
      </w:del>
      <w:r w:rsidR="00AE5896" w:rsidRPr="00F1531F">
        <w:rPr>
          <w:i/>
        </w:rPr>
        <w:t>samos</w:t>
      </w:r>
      <w:r w:rsidRPr="00F1531F">
        <w:rPr>
          <w:i/>
        </w:rPr>
        <w:t>tatné</w:t>
      </w:r>
      <w:r w:rsidR="00AE5896" w:rsidRPr="00F1531F">
        <w:rPr>
          <w:i/>
        </w:rPr>
        <w:t xml:space="preserve"> správní řízení o povolení odstranění vodního díla)</w:t>
      </w:r>
    </w:p>
    <w:p w14:paraId="3539517A" w14:textId="77777777" w:rsidR="001613A2" w:rsidRPr="00A94250" w:rsidRDefault="001613A2" w:rsidP="00396821">
      <w:pPr>
        <w:pStyle w:val="BALocalheading"/>
      </w:pPr>
      <w:r w:rsidRPr="003134E7">
        <w:t>IO 3xx Inženýrské sítě vnější a přípojky</w:t>
      </w:r>
    </w:p>
    <w:p w14:paraId="72F79141" w14:textId="77777777" w:rsidR="001613A2" w:rsidRPr="00827082" w:rsidRDefault="001613A2" w:rsidP="00784364">
      <w:pPr>
        <w:pStyle w:val="BAListbasic"/>
      </w:pPr>
      <w:r w:rsidRPr="00827082">
        <w:tab/>
        <w:t>IO 301 - Přípojka kanalizace</w:t>
      </w:r>
    </w:p>
    <w:p w14:paraId="1E8C65F3" w14:textId="77777777" w:rsidR="001613A2" w:rsidRPr="00827082" w:rsidRDefault="001613A2" w:rsidP="00784364">
      <w:pPr>
        <w:pStyle w:val="BAListbasic"/>
      </w:pPr>
      <w:r w:rsidRPr="00827082">
        <w:tab/>
        <w:t>IO 302 - Přípojka vodovodu</w:t>
      </w:r>
    </w:p>
    <w:p w14:paraId="0B2FCE28" w14:textId="77777777" w:rsidR="001613A2" w:rsidRPr="00827082" w:rsidRDefault="001613A2" w:rsidP="00784364">
      <w:pPr>
        <w:pStyle w:val="BAListbasic"/>
      </w:pPr>
      <w:r w:rsidRPr="00827082">
        <w:tab/>
        <w:t>IO 303 - Přípojka horkovodu</w:t>
      </w:r>
      <w:r>
        <w:t xml:space="preserve"> - prodloužení pro objekt M2 </w:t>
      </w:r>
    </w:p>
    <w:p w14:paraId="440494D2" w14:textId="77777777" w:rsidR="001613A2" w:rsidRPr="00827082" w:rsidRDefault="001613A2" w:rsidP="00784364">
      <w:pPr>
        <w:pStyle w:val="BAListbasic"/>
      </w:pPr>
      <w:r w:rsidRPr="00827082">
        <w:tab/>
        <w:t>IO 304 - Přípojka STL plynovodu</w:t>
      </w:r>
    </w:p>
    <w:p w14:paraId="7ECE1048" w14:textId="77777777" w:rsidR="001613A2" w:rsidRPr="00827082" w:rsidRDefault="001613A2" w:rsidP="00784364">
      <w:pPr>
        <w:pStyle w:val="BAListbasic"/>
      </w:pPr>
      <w:r w:rsidRPr="00827082">
        <w:tab/>
        <w:t>IO 305 - Prodloužení STL plynovodu</w:t>
      </w:r>
    </w:p>
    <w:p w14:paraId="42538BBF" w14:textId="77777777" w:rsidR="001613A2" w:rsidRPr="00827082" w:rsidRDefault="001613A2" w:rsidP="00784364">
      <w:pPr>
        <w:pStyle w:val="BAListbasic"/>
      </w:pPr>
      <w:r w:rsidRPr="00827082">
        <w:tab/>
        <w:t>IO 306 - Datové propojení do FN</w:t>
      </w:r>
      <w:r>
        <w:t xml:space="preserve">HK </w:t>
      </w:r>
    </w:p>
    <w:p w14:paraId="1A250651" w14:textId="77777777" w:rsidR="001613A2" w:rsidRPr="00827082" w:rsidRDefault="001613A2" w:rsidP="00784364">
      <w:pPr>
        <w:pStyle w:val="BAListbasic"/>
      </w:pPr>
      <w:r w:rsidRPr="00827082">
        <w:tab/>
        <w:t>IO 30</w:t>
      </w:r>
      <w:r>
        <w:t>7</w:t>
      </w:r>
      <w:r w:rsidRPr="00827082">
        <w:t xml:space="preserve"> - Úprava odvodnění ul. Zborovská</w:t>
      </w:r>
    </w:p>
    <w:p w14:paraId="1970026E" w14:textId="77777777" w:rsidR="001613A2" w:rsidRPr="00A94250" w:rsidRDefault="001613A2" w:rsidP="00396821">
      <w:pPr>
        <w:pStyle w:val="BALocalheading"/>
      </w:pPr>
      <w:r w:rsidRPr="003134E7">
        <w:t>IO 4xx Inženýrské sítě areálové</w:t>
      </w:r>
    </w:p>
    <w:p w14:paraId="791A07DB" w14:textId="77777777" w:rsidR="00AB30C5" w:rsidRDefault="001613A2" w:rsidP="00784364">
      <w:pPr>
        <w:pStyle w:val="BAListbasic"/>
      </w:pPr>
      <w:r w:rsidRPr="00827082">
        <w:tab/>
        <w:t>IO 401 - Areálová kanalizace</w:t>
      </w:r>
      <w:r>
        <w:t xml:space="preserve"> - jednotná </w:t>
      </w:r>
      <w:r w:rsidR="00AB30C5">
        <w:t>–</w:t>
      </w:r>
      <w:r>
        <w:t xml:space="preserve"> jih</w:t>
      </w:r>
    </w:p>
    <w:p w14:paraId="76AC4ADA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402</w:t>
      </w:r>
      <w:r w:rsidR="001613A2" w:rsidRPr="00AE407F">
        <w:t xml:space="preserve"> - Areálová kanalizace - dešťová - zásobovací komunikace</w:t>
      </w:r>
    </w:p>
    <w:p w14:paraId="4AC0756C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403</w:t>
      </w:r>
      <w:r w:rsidR="001613A2" w:rsidRPr="00AE407F">
        <w:t xml:space="preserve"> - Areálová kanalizace - dešťová - hospodářský dvůr</w:t>
      </w:r>
    </w:p>
    <w:p w14:paraId="54657D2F" w14:textId="77777777" w:rsidR="001613A2" w:rsidRPr="00AE407F" w:rsidRDefault="00AB30C5" w:rsidP="00784364">
      <w:pPr>
        <w:pStyle w:val="BAListbasic"/>
      </w:pPr>
      <w:r>
        <w:tab/>
      </w:r>
      <w:r w:rsidR="001613A2" w:rsidRPr="00A94250">
        <w:t>IO 404 - Areálová kanalizace - dešťová - sever</w:t>
      </w:r>
    </w:p>
    <w:p w14:paraId="548062D1" w14:textId="77777777" w:rsidR="001613A2" w:rsidRPr="00A94250" w:rsidRDefault="00AB30C5" w:rsidP="00784364">
      <w:pPr>
        <w:pStyle w:val="BAListbasic"/>
      </w:pPr>
      <w:r>
        <w:tab/>
      </w:r>
      <w:r w:rsidR="001613A2" w:rsidRPr="00A94250">
        <w:t xml:space="preserve">IO 405 - Areálová kanalizace - úpravy stávající stoky DN800 </w:t>
      </w:r>
    </w:p>
    <w:p w14:paraId="5C5BD799" w14:textId="77777777" w:rsidR="001613A2" w:rsidRDefault="001613A2" w:rsidP="00784364">
      <w:pPr>
        <w:pStyle w:val="BAListbasic"/>
      </w:pPr>
      <w:r w:rsidRPr="00827082">
        <w:tab/>
        <w:t>IO 40</w:t>
      </w:r>
      <w:r>
        <w:t>6</w:t>
      </w:r>
      <w:r w:rsidRPr="00827082">
        <w:t xml:space="preserve"> - Areálový vodovod</w:t>
      </w:r>
    </w:p>
    <w:p w14:paraId="4A6AE318" w14:textId="777F15BB" w:rsidR="001613A2" w:rsidRPr="00A94250" w:rsidRDefault="00AB30C5" w:rsidP="00BD2508">
      <w:pPr>
        <w:pStyle w:val="BAListbasic"/>
      </w:pPr>
      <w:r>
        <w:tab/>
      </w:r>
      <w:r w:rsidR="001613A2" w:rsidRPr="00A94250">
        <w:t>IO 407 - Areálový vodovod - zrušení stávající technologie fontán</w:t>
      </w:r>
      <w:ins w:id="54" w:author="Vilimová Eva" w:date="2020-10-14T15:13:00Z">
        <w:r w:rsidR="00BD2508">
          <w:t xml:space="preserve"> </w:t>
        </w:r>
        <w:r w:rsidR="00BD2508" w:rsidRPr="00D645F5">
          <w:rPr>
            <w:i/>
          </w:rPr>
          <w:t>(</w:t>
        </w:r>
        <w:r w:rsidR="00BD2508">
          <w:rPr>
            <w:i/>
          </w:rPr>
          <w:t>nevyžaduje územní rozhodnutí</w:t>
        </w:r>
        <w:r w:rsidR="00BD2508" w:rsidRPr="00D645F5">
          <w:rPr>
            <w:i/>
          </w:rPr>
          <w:t>)</w:t>
        </w:r>
      </w:ins>
      <w:r w:rsidR="001613A2" w:rsidRPr="00A94250">
        <w:t xml:space="preserve"> </w:t>
      </w:r>
    </w:p>
    <w:p w14:paraId="0196F9BF" w14:textId="77777777" w:rsidR="001613A2" w:rsidRPr="00827082" w:rsidRDefault="001613A2" w:rsidP="00784364">
      <w:pPr>
        <w:pStyle w:val="BAListbasic"/>
      </w:pPr>
      <w:r w:rsidRPr="00827082">
        <w:tab/>
        <w:t>IO 40</w:t>
      </w:r>
      <w:r>
        <w:t>8</w:t>
      </w:r>
      <w:r w:rsidRPr="00827082">
        <w:t xml:space="preserve"> - Areálový NTL plynovod</w:t>
      </w:r>
    </w:p>
    <w:p w14:paraId="17F7C8B0" w14:textId="77777777" w:rsidR="001613A2" w:rsidRPr="00827082" w:rsidRDefault="001613A2" w:rsidP="00784364">
      <w:pPr>
        <w:pStyle w:val="BAListbasic"/>
      </w:pPr>
      <w:r w:rsidRPr="00827082">
        <w:tab/>
        <w:t>IO 40</w:t>
      </w:r>
      <w:r>
        <w:t>9</w:t>
      </w:r>
      <w:r w:rsidRPr="00827082">
        <w:t xml:space="preserve"> - Areálový rozvod technických plynů</w:t>
      </w:r>
    </w:p>
    <w:p w14:paraId="17DAD98A" w14:textId="77777777" w:rsidR="001613A2" w:rsidRDefault="001613A2" w:rsidP="00784364">
      <w:pPr>
        <w:pStyle w:val="BAListbasic"/>
      </w:pPr>
      <w:r w:rsidRPr="00827082">
        <w:tab/>
        <w:t>IO 4</w:t>
      </w:r>
      <w:r>
        <w:t>10</w:t>
      </w:r>
      <w:r w:rsidRPr="00827082">
        <w:t xml:space="preserve"> - Areálové silové rozvody </w:t>
      </w:r>
    </w:p>
    <w:p w14:paraId="41D83AB1" w14:textId="77777777" w:rsidR="001613A2" w:rsidRPr="00A94250" w:rsidRDefault="001613A2" w:rsidP="00784364">
      <w:pPr>
        <w:pStyle w:val="BAListbasic"/>
      </w:pPr>
      <w:r w:rsidRPr="00A94250">
        <w:tab/>
        <w:t>IO 4</w:t>
      </w:r>
      <w:r w:rsidRPr="00AE407F">
        <w:t>11 - Areálové venkovní osvětlení</w:t>
      </w:r>
    </w:p>
    <w:p w14:paraId="1F50794C" w14:textId="77777777" w:rsidR="001613A2" w:rsidRPr="00827082" w:rsidRDefault="001613A2" w:rsidP="00784364">
      <w:pPr>
        <w:pStyle w:val="BAListbasic"/>
      </w:pPr>
      <w:r w:rsidRPr="00A94250">
        <w:tab/>
      </w:r>
      <w:r w:rsidRPr="00AE407F">
        <w:t xml:space="preserve">IO 412 - Vnější zavlažovací systém </w:t>
      </w:r>
    </w:p>
    <w:p w14:paraId="6D4A246F" w14:textId="77777777" w:rsidR="001613A2" w:rsidRPr="00A94250" w:rsidRDefault="001613A2" w:rsidP="00396821">
      <w:pPr>
        <w:pStyle w:val="BALocalheading"/>
      </w:pPr>
      <w:r w:rsidRPr="003134E7">
        <w:t>IO 5xx Technické zařízení</w:t>
      </w:r>
    </w:p>
    <w:p w14:paraId="5064AFA2" w14:textId="77777777" w:rsidR="001613A2" w:rsidRPr="00827082" w:rsidRDefault="001613A2" w:rsidP="00784364">
      <w:pPr>
        <w:pStyle w:val="BAListbasic"/>
      </w:pPr>
      <w:r w:rsidRPr="00827082">
        <w:tab/>
        <w:t>IO 501 - Náhradní zdroje elektřiny</w:t>
      </w:r>
    </w:p>
    <w:p w14:paraId="41B2B6B0" w14:textId="77777777" w:rsidR="001613A2" w:rsidRPr="00827082" w:rsidRDefault="001613A2" w:rsidP="00784364">
      <w:pPr>
        <w:pStyle w:val="BAListbasic"/>
      </w:pPr>
      <w:r w:rsidRPr="00827082">
        <w:tab/>
        <w:t>IO 502 - Dusíkové hospodářství</w:t>
      </w:r>
      <w:r w:rsidRPr="00827082">
        <w:tab/>
      </w:r>
    </w:p>
    <w:p w14:paraId="001759CE" w14:textId="77777777" w:rsidR="001613A2" w:rsidRPr="00827082" w:rsidRDefault="001613A2" w:rsidP="00784364">
      <w:pPr>
        <w:pStyle w:val="BAListbasic"/>
      </w:pPr>
      <w:r w:rsidRPr="00827082">
        <w:tab/>
        <w:t>IO 503 - Výroba stlačeného vzduchu</w:t>
      </w:r>
    </w:p>
    <w:p w14:paraId="1ADCDB7A" w14:textId="77777777" w:rsidR="001613A2" w:rsidRPr="00827082" w:rsidRDefault="001613A2" w:rsidP="00784364">
      <w:pPr>
        <w:pStyle w:val="BAListbasic"/>
      </w:pPr>
      <w:r w:rsidRPr="00827082">
        <w:tab/>
        <w:t>IO 504 - Geotermální vrty pro tepelné čerpadlo země-voda</w:t>
      </w:r>
      <w:r w:rsidR="00B81F60">
        <w:t xml:space="preserve"> </w:t>
      </w:r>
      <w:r w:rsidRPr="005C2149">
        <w:rPr>
          <w:i/>
        </w:rPr>
        <w:t>(vodní dílo)</w:t>
      </w:r>
    </w:p>
    <w:p w14:paraId="25DC8E2C" w14:textId="77777777" w:rsidR="001613A2" w:rsidRDefault="001613A2" w:rsidP="00784364">
      <w:pPr>
        <w:pStyle w:val="BAListbasic"/>
      </w:pPr>
      <w:r>
        <w:tab/>
        <w:t>IO 505 - Trafostanice</w:t>
      </w:r>
    </w:p>
    <w:p w14:paraId="1946ED9A" w14:textId="77777777" w:rsidR="001613A2" w:rsidRPr="00827082" w:rsidRDefault="001613A2" w:rsidP="00784364">
      <w:pPr>
        <w:pStyle w:val="BAListbasic"/>
      </w:pPr>
      <w:r w:rsidRPr="008F411D">
        <w:tab/>
        <w:t>IO 506 - Výměníková stanice</w:t>
      </w:r>
    </w:p>
    <w:p w14:paraId="5115E896" w14:textId="77777777" w:rsidR="001613A2" w:rsidRPr="00A94250" w:rsidRDefault="001613A2" w:rsidP="00784364">
      <w:pPr>
        <w:pStyle w:val="BALocalheading"/>
      </w:pPr>
      <w:r w:rsidRPr="003134E7">
        <w:t>IO 6xx Dopravní infrastruktura</w:t>
      </w:r>
    </w:p>
    <w:p w14:paraId="5088B2CF" w14:textId="77777777" w:rsidR="001613A2" w:rsidRPr="005C2149" w:rsidRDefault="001613A2" w:rsidP="00784364">
      <w:pPr>
        <w:pStyle w:val="BAListbasic"/>
      </w:pPr>
      <w:r w:rsidRPr="00827082">
        <w:tab/>
      </w:r>
      <w:r w:rsidRPr="005C2149">
        <w:t>IO 601 - Napojení na ul. Zborovská - část investovaná UK</w:t>
      </w:r>
    </w:p>
    <w:p w14:paraId="274093C1" w14:textId="77777777" w:rsidR="001613A2" w:rsidRPr="005C2149" w:rsidRDefault="001613A2" w:rsidP="00784364">
      <w:pPr>
        <w:pStyle w:val="BAListbasic"/>
      </w:pPr>
      <w:r w:rsidRPr="005C2149">
        <w:tab/>
        <w:t xml:space="preserve">IO 602 - Napojení na ul. Zborovská - část investovaná KHK </w:t>
      </w:r>
    </w:p>
    <w:p w14:paraId="737123CF" w14:textId="77777777" w:rsidR="001613A2" w:rsidRPr="005C2149" w:rsidRDefault="001613A2" w:rsidP="00784364">
      <w:pPr>
        <w:pStyle w:val="BAListbasic"/>
      </w:pPr>
      <w:r w:rsidRPr="003134E7">
        <w:tab/>
      </w:r>
      <w:r w:rsidRPr="005C2149">
        <w:t xml:space="preserve">IO 603 - </w:t>
      </w:r>
      <w:r>
        <w:t>Rozšíření stávajícího</w:t>
      </w:r>
      <w:r w:rsidRPr="005C2149">
        <w:t xml:space="preserve"> vjezdu </w:t>
      </w:r>
    </w:p>
    <w:p w14:paraId="5677AE17" w14:textId="7E39F84A" w:rsidR="001613A2" w:rsidRDefault="001613A2" w:rsidP="00784364">
      <w:pPr>
        <w:pStyle w:val="BAListbasic"/>
        <w:rPr>
          <w:i/>
        </w:rPr>
      </w:pPr>
      <w:r w:rsidRPr="00061DFC">
        <w:tab/>
      </w:r>
      <w:commentRangeStart w:id="55"/>
      <w:r w:rsidRPr="00D9626C">
        <w:t>IO 604</w:t>
      </w:r>
      <w:r w:rsidR="00C355BC" w:rsidRPr="00D9626C">
        <w:t>a</w:t>
      </w:r>
      <w:r w:rsidRPr="00D9626C">
        <w:t xml:space="preserve"> - Odstranění chodníku podél ul. Zborovská </w:t>
      </w:r>
      <w:r w:rsidR="005C7877">
        <w:t xml:space="preserve">- severní část </w:t>
      </w:r>
      <w:r w:rsidR="00EC120E" w:rsidRPr="00D9626C">
        <w:rPr>
          <w:i/>
        </w:rPr>
        <w:t>(nevyžaduje územní rozhodnutí)</w:t>
      </w:r>
    </w:p>
    <w:p w14:paraId="2EC6FA42" w14:textId="1C56D5EA" w:rsidR="00293A37" w:rsidRPr="00D9626C" w:rsidRDefault="00293A37" w:rsidP="00293A37">
      <w:pPr>
        <w:pStyle w:val="BAListbasic"/>
        <w:ind w:firstLine="0"/>
      </w:pPr>
      <w:r w:rsidRPr="00D9626C">
        <w:t>IO 604b - Odstranění chodníku podél ul. Zborovská</w:t>
      </w:r>
      <w:r w:rsidR="005C7877">
        <w:t xml:space="preserve"> - jižní část</w:t>
      </w:r>
      <w:r w:rsidRPr="00D9626C">
        <w:t xml:space="preserve"> </w:t>
      </w:r>
      <w:r w:rsidRPr="00D9626C">
        <w:rPr>
          <w:i/>
        </w:rPr>
        <w:t>(nevyžaduje územní rozhodnutí)</w:t>
      </w:r>
    </w:p>
    <w:p w14:paraId="0C6D8400" w14:textId="35EC0CA5" w:rsidR="00293A37" w:rsidRPr="00D9626C" w:rsidRDefault="00293A37" w:rsidP="00293A37">
      <w:pPr>
        <w:pStyle w:val="BAListbasic"/>
        <w:ind w:firstLine="0"/>
      </w:pPr>
      <w:r w:rsidRPr="00D9626C">
        <w:t>IO 605a - Stezka pro chodce a cyklisty podél ul. Zborovská</w:t>
      </w:r>
      <w:commentRangeStart w:id="56"/>
      <w:commentRangeEnd w:id="56"/>
      <w:r w:rsidRPr="00D9626C">
        <w:rPr>
          <w:rStyle w:val="Odkaznakoment"/>
        </w:rPr>
        <w:commentReference w:id="56"/>
      </w:r>
      <w:r w:rsidR="005C7877">
        <w:t xml:space="preserve"> - severní část </w:t>
      </w:r>
    </w:p>
    <w:p w14:paraId="485E85CA" w14:textId="7831E9DC" w:rsidR="001613A2" w:rsidRPr="00061DFC" w:rsidRDefault="001613A2" w:rsidP="00784364">
      <w:pPr>
        <w:pStyle w:val="BAListbasic"/>
      </w:pPr>
      <w:r w:rsidRPr="00D9626C">
        <w:tab/>
        <w:t>IO 605</w:t>
      </w:r>
      <w:r w:rsidR="00C355BC" w:rsidRPr="00D9626C">
        <w:t>b</w:t>
      </w:r>
      <w:r w:rsidRPr="00D9626C">
        <w:t xml:space="preserve"> - Stezka pro chodce a cyklisty podél ul. Zborovská</w:t>
      </w:r>
      <w:commentRangeEnd w:id="55"/>
      <w:r w:rsidR="00C16C76" w:rsidRPr="00D9626C">
        <w:rPr>
          <w:rStyle w:val="Odkaznakoment"/>
        </w:rPr>
        <w:commentReference w:id="55"/>
      </w:r>
      <w:r w:rsidR="005C7877">
        <w:t xml:space="preserve"> - jižní část</w:t>
      </w:r>
    </w:p>
    <w:p w14:paraId="6D3F83A0" w14:textId="77777777" w:rsidR="001613A2" w:rsidRPr="003134E7" w:rsidRDefault="001613A2" w:rsidP="00784364">
      <w:pPr>
        <w:pStyle w:val="BAListbasic"/>
      </w:pPr>
      <w:r w:rsidRPr="003134E7">
        <w:tab/>
        <w:t xml:space="preserve">IO 606 - Odstranění mlatového chodníku podél vjezdu do FNHK </w:t>
      </w:r>
      <w:r w:rsidR="00EC120E" w:rsidRPr="00D645F5">
        <w:rPr>
          <w:i/>
        </w:rPr>
        <w:t>(</w:t>
      </w:r>
      <w:r w:rsidR="00EC120E">
        <w:rPr>
          <w:i/>
        </w:rPr>
        <w:t xml:space="preserve">nevyžaduje územní </w:t>
      </w:r>
      <w:r w:rsidR="00EC120E">
        <w:rPr>
          <w:i/>
        </w:rPr>
        <w:lastRenderedPageBreak/>
        <w:t>rozhodnutí</w:t>
      </w:r>
      <w:r w:rsidR="00EC120E" w:rsidRPr="00D645F5">
        <w:rPr>
          <w:i/>
        </w:rPr>
        <w:t>)</w:t>
      </w:r>
    </w:p>
    <w:p w14:paraId="38A98AE2" w14:textId="77777777" w:rsidR="001613A2" w:rsidRPr="003134E7" w:rsidRDefault="001613A2" w:rsidP="00784364">
      <w:pPr>
        <w:pStyle w:val="BAListbasic"/>
      </w:pPr>
      <w:r w:rsidRPr="003134E7">
        <w:tab/>
        <w:t>IO 607 - Chodník podél vjezdu do FNHK</w:t>
      </w:r>
    </w:p>
    <w:p w14:paraId="5B41E062" w14:textId="56ECDFCF" w:rsidR="001613A2" w:rsidRDefault="001613A2" w:rsidP="00784364">
      <w:pPr>
        <w:pStyle w:val="BAListbasic"/>
        <w:rPr>
          <w:i/>
        </w:rPr>
      </w:pPr>
      <w:r w:rsidRPr="003134E7">
        <w:tab/>
        <w:t>IO 608</w:t>
      </w:r>
      <w:r w:rsidR="00061DFC">
        <w:t>a</w:t>
      </w:r>
      <w:r w:rsidRPr="003134E7">
        <w:t xml:space="preserve"> - Stavební úpravy zpevněných ploch </w:t>
      </w:r>
      <w:r w:rsidR="00577551">
        <w:t xml:space="preserve">MEPHARED </w:t>
      </w:r>
      <w:r w:rsidRPr="003134E7">
        <w:t xml:space="preserve"> I </w:t>
      </w:r>
      <w:del w:id="57" w:author="Vilimová Eva" w:date="2020-10-14T15:43:00Z">
        <w:r w:rsidR="00EC120E" w:rsidRPr="00D645F5" w:rsidDel="000D0A04">
          <w:rPr>
            <w:i/>
          </w:rPr>
          <w:delText>(</w:delText>
        </w:r>
        <w:r w:rsidR="00EC120E" w:rsidDel="000D0A04">
          <w:rPr>
            <w:i/>
          </w:rPr>
          <w:delText>nevyžaduje územní rozhodnutí</w:delText>
        </w:r>
        <w:r w:rsidR="00EC120E" w:rsidRPr="00D645F5" w:rsidDel="000D0A04">
          <w:rPr>
            <w:i/>
          </w:rPr>
          <w:delText>)</w:delText>
        </w:r>
        <w:r w:rsidR="00061DFC" w:rsidDel="000D0A04">
          <w:rPr>
            <w:i/>
          </w:rPr>
          <w:delText xml:space="preserve"> </w:delText>
        </w:r>
      </w:del>
      <w:r w:rsidR="00061DFC">
        <w:rPr>
          <w:i/>
        </w:rPr>
        <w:t>- areálové zpevněné přístupové plochy</w:t>
      </w:r>
      <w:ins w:id="58" w:author="Vilimová Eva" w:date="2020-10-14T15:43:00Z">
        <w:r w:rsidR="00C2604E">
          <w:rPr>
            <w:i/>
          </w:rPr>
          <w:t xml:space="preserve"> </w:t>
        </w:r>
        <w:r w:rsidR="000D0A04" w:rsidRPr="00D645F5">
          <w:rPr>
            <w:i/>
          </w:rPr>
          <w:t>(</w:t>
        </w:r>
        <w:r w:rsidR="000D0A04">
          <w:rPr>
            <w:i/>
          </w:rPr>
          <w:t>nevyžaduje územní rozhodnutí</w:t>
        </w:r>
        <w:r w:rsidR="000D0A04" w:rsidRPr="00D645F5">
          <w:rPr>
            <w:i/>
          </w:rPr>
          <w:t>)</w:t>
        </w:r>
      </w:ins>
    </w:p>
    <w:p w14:paraId="49BE1309" w14:textId="5F1F82E1" w:rsidR="00061DFC" w:rsidRPr="003134E7" w:rsidRDefault="00061DFC" w:rsidP="00061DFC">
      <w:pPr>
        <w:pStyle w:val="BAListbasic"/>
      </w:pPr>
      <w:r w:rsidRPr="003134E7">
        <w:tab/>
        <w:t>IO 608</w:t>
      </w:r>
      <w:r>
        <w:t>b</w:t>
      </w:r>
      <w:r w:rsidRPr="003134E7">
        <w:t xml:space="preserve"> - Stavební úpravy zpevněných ploch </w:t>
      </w:r>
      <w:r>
        <w:t xml:space="preserve">MEPHARED </w:t>
      </w:r>
      <w:r w:rsidRPr="003134E7">
        <w:t xml:space="preserve"> I </w:t>
      </w:r>
      <w:del w:id="59" w:author="Vilimová Eva" w:date="2020-10-14T15:43:00Z">
        <w:r w:rsidRPr="00D645F5" w:rsidDel="00C2604E">
          <w:rPr>
            <w:i/>
          </w:rPr>
          <w:delText>(</w:delText>
        </w:r>
        <w:r w:rsidDel="00C2604E">
          <w:rPr>
            <w:i/>
          </w:rPr>
          <w:delText>nevyžaduje územní rozhodnutí</w:delText>
        </w:r>
        <w:r w:rsidRPr="00D645F5" w:rsidDel="00C2604E">
          <w:rPr>
            <w:i/>
          </w:rPr>
          <w:delText>)</w:delText>
        </w:r>
      </w:del>
      <w:r>
        <w:rPr>
          <w:i/>
        </w:rPr>
        <w:t xml:space="preserve"> - pochozí plochy na parteru</w:t>
      </w:r>
      <w:ins w:id="60" w:author="Vilimová Eva" w:date="2020-10-14T15:43:00Z">
        <w:r w:rsidR="00C2604E">
          <w:rPr>
            <w:i/>
          </w:rPr>
          <w:t xml:space="preserve"> </w:t>
        </w:r>
        <w:r w:rsidR="00C2604E" w:rsidRPr="00D645F5">
          <w:rPr>
            <w:i/>
          </w:rPr>
          <w:t>(</w:t>
        </w:r>
        <w:r w:rsidR="00C2604E">
          <w:rPr>
            <w:i/>
          </w:rPr>
          <w:t>nevyžaduje územní rozhodnutí</w:t>
        </w:r>
        <w:r w:rsidR="00C2604E" w:rsidRPr="00D645F5">
          <w:rPr>
            <w:i/>
          </w:rPr>
          <w:t>)</w:t>
        </w:r>
      </w:ins>
    </w:p>
    <w:p w14:paraId="0949F91B" w14:textId="77777777" w:rsidR="001613A2" w:rsidRPr="003134E7" w:rsidRDefault="001613A2" w:rsidP="00784364">
      <w:pPr>
        <w:pStyle w:val="BAListbasic"/>
      </w:pPr>
      <w:r w:rsidRPr="003134E7">
        <w:tab/>
        <w:t xml:space="preserve">IO 609 - Areálové přístupové zpevněné plochy </w:t>
      </w:r>
    </w:p>
    <w:p w14:paraId="75E62AB1" w14:textId="77777777" w:rsidR="001613A2" w:rsidRPr="00827082" w:rsidRDefault="001613A2" w:rsidP="00784364">
      <w:pPr>
        <w:pStyle w:val="BAListbasic"/>
      </w:pPr>
      <w:r w:rsidRPr="003134E7">
        <w:tab/>
        <w:t xml:space="preserve">IO 610 - Areálové obslužné zpevněné plochy </w:t>
      </w:r>
    </w:p>
    <w:p w14:paraId="1A00B6BF" w14:textId="77777777" w:rsidR="001613A2" w:rsidRPr="00A94250" w:rsidRDefault="001613A2" w:rsidP="00784364">
      <w:pPr>
        <w:pStyle w:val="BALocalheading"/>
      </w:pPr>
      <w:r w:rsidRPr="003134E7">
        <w:t>IO 7xx Konstrukční objekty</w:t>
      </w:r>
    </w:p>
    <w:p w14:paraId="286F8D56" w14:textId="77777777" w:rsidR="001613A2" w:rsidRPr="00827082" w:rsidRDefault="001613A2" w:rsidP="00784364">
      <w:pPr>
        <w:pStyle w:val="BAListbasic"/>
      </w:pPr>
      <w:r w:rsidRPr="00827082">
        <w:tab/>
        <w:t>IO 701 - Nadzemní propojovací koridor MII - MI</w:t>
      </w:r>
    </w:p>
    <w:p w14:paraId="5A8DEED0" w14:textId="77777777" w:rsidR="001613A2" w:rsidRPr="00827082" w:rsidRDefault="001613A2" w:rsidP="00784364">
      <w:pPr>
        <w:pStyle w:val="BAListbasic"/>
      </w:pPr>
      <w:r w:rsidRPr="00827082">
        <w:tab/>
        <w:t>IO 702 - Nadzemní propojovací koridor MII - FN</w:t>
      </w:r>
    </w:p>
    <w:p w14:paraId="120F81D9" w14:textId="77777777" w:rsidR="001613A2" w:rsidRDefault="001613A2" w:rsidP="00784364">
      <w:pPr>
        <w:pStyle w:val="BAListbasic"/>
      </w:pPr>
      <w:r w:rsidRPr="00827082">
        <w:tab/>
        <w:t>IO 70</w:t>
      </w:r>
      <w:r>
        <w:t>3</w:t>
      </w:r>
      <w:r w:rsidRPr="00827082">
        <w:t xml:space="preserve"> - Opěrné zdi</w:t>
      </w:r>
    </w:p>
    <w:p w14:paraId="77F524F7" w14:textId="77777777" w:rsidR="001613A2" w:rsidRDefault="001613A2" w:rsidP="00784364">
      <w:pPr>
        <w:pStyle w:val="BAListbasic"/>
      </w:pPr>
      <w:r>
        <w:tab/>
        <w:t>IO 704 - Most pro vozidla a cyklisty z ul. Zborovská</w:t>
      </w:r>
    </w:p>
    <w:p w14:paraId="12980E58" w14:textId="77777777" w:rsidR="001613A2" w:rsidRDefault="001613A2" w:rsidP="00784364">
      <w:pPr>
        <w:pStyle w:val="BAListbasic"/>
      </w:pPr>
      <w:r>
        <w:tab/>
        <w:t>IO 705 - Most pro pěší a cyklisty z ul. Zborovská</w:t>
      </w:r>
    </w:p>
    <w:p w14:paraId="6E6B0E1F" w14:textId="77777777" w:rsidR="001613A2" w:rsidRDefault="001613A2" w:rsidP="00784364">
      <w:pPr>
        <w:pStyle w:val="BAListbasic"/>
      </w:pPr>
      <w:r>
        <w:tab/>
        <w:t>IO 706 - Lávka pro pěší přes vodní prvek</w:t>
      </w:r>
    </w:p>
    <w:p w14:paraId="1C09B865" w14:textId="77777777" w:rsidR="001613A2" w:rsidRPr="00827082" w:rsidRDefault="001613A2" w:rsidP="00784364">
      <w:pPr>
        <w:pStyle w:val="BAListbasic"/>
      </w:pPr>
      <w:r>
        <w:tab/>
        <w:t xml:space="preserve">IO 707 - Lávka pro pěší přes mokřad </w:t>
      </w:r>
    </w:p>
    <w:p w14:paraId="3BF3BB5B" w14:textId="77777777" w:rsidR="001613A2" w:rsidRPr="00A94250" w:rsidRDefault="001613A2" w:rsidP="00784364">
      <w:pPr>
        <w:pStyle w:val="BALocalheading"/>
      </w:pPr>
      <w:r w:rsidRPr="003134E7">
        <w:t>IO 8xx Vodohospodářské objekty</w:t>
      </w:r>
    </w:p>
    <w:p w14:paraId="10676289" w14:textId="563A7C32" w:rsidR="001613A2" w:rsidRPr="005C2149" w:rsidRDefault="001613A2" w:rsidP="00784364">
      <w:pPr>
        <w:pStyle w:val="BAListbasic"/>
      </w:pPr>
      <w:r w:rsidRPr="00827082">
        <w:tab/>
      </w:r>
      <w:r w:rsidRPr="005C2149">
        <w:t>IO 801 - Vodní prvek</w:t>
      </w:r>
      <w:ins w:id="61" w:author="Vilimová Eva" w:date="2020-10-19T11:18:00Z">
        <w:r w:rsidR="004A0A3A">
          <w:t xml:space="preserve"> </w:t>
        </w:r>
        <w:r w:rsidR="004A0A3A" w:rsidRPr="008F411D">
          <w:rPr>
            <w:i/>
          </w:rPr>
          <w:t>(</w:t>
        </w:r>
        <w:r w:rsidR="004A0A3A">
          <w:rPr>
            <w:i/>
          </w:rPr>
          <w:t xml:space="preserve">není </w:t>
        </w:r>
        <w:r w:rsidR="004A0A3A" w:rsidRPr="008F411D">
          <w:rPr>
            <w:i/>
          </w:rPr>
          <w:t>vodní dílo)</w:t>
        </w:r>
      </w:ins>
    </w:p>
    <w:p w14:paraId="693BD864" w14:textId="77777777" w:rsidR="001613A2" w:rsidRPr="005C2149" w:rsidRDefault="001613A2" w:rsidP="00784364">
      <w:pPr>
        <w:pStyle w:val="BAListbasic"/>
      </w:pPr>
      <w:r w:rsidRPr="005C2149">
        <w:tab/>
        <w:t>IO 802 - Akumulační nádrž</w:t>
      </w:r>
      <w:r w:rsidR="00B81F60">
        <w:t xml:space="preserve"> </w:t>
      </w:r>
      <w:r w:rsidRPr="008F411D">
        <w:rPr>
          <w:i/>
        </w:rPr>
        <w:t>(</w:t>
      </w:r>
      <w:r>
        <w:rPr>
          <w:i/>
        </w:rPr>
        <w:t xml:space="preserve">není </w:t>
      </w:r>
      <w:r w:rsidRPr="008F411D">
        <w:rPr>
          <w:i/>
        </w:rPr>
        <w:t>vodní dílo)</w:t>
      </w:r>
    </w:p>
    <w:p w14:paraId="37E95E21" w14:textId="77777777" w:rsidR="001613A2" w:rsidRPr="005C2149" w:rsidRDefault="001613A2" w:rsidP="00784364">
      <w:pPr>
        <w:pStyle w:val="BAListbasic"/>
      </w:pPr>
      <w:r w:rsidRPr="005C2149">
        <w:tab/>
        <w:t>IO 803 - Odlučovač tuku</w:t>
      </w:r>
      <w:r w:rsidR="00B81F60">
        <w:t xml:space="preserve"> </w:t>
      </w:r>
      <w:r w:rsidRPr="005C2149">
        <w:rPr>
          <w:i/>
        </w:rPr>
        <w:t>(vodní dílo)</w:t>
      </w:r>
    </w:p>
    <w:p w14:paraId="0ECCDDC0" w14:textId="77777777" w:rsidR="001613A2" w:rsidRPr="00827082" w:rsidRDefault="001613A2" w:rsidP="00784364">
      <w:pPr>
        <w:pStyle w:val="BAListbasic"/>
      </w:pPr>
      <w:r w:rsidRPr="005C2149">
        <w:tab/>
        <w:t>IO 804 - Vrtaná studna</w:t>
      </w:r>
      <w:r w:rsidR="00B81F60">
        <w:t xml:space="preserve"> </w:t>
      </w:r>
      <w:r w:rsidRPr="005C2149">
        <w:rPr>
          <w:i/>
        </w:rPr>
        <w:t>(vodní dílo)</w:t>
      </w:r>
    </w:p>
    <w:p w14:paraId="6463C658" w14:textId="77777777" w:rsidR="001613A2" w:rsidRPr="00A94250" w:rsidRDefault="001613A2" w:rsidP="00784364">
      <w:pPr>
        <w:pStyle w:val="BALocalheading"/>
      </w:pPr>
      <w:r w:rsidRPr="003134E7">
        <w:t>IO 9xx Úpravy území</w:t>
      </w:r>
    </w:p>
    <w:p w14:paraId="62BD15A1" w14:textId="77777777" w:rsidR="001613A2" w:rsidRPr="00827082" w:rsidRDefault="001613A2" w:rsidP="00784364">
      <w:pPr>
        <w:pStyle w:val="BAListbasic"/>
      </w:pPr>
      <w:r w:rsidRPr="00827082">
        <w:tab/>
        <w:t>IO 901 - Čisté terénní úpravy</w:t>
      </w:r>
      <w:r w:rsidR="00B81F60">
        <w:t xml:space="preserve">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0AF39E67" w14:textId="77777777" w:rsidR="001613A2" w:rsidRDefault="001613A2" w:rsidP="00784364">
      <w:pPr>
        <w:pStyle w:val="BAListbasic"/>
      </w:pPr>
      <w:r>
        <w:tab/>
        <w:t xml:space="preserve">IO 902 - Sadové a krajinářské úpravy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3F1091E3" w14:textId="77777777" w:rsidR="001613A2" w:rsidRDefault="001613A2" w:rsidP="00784364">
      <w:pPr>
        <w:pStyle w:val="BAListbasic"/>
      </w:pPr>
      <w:r>
        <w:tab/>
        <w:t>IO 903 - Venkovní schodiště</w:t>
      </w:r>
    </w:p>
    <w:p w14:paraId="79B97B57" w14:textId="77777777" w:rsidR="001613A2" w:rsidRDefault="001613A2" w:rsidP="00784364">
      <w:pPr>
        <w:pStyle w:val="BAListbasic"/>
      </w:pPr>
      <w:r>
        <w:tab/>
        <w:t>IO 904 - Oplocení</w:t>
      </w:r>
    </w:p>
    <w:p w14:paraId="5BBDBC8E" w14:textId="77777777" w:rsidR="00AB30C5" w:rsidRDefault="001613A2" w:rsidP="00784364">
      <w:pPr>
        <w:pStyle w:val="BAListbasic"/>
        <w:rPr>
          <w:i/>
        </w:rPr>
      </w:pPr>
      <w:r>
        <w:tab/>
        <w:t xml:space="preserve">IO 905 - Drobná venkovní architektura a mobiliář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18F7687B" w14:textId="6171AE7A" w:rsidR="001613A2" w:rsidRDefault="00AB30C5" w:rsidP="00784364">
      <w:pPr>
        <w:pStyle w:val="BAListbasic"/>
        <w:rPr>
          <w:ins w:id="62" w:author="Vilimová Eva" w:date="2020-10-14T15:14:00Z"/>
          <w:i/>
        </w:rPr>
      </w:pPr>
      <w:r>
        <w:tab/>
      </w:r>
      <w:r w:rsidR="001613A2" w:rsidRPr="00897FB1">
        <w:t xml:space="preserve">IO 906 - Rekultivace po dočasném vynětí ze ZPF </w:t>
      </w:r>
      <w:r w:rsidR="00EC120E" w:rsidRPr="00D645F5">
        <w:rPr>
          <w:i/>
        </w:rPr>
        <w:t>(</w:t>
      </w:r>
      <w:r w:rsidR="00EC120E">
        <w:rPr>
          <w:i/>
        </w:rPr>
        <w:t>nevyžaduje územní rozhodnutí</w:t>
      </w:r>
      <w:r w:rsidR="00EC120E" w:rsidRPr="00D645F5">
        <w:rPr>
          <w:i/>
        </w:rPr>
        <w:t>)</w:t>
      </w:r>
    </w:p>
    <w:p w14:paraId="613F6EC9" w14:textId="273F9CB5" w:rsidR="00BD2508" w:rsidRDefault="00BD2508" w:rsidP="00784364">
      <w:pPr>
        <w:pStyle w:val="BAListbasic"/>
        <w:rPr>
          <w:ins w:id="63" w:author="Vilimová Eva" w:date="2020-10-14T15:14:00Z"/>
        </w:rPr>
      </w:pPr>
    </w:p>
    <w:p w14:paraId="34DB731F" w14:textId="54B94E9D" w:rsidR="00BD0827" w:rsidRPr="00C32DCA" w:rsidRDefault="00BD2508" w:rsidP="00BD0827">
      <w:pPr>
        <w:pStyle w:val="BABasictext"/>
        <w:rPr>
          <w:ins w:id="64" w:author="Vilimová Eva" w:date="2020-10-14T15:35:00Z"/>
        </w:rPr>
      </w:pPr>
      <w:ins w:id="65" w:author="Vilimová Eva" w:date="2020-10-14T15:14:00Z">
        <w:r>
          <w:t xml:space="preserve">Objekty SO 02, IO 101, </w:t>
        </w:r>
      </w:ins>
      <w:ins w:id="66" w:author="Vilimová Eva" w:date="2020-10-14T15:15:00Z">
        <w:r>
          <w:t xml:space="preserve">IO 201, IO 206, </w:t>
        </w:r>
      </w:ins>
      <w:ins w:id="67" w:author="Vilimová Eva" w:date="2020-10-14T15:18:00Z">
        <w:r>
          <w:t>IO 407, IO 604a,</w:t>
        </w:r>
      </w:ins>
      <w:ins w:id="68" w:author="Vilimová Eva" w:date="2020-10-14T15:36:00Z">
        <w:r w:rsidR="00BD0827">
          <w:t xml:space="preserve"> IO 604</w:t>
        </w:r>
      </w:ins>
      <w:ins w:id="69" w:author="Vilimová Eva" w:date="2020-10-14T15:18:00Z">
        <w:r>
          <w:t>b, IO 606, IO 608</w:t>
        </w:r>
      </w:ins>
      <w:ins w:id="70" w:author="Vilimová Eva" w:date="2020-10-14T15:39:00Z">
        <w:r w:rsidR="00571667">
          <w:t>a</w:t>
        </w:r>
      </w:ins>
      <w:ins w:id="71" w:author="Vilimová Eva" w:date="2020-10-14T15:22:00Z">
        <w:r w:rsidR="00AD6D5C">
          <w:t>,</w:t>
        </w:r>
      </w:ins>
      <w:ins w:id="72" w:author="Vilimová Eva" w:date="2020-10-14T15:40:00Z">
        <w:r w:rsidR="00571667">
          <w:t xml:space="preserve"> IO 608b,</w:t>
        </w:r>
      </w:ins>
      <w:ins w:id="73" w:author="Vilimová Eva" w:date="2020-10-14T15:22:00Z">
        <w:r w:rsidR="00AD6D5C">
          <w:t xml:space="preserve"> IO 901, IO </w:t>
        </w:r>
      </w:ins>
      <w:ins w:id="74" w:author="Vilimová Eva" w:date="2020-10-14T15:33:00Z">
        <w:r w:rsidR="00BD0827">
          <w:t>902, IO 905, IO 906</w:t>
        </w:r>
      </w:ins>
      <w:ins w:id="75" w:author="Vilimová Eva" w:date="2020-10-14T15:34:00Z">
        <w:r w:rsidR="00BD0827">
          <w:t xml:space="preserve"> jsou objekty, kter</w:t>
        </w:r>
      </w:ins>
      <w:ins w:id="76" w:author="Vilimová Eva" w:date="2020-10-14T15:46:00Z">
        <w:r w:rsidR="005077B1">
          <w:t>é</w:t>
        </w:r>
      </w:ins>
      <w:ins w:id="77" w:author="Vilimová Eva" w:date="2020-10-14T15:34:00Z">
        <w:r w:rsidR="00BD0827">
          <w:t xml:space="preserve"> nevyžadují územní rozhodnutí, ale </w:t>
        </w:r>
      </w:ins>
      <w:ins w:id="78" w:author="Vilimová Eva" w:date="2020-10-14T15:46:00Z">
        <w:r w:rsidR="005077B1">
          <w:t>jedná se o</w:t>
        </w:r>
      </w:ins>
      <w:ins w:id="79" w:author="Vilimová Eva" w:date="2020-10-14T15:34:00Z">
        <w:r w:rsidR="00BD0827">
          <w:t xml:space="preserve"> podmíňující</w:t>
        </w:r>
      </w:ins>
      <w:ins w:id="80" w:author="Vilimová Eva" w:date="2020-10-14T15:46:00Z">
        <w:r w:rsidR="005077B1">
          <w:t xml:space="preserve"> stavby</w:t>
        </w:r>
      </w:ins>
      <w:ins w:id="81" w:author="Vilimová Eva" w:date="2020-10-14T15:34:00Z">
        <w:r w:rsidR="00BD0827">
          <w:t xml:space="preserve"> pro realizaci celého projektu</w:t>
        </w:r>
      </w:ins>
      <w:ins w:id="82" w:author="Vilimová Eva" w:date="2020-10-14T15:35:00Z">
        <w:r w:rsidR="00BD0827">
          <w:t xml:space="preserve"> MEPHARED 2</w:t>
        </w:r>
        <w:r w:rsidR="00BD0827" w:rsidRPr="00C32DCA">
          <w:t xml:space="preserve"> - druhá etapa</w:t>
        </w:r>
        <w:r w:rsidR="00BD0827">
          <w:t xml:space="preserve"> K</w:t>
        </w:r>
        <w:r w:rsidR="00BD0827" w:rsidRPr="00C32DCA">
          <w:t>ampusu Univerzity Karlovy v Hradci Králové</w:t>
        </w:r>
      </w:ins>
      <w:ins w:id="83" w:author="Vilimová Eva" w:date="2020-10-14T15:46:00Z">
        <w:r w:rsidR="005077B1">
          <w:t>.</w:t>
        </w:r>
      </w:ins>
    </w:p>
    <w:p w14:paraId="4E6BA2E5" w14:textId="61DC45F3" w:rsidR="00BD2508" w:rsidRPr="00C32DCA" w:rsidRDefault="00BD2508" w:rsidP="00784364">
      <w:pPr>
        <w:pStyle w:val="BAListbasic"/>
      </w:pPr>
    </w:p>
    <w:p w14:paraId="667008CE" w14:textId="77777777" w:rsidR="00C404C9" w:rsidRPr="00C32DCA" w:rsidRDefault="00D97D03" w:rsidP="00396821">
      <w:pPr>
        <w:pStyle w:val="BALevel2"/>
      </w:pPr>
      <w:bookmarkStart w:id="84" w:name="_Toc35419564"/>
      <w:r w:rsidRPr="00C32DCA">
        <w:t>Seznam vstupních podkladů</w:t>
      </w:r>
      <w:bookmarkStart w:id="85" w:name="_Toc315174722"/>
      <w:bookmarkEnd w:id="45"/>
      <w:bookmarkEnd w:id="46"/>
      <w:bookmarkEnd w:id="47"/>
      <w:bookmarkEnd w:id="84"/>
    </w:p>
    <w:p w14:paraId="730EA3AB" w14:textId="77777777" w:rsidR="00476196" w:rsidRPr="00C32DCA" w:rsidRDefault="00476196" w:rsidP="006841FE">
      <w:pPr>
        <w:pStyle w:val="BALevel4"/>
      </w:pPr>
      <w:bookmarkStart w:id="86" w:name="_Toc35419565"/>
      <w:bookmarkStart w:id="87" w:name="_Toc448480583"/>
      <w:r w:rsidRPr="00C32DCA">
        <w:t>Předchozí stupně dokumentace</w:t>
      </w:r>
      <w:bookmarkEnd w:id="86"/>
    </w:p>
    <w:p w14:paraId="13A9D959" w14:textId="77777777" w:rsidR="00915D38" w:rsidRPr="00C32DCA" w:rsidRDefault="00915D38" w:rsidP="00A0100D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C32DCA">
        <w:t xml:space="preserve">[a-1] </w:t>
      </w:r>
      <w:r w:rsidRPr="00C32DCA">
        <w:tab/>
        <w:t>Oznámení záměru dle přílohy č. 3 zákona č. 100/2001 Sb. O posuzování vlivů na životní prostředí, v platném znění - Kampus UK v Hradci Králové; Ing. Radek Píša; 07/2009</w:t>
      </w:r>
    </w:p>
    <w:p w14:paraId="7603F97B" w14:textId="77777777" w:rsidR="00476196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 xml:space="preserve">[a-2] </w:t>
      </w:r>
      <w:r w:rsidR="00A0100D" w:rsidRPr="00C32DCA">
        <w:tab/>
      </w:r>
      <w:r w:rsidRPr="00C32DCA">
        <w:t xml:space="preserve">Dokumentace pro územní rozhodnutí </w:t>
      </w:r>
      <w:r w:rsidR="00E546F7" w:rsidRPr="00C32DCA">
        <w:t>-</w:t>
      </w:r>
      <w:r w:rsidR="00B81F60">
        <w:t xml:space="preserve"> </w:t>
      </w:r>
      <w:r w:rsidR="00E546F7" w:rsidRPr="00C32DCA">
        <w:t>Kampus Univerzity Karlovy</w:t>
      </w:r>
      <w:r w:rsidRPr="00C32DCA">
        <w:t xml:space="preserve">; </w:t>
      </w:r>
      <w:r w:rsidR="00E546F7" w:rsidRPr="00C32DCA">
        <w:t>ATIP, a.s.</w:t>
      </w:r>
      <w:r w:rsidRPr="00C32DCA">
        <w:t xml:space="preserve">; </w:t>
      </w:r>
      <w:r w:rsidR="00E546F7" w:rsidRPr="00C32DCA">
        <w:t>09</w:t>
      </w:r>
      <w:r w:rsidRPr="00C32DCA">
        <w:t>/2009</w:t>
      </w:r>
    </w:p>
    <w:p w14:paraId="1186CED6" w14:textId="77777777" w:rsidR="008D0808" w:rsidRPr="00C32DCA" w:rsidRDefault="008D0808" w:rsidP="008D0808">
      <w:pPr>
        <w:pStyle w:val="BABasictext"/>
        <w:tabs>
          <w:tab w:val="left" w:pos="1701"/>
        </w:tabs>
        <w:ind w:left="1701" w:hanging="624"/>
      </w:pPr>
      <w:r w:rsidRPr="00C32DCA">
        <w:t xml:space="preserve">[a-3] </w:t>
      </w:r>
      <w:r w:rsidRPr="00C32DCA">
        <w:tab/>
        <w:t xml:space="preserve">Oznámení záměru dle přílohy č. 3 zákona č. 100/2001 Sb. O posuzování vlivů na životní prostředí, v platném znění - Kampus UK v Hradci Králové - II. </w:t>
      </w:r>
      <w:r w:rsidR="00A1514C" w:rsidRPr="00C32DCA">
        <w:t>e</w:t>
      </w:r>
      <w:r w:rsidRPr="00C32DCA">
        <w:t xml:space="preserve">tapa; Ing. </w:t>
      </w:r>
      <w:r w:rsidRPr="00C32DCA">
        <w:lastRenderedPageBreak/>
        <w:t>Radek Píša; 04/2015</w:t>
      </w:r>
    </w:p>
    <w:p w14:paraId="7BB991A0" w14:textId="34062222" w:rsidR="00A1514C" w:rsidRDefault="00A1514C" w:rsidP="00A1514C">
      <w:pPr>
        <w:pStyle w:val="BABasictext"/>
        <w:tabs>
          <w:tab w:val="left" w:pos="1701"/>
        </w:tabs>
        <w:ind w:left="1701" w:hanging="624"/>
        <w:rPr>
          <w:i/>
        </w:rPr>
      </w:pPr>
      <w:r w:rsidRPr="00C32DCA">
        <w:t xml:space="preserve">[a-4] </w:t>
      </w:r>
      <w:r w:rsidRPr="00C32DCA">
        <w:tab/>
        <w:t xml:space="preserve">Dokumentace pro územní rozhodnutí - Kampus Univerzity Karlovy - II. etapa; ATIP, a.s.; 12/2015 </w:t>
      </w:r>
      <w:r w:rsidR="00C94EDB" w:rsidRPr="00C32DCA">
        <w:t xml:space="preserve">- </w:t>
      </w:r>
      <w:r w:rsidRPr="00C32DCA">
        <w:rPr>
          <w:i/>
        </w:rPr>
        <w:t xml:space="preserve">Pozn.: Řízení podle této dokumentace bylo zastaveno, rozhodnutí nebylo vydáno. </w:t>
      </w:r>
    </w:p>
    <w:p w14:paraId="6A584658" w14:textId="77777777" w:rsidR="00D9626C" w:rsidRPr="00C32DCA" w:rsidRDefault="00D9626C" w:rsidP="00A1514C">
      <w:pPr>
        <w:pStyle w:val="BABasictext"/>
        <w:tabs>
          <w:tab w:val="left" w:pos="1701"/>
        </w:tabs>
        <w:ind w:left="1701" w:hanging="624"/>
      </w:pPr>
    </w:p>
    <w:p w14:paraId="19149592" w14:textId="77777777" w:rsidR="00476196" w:rsidRPr="00C32DCA" w:rsidRDefault="00476196" w:rsidP="006841FE">
      <w:pPr>
        <w:pStyle w:val="BALevel4"/>
      </w:pPr>
      <w:bookmarkStart w:id="88" w:name="_Toc35419566"/>
      <w:r w:rsidRPr="00C32DCA">
        <w:t>Provedené průzkumy a studie</w:t>
      </w:r>
      <w:bookmarkEnd w:id="88"/>
    </w:p>
    <w:p w14:paraId="45BAD1FD" w14:textId="77777777" w:rsidR="00A61E55" w:rsidRPr="00C32DCA" w:rsidRDefault="00A61E55" w:rsidP="00A0100D">
      <w:pPr>
        <w:pStyle w:val="BABasictext"/>
        <w:tabs>
          <w:tab w:val="left" w:pos="1701"/>
        </w:tabs>
        <w:ind w:left="1701" w:hanging="624"/>
      </w:pPr>
      <w:r w:rsidRPr="00C32DCA">
        <w:t xml:space="preserve">[b-1] </w:t>
      </w:r>
      <w:r w:rsidRPr="00C32DCA">
        <w:tab/>
        <w:t xml:space="preserve">Radonový průzkum; Hydrogeologie Pardubice - Ing. Taťána Peterová; 08/2009 </w:t>
      </w:r>
    </w:p>
    <w:p w14:paraId="2B16A97C" w14:textId="77777777" w:rsidR="00670561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A61E55" w:rsidRPr="00C32DCA">
        <w:t>2</w:t>
      </w:r>
      <w:r w:rsidR="00A0100D" w:rsidRPr="00C32DCA">
        <w:t xml:space="preserve">] </w:t>
      </w:r>
      <w:r w:rsidR="00A0100D" w:rsidRPr="00C32DCA">
        <w:tab/>
      </w:r>
      <w:r w:rsidR="003A7C56" w:rsidRPr="00C32DCA">
        <w:t>Roční monitoring hladiny podzemní vody; JIP - Ing. Jiří Petera; 10/2010</w:t>
      </w:r>
    </w:p>
    <w:p w14:paraId="1F70B3F8" w14:textId="77777777" w:rsidR="00476196" w:rsidRPr="00C32DCA" w:rsidRDefault="00670561" w:rsidP="00A0100D">
      <w:pPr>
        <w:pStyle w:val="BABasictext"/>
        <w:tabs>
          <w:tab w:val="left" w:pos="1701"/>
        </w:tabs>
        <w:ind w:left="1701" w:hanging="624"/>
      </w:pPr>
      <w:bookmarkStart w:id="89" w:name="_Hlk13585354"/>
      <w:r w:rsidRPr="00C32DCA">
        <w:t>[b-3]</w:t>
      </w:r>
      <w:r w:rsidR="003A7C56" w:rsidRPr="00C32DCA">
        <w:tab/>
      </w:r>
      <w:r w:rsidR="007F382C" w:rsidRPr="00C32DCA">
        <w:t>Dendrologický průzkum</w:t>
      </w:r>
      <w:r w:rsidR="00476196" w:rsidRPr="00C32DCA">
        <w:t xml:space="preserve">; </w:t>
      </w:r>
      <w:r w:rsidR="009631F2" w:rsidRPr="00C32DCA">
        <w:t xml:space="preserve">Empla AG - </w:t>
      </w:r>
      <w:r w:rsidR="007F382C" w:rsidRPr="00C32DCA">
        <w:t>Mgr. Alice Háková, Mgr. Jan Losík, Ph.D.</w:t>
      </w:r>
      <w:r w:rsidR="00476196" w:rsidRPr="00C32DCA">
        <w:t>; 0</w:t>
      </w:r>
      <w:r w:rsidR="007F382C" w:rsidRPr="00C32DCA">
        <w:t>8</w:t>
      </w:r>
      <w:r w:rsidR="00476196" w:rsidRPr="00C32DCA">
        <w:t>/20</w:t>
      </w:r>
      <w:r w:rsidR="007F382C" w:rsidRPr="00C32DCA">
        <w:t>18</w:t>
      </w:r>
    </w:p>
    <w:bookmarkEnd w:id="89"/>
    <w:p w14:paraId="41B4F43B" w14:textId="77777777" w:rsidR="009C3F36" w:rsidRPr="00C32DCA" w:rsidRDefault="009C3F3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4</w:t>
      </w:r>
      <w:r w:rsidRPr="00C32DCA">
        <w:t>]</w:t>
      </w:r>
      <w:r w:rsidRPr="00C32DCA">
        <w:tab/>
        <w:t xml:space="preserve">Biologický průzkum; </w:t>
      </w:r>
      <w:r w:rsidR="009631F2" w:rsidRPr="00C32DCA">
        <w:t xml:space="preserve">Empla AG - </w:t>
      </w:r>
      <w:r w:rsidRPr="00C32DCA">
        <w:t>Mgr. Alice Háková, Mgr. Jan Losík, Ph.D.; 08/2018</w:t>
      </w:r>
    </w:p>
    <w:p w14:paraId="560A4BAE" w14:textId="77777777" w:rsidR="00476196" w:rsidRPr="00C32DCA" w:rsidRDefault="00476196" w:rsidP="00A0100D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5</w:t>
      </w:r>
      <w:r w:rsidR="00A0100D" w:rsidRPr="00C32DCA">
        <w:t xml:space="preserve">] </w:t>
      </w:r>
      <w:r w:rsidR="00A0100D" w:rsidRPr="00C32DCA">
        <w:tab/>
      </w:r>
      <w:r w:rsidR="00F01E32" w:rsidRPr="00C32DCA">
        <w:t>Orientační</w:t>
      </w:r>
      <w:r w:rsidRPr="00C32DCA">
        <w:t xml:space="preserve"> inženýrsko-geologický průzkum; </w:t>
      </w:r>
      <w:r w:rsidR="00F01E32" w:rsidRPr="00C32DCA">
        <w:t>Hydrogeologie Pardubice</w:t>
      </w:r>
      <w:r w:rsidR="009631F2" w:rsidRPr="00C32DCA">
        <w:t xml:space="preserve"> - RNDr. Ivan Landa, DrSc.</w:t>
      </w:r>
      <w:r w:rsidR="00F01E32" w:rsidRPr="00C32DCA">
        <w:t xml:space="preserve">; </w:t>
      </w:r>
      <w:r w:rsidRPr="00C32DCA">
        <w:t>0</w:t>
      </w:r>
      <w:r w:rsidR="00F01E32" w:rsidRPr="00C32DCA">
        <w:t>9</w:t>
      </w:r>
      <w:r w:rsidRPr="00C32DCA">
        <w:t>/20</w:t>
      </w:r>
      <w:r w:rsidR="00F01E32" w:rsidRPr="00C32DCA">
        <w:t>18</w:t>
      </w:r>
    </w:p>
    <w:p w14:paraId="640640A7" w14:textId="77777777" w:rsidR="00F01E32" w:rsidRPr="00C32DCA" w:rsidRDefault="00F01E32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6</w:t>
      </w:r>
      <w:r w:rsidRPr="00C32DCA">
        <w:t xml:space="preserve">] </w:t>
      </w:r>
      <w:r w:rsidRPr="00C32DCA">
        <w:tab/>
        <w:t>Orientační inženýrsko-geologický průzkum-dodatek č.1; Hydrogeologie Pardubice</w:t>
      </w:r>
      <w:r w:rsidR="009631F2" w:rsidRPr="00C32DCA">
        <w:t xml:space="preserve"> - RNDr. Ivan Landa, DrSc.</w:t>
      </w:r>
      <w:r w:rsidRPr="00C32DCA">
        <w:t>; 09/2018</w:t>
      </w:r>
    </w:p>
    <w:p w14:paraId="5EEB3CD4" w14:textId="77777777" w:rsidR="00476196" w:rsidRPr="00C32DCA" w:rsidRDefault="00476196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7</w:t>
      </w:r>
      <w:r w:rsidR="00A0100D" w:rsidRPr="00C32DCA">
        <w:t xml:space="preserve">] </w:t>
      </w:r>
      <w:r w:rsidR="00A0100D" w:rsidRPr="00C32DCA">
        <w:tab/>
      </w:r>
      <w:r w:rsidR="00EA4513" w:rsidRPr="00C32DCA">
        <w:t xml:space="preserve">Geodetické zaměření stávajícího stavu; </w:t>
      </w:r>
      <w:r w:rsidR="00044A02" w:rsidRPr="00C32DCA">
        <w:t>Geošrafo</w:t>
      </w:r>
      <w:r w:rsidR="00EA4513" w:rsidRPr="00C32DCA">
        <w:t xml:space="preserve">; </w:t>
      </w:r>
      <w:r w:rsidR="00044A02" w:rsidRPr="00C32DCA">
        <w:t>10</w:t>
      </w:r>
      <w:r w:rsidR="00EA4513" w:rsidRPr="00C32DCA">
        <w:t>/201</w:t>
      </w:r>
      <w:r w:rsidR="00044A02" w:rsidRPr="00C32DCA">
        <w:t>8</w:t>
      </w:r>
    </w:p>
    <w:p w14:paraId="01897C04" w14:textId="77777777" w:rsidR="00967C13" w:rsidRPr="00C32DCA" w:rsidRDefault="00967C13" w:rsidP="00F01E32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934DDE" w:rsidRPr="00C32DCA">
        <w:t>8</w:t>
      </w:r>
      <w:r w:rsidRPr="00C32DCA">
        <w:t xml:space="preserve">] </w:t>
      </w:r>
      <w:r w:rsidRPr="00C32DCA">
        <w:tab/>
        <w:t>Dopravní průzkum intenzit současného stavu</w:t>
      </w:r>
      <w:r w:rsidR="00934DDE" w:rsidRPr="00C32DCA">
        <w:t>; AF-Cityplan; 12/2018</w:t>
      </w:r>
    </w:p>
    <w:p w14:paraId="1267679E" w14:textId="77777777" w:rsidR="00934DDE" w:rsidRPr="00C32DCA" w:rsidRDefault="00934DDE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[b-9] </w:t>
      </w:r>
      <w:r w:rsidRPr="00C32DCA">
        <w:tab/>
        <w:t xml:space="preserve">Dopravní model; AF-Cityplan; 03/2019 </w:t>
      </w:r>
    </w:p>
    <w:p w14:paraId="23FEDACA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[b-10] </w:t>
      </w:r>
      <w:r w:rsidRPr="00C32DCA">
        <w:tab/>
        <w:t>Dopravní studie; AF-Cityplan - Ing. Jiří Lávic a kol.; 04/2019</w:t>
      </w:r>
    </w:p>
    <w:p w14:paraId="031C33D1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[b-11] </w:t>
      </w:r>
      <w:r w:rsidRPr="00C32DCA">
        <w:tab/>
        <w:t>Základní korozní průzkum; Jeku - Ing. Bohumil Kučera; 04/2019</w:t>
      </w:r>
    </w:p>
    <w:p w14:paraId="6BFC8C23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[b-12] </w:t>
      </w:r>
      <w:r w:rsidRPr="00C32DCA">
        <w:tab/>
        <w:t>Pedologický průzkum; JIP - Ing. Jiří Petera; 04/2019</w:t>
      </w:r>
    </w:p>
    <w:p w14:paraId="52990D8B" w14:textId="77777777" w:rsidR="001C7A77" w:rsidRPr="00C32DCA" w:rsidRDefault="001C7A77" w:rsidP="001C7A77">
      <w:pPr>
        <w:pStyle w:val="BABasictext"/>
        <w:tabs>
          <w:tab w:val="left" w:pos="1701"/>
        </w:tabs>
        <w:ind w:left="1701" w:hanging="624"/>
      </w:pPr>
      <w:r w:rsidRPr="00C32DCA">
        <w:t xml:space="preserve">[b-13] </w:t>
      </w:r>
      <w:r w:rsidRPr="00C32DCA">
        <w:tab/>
        <w:t>Dodatek k pedologickému průzkumu; JIP - Ing. Jiří Petera; 05/2019</w:t>
      </w:r>
    </w:p>
    <w:p w14:paraId="54A9792B" w14:textId="77777777" w:rsidR="00947ECB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[b-14] </w:t>
      </w:r>
      <w:r w:rsidRPr="00C32DCA">
        <w:tab/>
      </w:r>
      <w:r w:rsidR="00947ECB" w:rsidRPr="00C32DCA">
        <w:t>Doplnění geodetického zaměření; Geodézie Východní Čechy; 05/2019</w:t>
      </w:r>
    </w:p>
    <w:p w14:paraId="049A4123" w14:textId="77777777" w:rsidR="00947ECB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[b-15] </w:t>
      </w:r>
      <w:r w:rsidRPr="00C32DCA">
        <w:tab/>
      </w:r>
      <w:r w:rsidR="00947ECB" w:rsidRPr="00C32DCA">
        <w:t>Posouzení imisní situace v lokalitě; spol. Ing. Radek Píša</w:t>
      </w:r>
      <w:r w:rsidR="009631F2" w:rsidRPr="00C32DCA">
        <w:t xml:space="preserve"> -</w:t>
      </w:r>
      <w:r w:rsidR="00947ECB" w:rsidRPr="00C32DCA">
        <w:t xml:space="preserve"> Ing. Martin Laifr; 05/2019</w:t>
      </w:r>
    </w:p>
    <w:p w14:paraId="2CC19F60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[b-16] </w:t>
      </w:r>
      <w:r w:rsidRPr="00C32DCA">
        <w:tab/>
      </w:r>
      <w:r w:rsidR="00936D4E" w:rsidRPr="00C32DCA">
        <w:t>Studie protipovodňového stavu lokality; Adonix; 05/2019</w:t>
      </w:r>
    </w:p>
    <w:p w14:paraId="1B0C008A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[b-17] </w:t>
      </w:r>
      <w:r w:rsidRPr="00C32DCA">
        <w:tab/>
      </w:r>
      <w:r w:rsidR="00936D4E" w:rsidRPr="00C32DCA">
        <w:t>Měření a vyhodnocení hladiny vibrací; Studio D - akustika - Bc. Jan Dolejší; 05/2019</w:t>
      </w:r>
    </w:p>
    <w:p w14:paraId="367D7FBB" w14:textId="77777777" w:rsidR="00936D4E" w:rsidRPr="00C32DCA" w:rsidRDefault="001C7A77" w:rsidP="00F01E32">
      <w:pPr>
        <w:pStyle w:val="BABasictext"/>
        <w:tabs>
          <w:tab w:val="left" w:pos="1701"/>
        </w:tabs>
        <w:ind w:left="1701" w:hanging="624"/>
      </w:pPr>
      <w:r w:rsidRPr="00C32DCA">
        <w:t xml:space="preserve">[b-18] </w:t>
      </w:r>
      <w:r w:rsidRPr="00C32DCA">
        <w:tab/>
      </w:r>
      <w:r w:rsidR="00936D4E" w:rsidRPr="00C32DCA">
        <w:t>Akustický posudek - ideový návrh antivibračních opatření; Studio D - akustika - Bc. Jan Dolejší; 05/2019</w:t>
      </w:r>
    </w:p>
    <w:p w14:paraId="0799FB5C" w14:textId="77777777" w:rsidR="005D1DE3" w:rsidRPr="00C32DCA" w:rsidRDefault="005D1DE3" w:rsidP="005D1DE3">
      <w:pPr>
        <w:pStyle w:val="BABasictext"/>
        <w:tabs>
          <w:tab w:val="left" w:pos="1701"/>
        </w:tabs>
        <w:ind w:left="1701" w:hanging="624"/>
      </w:pPr>
      <w:r w:rsidRPr="00C32DCA">
        <w:t>[b-19]</w:t>
      </w:r>
      <w:r w:rsidRPr="00C32DCA">
        <w:tab/>
        <w:t>Dendrologický průzkum - dodatek; Empla AG - Mgr. Alice Háková, Mgr. Jan Losík, Ph.D.; 06/2019</w:t>
      </w:r>
    </w:p>
    <w:p w14:paraId="394CA468" w14:textId="77777777" w:rsidR="00A2078D" w:rsidRDefault="00A2078D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5D1DE3" w:rsidRPr="00C32DCA">
        <w:t>20</w:t>
      </w:r>
      <w:r w:rsidRPr="00C32DCA">
        <w:t>]</w:t>
      </w:r>
      <w:r w:rsidRPr="00C32DCA">
        <w:tab/>
        <w:t>Biologický průzkum - dodatek; Empla AG - Mgr. Alice Háková, Mgr. Jan Losík, Ph.D.; 06/2019</w:t>
      </w:r>
    </w:p>
    <w:p w14:paraId="4C4BF529" w14:textId="77777777" w:rsidR="001F7105" w:rsidRDefault="001F7105" w:rsidP="001F7105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1</w:t>
      </w:r>
      <w:r w:rsidRPr="00C32DCA">
        <w:t>]</w:t>
      </w:r>
      <w:r w:rsidRPr="00C32DCA">
        <w:tab/>
      </w:r>
      <w:r w:rsidR="00FC7489">
        <w:t>Základní g</w:t>
      </w:r>
      <w:r>
        <w:t xml:space="preserve">eofyzikální průzkum; Kolej consult &amp; servis - Ing. Ladislav Minář, CSc.; </w:t>
      </w:r>
      <w:r w:rsidR="00FC7489">
        <w:t>06/2019</w:t>
      </w:r>
    </w:p>
    <w:p w14:paraId="1908F565" w14:textId="77777777" w:rsidR="001F7105" w:rsidRDefault="001F7105" w:rsidP="005D1DE3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2</w:t>
      </w:r>
      <w:r w:rsidRPr="00C32DCA">
        <w:t>]</w:t>
      </w:r>
      <w:r w:rsidRPr="00C32DCA">
        <w:tab/>
      </w:r>
      <w:r>
        <w:t>Geotechnické zhodnocen</w:t>
      </w:r>
      <w:r w:rsidR="00FC7489">
        <w:t>í; Proxima projekt - Ing. Martin Špička</w:t>
      </w:r>
      <w:r w:rsidR="00185706">
        <w:t>; 06/2019</w:t>
      </w:r>
    </w:p>
    <w:p w14:paraId="07BAF2D2" w14:textId="77777777" w:rsidR="00E9606C" w:rsidRDefault="00E9606C" w:rsidP="005D1DE3">
      <w:pPr>
        <w:pStyle w:val="BABasictext"/>
        <w:tabs>
          <w:tab w:val="left" w:pos="1701"/>
        </w:tabs>
        <w:ind w:left="1701" w:hanging="624"/>
      </w:pPr>
      <w:r w:rsidRPr="00C32DCA">
        <w:t>[b-2</w:t>
      </w:r>
      <w:r>
        <w:t>3</w:t>
      </w:r>
      <w:r w:rsidRPr="00C32DCA">
        <w:t>]</w:t>
      </w:r>
      <w:r w:rsidRPr="00C32DCA">
        <w:tab/>
      </w:r>
      <w:r>
        <w:t xml:space="preserve">Měření a vyhodnocení hluku v mimopracovním prostředí; </w:t>
      </w:r>
      <w:r w:rsidRPr="00E9606C">
        <w:t>spol. Ing. Radek Píša - Ing. Martin Laifr; 0</w:t>
      </w:r>
      <w:r>
        <w:t>6</w:t>
      </w:r>
      <w:r w:rsidRPr="00E9606C">
        <w:t>/2019</w:t>
      </w:r>
    </w:p>
    <w:p w14:paraId="2A020E93" w14:textId="77777777" w:rsidR="001F2A30" w:rsidRPr="00C32DCA" w:rsidRDefault="001F2A30" w:rsidP="001F2A30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24</w:t>
      </w:r>
      <w:r w:rsidRPr="00C32DCA">
        <w:t xml:space="preserve">] </w:t>
      </w:r>
      <w:r w:rsidRPr="00C32DCA">
        <w:tab/>
        <w:t>Dodatek k pedologickému průzkumu</w:t>
      </w:r>
      <w:r>
        <w:t xml:space="preserve"> č. 2</w:t>
      </w:r>
      <w:r w:rsidRPr="00C32DCA">
        <w:t>; JIP - Ing. Jiří Petera; 0</w:t>
      </w:r>
      <w:r>
        <w:t>6</w:t>
      </w:r>
      <w:r w:rsidRPr="00C32DCA">
        <w:t>/2019</w:t>
      </w:r>
    </w:p>
    <w:p w14:paraId="2BF5DE4B" w14:textId="77777777" w:rsidR="00872E02" w:rsidRDefault="00872E02" w:rsidP="00D43EC9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</w:t>
      </w:r>
      <w:r w:rsidRPr="00C32DCA">
        <w:t>5]</w:t>
      </w:r>
      <w:r>
        <w:tab/>
        <w:t xml:space="preserve">Studie proveditelnosti nasazení tepelných čerpadel systému země-voda; </w:t>
      </w:r>
      <w:r w:rsidR="00D43EC9">
        <w:t>GEROtop - Ing. Pavel Dědina, RNDr. Milan Novák; 06/2019</w:t>
      </w:r>
    </w:p>
    <w:p w14:paraId="125DA244" w14:textId="77777777" w:rsidR="00097C67" w:rsidRPr="00C32DCA" w:rsidRDefault="00097C67" w:rsidP="00097C67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26</w:t>
      </w:r>
      <w:r w:rsidRPr="00C32DCA">
        <w:t>]</w:t>
      </w:r>
      <w:r>
        <w:tab/>
      </w:r>
      <w:r w:rsidRPr="008634CE">
        <w:t>H</w:t>
      </w:r>
      <w:r>
        <w:t>ydrogeologický posudek, projekt hydrogeologického průzkumu pro stavbu vrtané studny</w:t>
      </w:r>
      <w:r w:rsidRPr="00C32DCA">
        <w:t>; Hydrogeologie Pardubice - RNDr. Ivan Landa, DrSc.; 0</w:t>
      </w:r>
      <w:r>
        <w:t>6</w:t>
      </w:r>
      <w:r w:rsidRPr="00C32DCA">
        <w:t>/201</w:t>
      </w:r>
      <w:r>
        <w:t>9</w:t>
      </w:r>
    </w:p>
    <w:p w14:paraId="2D26B4F7" w14:textId="77777777" w:rsidR="00112FA5" w:rsidRPr="00C32DCA" w:rsidRDefault="00112FA5" w:rsidP="00097C67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2</w:t>
      </w:r>
      <w:r w:rsidR="00097C67">
        <w:t>7</w:t>
      </w:r>
      <w:r w:rsidRPr="00C32DCA">
        <w:t>]</w:t>
      </w:r>
      <w:r>
        <w:tab/>
      </w:r>
      <w:r w:rsidRPr="008634CE">
        <w:t>H</w:t>
      </w:r>
      <w:r>
        <w:t>ydrogeologický průzkum pro vsakování</w:t>
      </w:r>
      <w:r w:rsidRPr="00C32DCA">
        <w:t>; Hydrogeologie Pardubice - RNDr. Ivan Landa, DrSc.; 0</w:t>
      </w:r>
      <w:r>
        <w:t>7</w:t>
      </w:r>
      <w:r w:rsidRPr="00C32DCA">
        <w:t>/201</w:t>
      </w:r>
      <w:r>
        <w:t>9</w:t>
      </w:r>
    </w:p>
    <w:p w14:paraId="40F92C4A" w14:textId="77777777" w:rsidR="006D4DCD" w:rsidRPr="00C32DCA" w:rsidRDefault="006D4DCD" w:rsidP="006D4DCD">
      <w:pPr>
        <w:pStyle w:val="BABasictext"/>
        <w:tabs>
          <w:tab w:val="left" w:pos="1701"/>
        </w:tabs>
        <w:ind w:left="1701" w:hanging="624"/>
      </w:pPr>
      <w:r w:rsidRPr="00C32DCA">
        <w:lastRenderedPageBreak/>
        <w:t>[b-</w:t>
      </w:r>
      <w:r>
        <w:t>2</w:t>
      </w:r>
      <w:r w:rsidR="00112FA5">
        <w:t>8</w:t>
      </w:r>
      <w:r w:rsidRPr="00C32DCA">
        <w:t xml:space="preserve">] </w:t>
      </w:r>
      <w:r w:rsidRPr="00C32DCA">
        <w:tab/>
        <w:t>Radonový průzkum; Hydrogeologie Pardubice - Ing. Taťána Peterová; 0</w:t>
      </w:r>
      <w:r>
        <w:t>7</w:t>
      </w:r>
      <w:r w:rsidRPr="00C32DCA">
        <w:t>/20</w:t>
      </w:r>
      <w:r>
        <w:t>1</w:t>
      </w:r>
      <w:r w:rsidRPr="00C32DCA">
        <w:t xml:space="preserve">9 </w:t>
      </w:r>
    </w:p>
    <w:p w14:paraId="3224F471" w14:textId="77777777" w:rsidR="001F2A30" w:rsidRDefault="004A245E" w:rsidP="005D1DE3">
      <w:pPr>
        <w:pStyle w:val="BABasictext"/>
        <w:tabs>
          <w:tab w:val="left" w:pos="1701"/>
        </w:tabs>
        <w:ind w:left="1701" w:hanging="624"/>
      </w:pPr>
      <w:r w:rsidRPr="004A245E">
        <w:t>[b-</w:t>
      </w:r>
      <w:r w:rsidR="00872E02">
        <w:t>2</w:t>
      </w:r>
      <w:r w:rsidR="00112FA5">
        <w:t>9</w:t>
      </w:r>
      <w:r w:rsidRPr="004A245E">
        <w:t xml:space="preserve">] </w:t>
      </w:r>
      <w:r w:rsidRPr="004A245E">
        <w:tab/>
        <w:t xml:space="preserve">Akustický posudek - </w:t>
      </w:r>
      <w:r w:rsidR="00872E02">
        <w:t>vyjádření k akustickému posudku</w:t>
      </w:r>
      <w:r w:rsidRPr="004A245E">
        <w:t>; Studio D - akustika - Bc. Jan Dolejší; 0</w:t>
      </w:r>
      <w:r w:rsidR="00872E02">
        <w:t>7</w:t>
      </w:r>
      <w:r w:rsidRPr="004A245E">
        <w:t>/2019</w:t>
      </w:r>
    </w:p>
    <w:p w14:paraId="4EC2598F" w14:textId="77777777" w:rsidR="00420267" w:rsidRDefault="00420267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 w:rsidR="00112FA5">
        <w:t>30</w:t>
      </w:r>
      <w:r w:rsidRPr="00C32DCA">
        <w:t>]</w:t>
      </w:r>
      <w:r>
        <w:tab/>
        <w:t>Studie proveditelnosti nasazení tepelných čerpadel systému země-voda - doplnění studie; GEROtop; 07/2019</w:t>
      </w:r>
    </w:p>
    <w:p w14:paraId="10F299DF" w14:textId="77777777" w:rsidR="00F72AA7" w:rsidRDefault="007B20F0" w:rsidP="005D1DE3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1</w:t>
      </w:r>
      <w:r w:rsidRPr="00C32DCA">
        <w:t>]</w:t>
      </w:r>
      <w:r>
        <w:tab/>
      </w:r>
      <w:r w:rsidRPr="007B20F0">
        <w:t>Hydrogeologické zhodnocení zájmového území</w:t>
      </w:r>
      <w:r>
        <w:t>; Ekohydro</w:t>
      </w:r>
      <w:r w:rsidRPr="007B20F0">
        <w:t xml:space="preserve"> - </w:t>
      </w:r>
      <w:r>
        <w:t>RNDr. Zdeněk Pospíšil</w:t>
      </w:r>
      <w:r w:rsidRPr="007B20F0">
        <w:t>; 0</w:t>
      </w:r>
      <w:r>
        <w:t>7</w:t>
      </w:r>
      <w:r w:rsidRPr="007B20F0">
        <w:t>/2019</w:t>
      </w:r>
    </w:p>
    <w:p w14:paraId="4605A819" w14:textId="77777777" w:rsidR="00584F71" w:rsidRDefault="00584F71" w:rsidP="00584F71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2</w:t>
      </w:r>
      <w:r w:rsidRPr="00C32DCA">
        <w:t xml:space="preserve">] </w:t>
      </w:r>
      <w:r w:rsidRPr="00C32DCA">
        <w:tab/>
        <w:t>Doplnění geodetického zaměření</w:t>
      </w:r>
      <w:r>
        <w:t xml:space="preserve"> – zásob. komunikace, vstupní prostor pav. Ak. Bedrny</w:t>
      </w:r>
      <w:r w:rsidRPr="00C32DCA">
        <w:t xml:space="preserve">; Geodézie Východní Čechy; </w:t>
      </w:r>
      <w:r>
        <w:t>03/2020</w:t>
      </w:r>
    </w:p>
    <w:p w14:paraId="620EA7BD" w14:textId="77777777" w:rsidR="00584F71" w:rsidRDefault="00584F71" w:rsidP="00584F71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</w:t>
      </w:r>
      <w:r w:rsidR="00F9308D">
        <w:t>3</w:t>
      </w:r>
      <w:r w:rsidRPr="00C32DCA">
        <w:t xml:space="preserve">] </w:t>
      </w:r>
      <w:r w:rsidRPr="00C32DCA">
        <w:tab/>
      </w:r>
      <w:r w:rsidR="00F9308D">
        <w:t>Inženýsko-geologický a hydrogeologický průzkum pro zakládání stavby</w:t>
      </w:r>
      <w:r w:rsidRPr="00C32DCA">
        <w:t xml:space="preserve">; Hydrogeologie Pardubice - RNDr. Ivan Landa, DrSc.; </w:t>
      </w:r>
      <w:r w:rsidR="00F9308D">
        <w:t>11</w:t>
      </w:r>
      <w:r w:rsidRPr="00C32DCA">
        <w:t>/201</w:t>
      </w:r>
      <w:r>
        <w:t>9</w:t>
      </w:r>
    </w:p>
    <w:p w14:paraId="6745E3A3" w14:textId="77777777" w:rsidR="00F9308D" w:rsidRDefault="00F9308D" w:rsidP="00C56483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34</w:t>
      </w:r>
      <w:r w:rsidRPr="00C32DCA">
        <w:t xml:space="preserve">] </w:t>
      </w:r>
      <w:r w:rsidRPr="00C32DCA">
        <w:tab/>
      </w:r>
      <w:r>
        <w:t>Monitoring hladiny podzemní vody (HG vrt PS-7)</w:t>
      </w:r>
      <w:r w:rsidRPr="00C32DCA">
        <w:t xml:space="preserve">; JIP - Ing. Jiří Petera; </w:t>
      </w:r>
      <w:r>
        <w:t>10</w:t>
      </w:r>
      <w:r w:rsidRPr="00C32DCA">
        <w:t>/2019</w:t>
      </w:r>
    </w:p>
    <w:p w14:paraId="7F3AC638" w14:textId="77777777" w:rsidR="00F9308D" w:rsidRDefault="00F9308D" w:rsidP="00C56483">
      <w:pPr>
        <w:pStyle w:val="BABasictext"/>
        <w:tabs>
          <w:tab w:val="left" w:pos="1701"/>
        </w:tabs>
        <w:ind w:left="1701" w:hanging="624"/>
        <w:rPr>
          <w:i/>
          <w:iCs/>
        </w:rPr>
      </w:pPr>
      <w:r w:rsidRPr="00C32DCA">
        <w:t>[b-</w:t>
      </w:r>
      <w:r>
        <w:t>3</w:t>
      </w:r>
      <w:r w:rsidRPr="00C32DCA">
        <w:t>5]</w:t>
      </w:r>
      <w:r>
        <w:tab/>
        <w:t xml:space="preserve">Hydrogeologické posouzení hloubkových vrtů pro tepelné čerpadlo na pozemcích č. 728, 725/8 a 725/127, k.ú. Nový Hradec Králové; GEROtop - RNDr. Milan Novák; 07/2019 - </w:t>
      </w:r>
      <w:r w:rsidRPr="003136A6">
        <w:rPr>
          <w:i/>
          <w:iCs/>
        </w:rPr>
        <w:t>vyjádření osoby s odbornou způsobilostí určené pro předložení vodoprávnímu úřadu v souladu s §17, písmeno g) vodního zákona</w:t>
      </w:r>
    </w:p>
    <w:p w14:paraId="0CD342AA" w14:textId="4E80A89C" w:rsidR="00584F71" w:rsidRPr="00A54D62" w:rsidRDefault="009C396D" w:rsidP="005D1DE3">
      <w:pPr>
        <w:pStyle w:val="BABasictext"/>
        <w:tabs>
          <w:tab w:val="left" w:pos="1701"/>
        </w:tabs>
        <w:ind w:left="1701" w:hanging="624"/>
        <w:rPr>
          <w:i/>
        </w:rPr>
      </w:pPr>
      <w:r w:rsidRPr="00C32DCA">
        <w:t>[b-</w:t>
      </w:r>
      <w:r>
        <w:t>36</w:t>
      </w:r>
      <w:r w:rsidRPr="00C32DCA">
        <w:t xml:space="preserve">] </w:t>
      </w:r>
      <w:r w:rsidRPr="00C32DCA">
        <w:tab/>
      </w:r>
      <w:r>
        <w:t xml:space="preserve">Plán rekultivace půdy dočasně odňaté ze ZPF pro stavbu </w:t>
      </w:r>
      <w:r w:rsidR="00577551">
        <w:t>MEPHARED 2</w:t>
      </w:r>
      <w:r>
        <w:t>;</w:t>
      </w:r>
      <w:r w:rsidR="00FA5845">
        <w:t xml:space="preserve"> </w:t>
      </w:r>
      <w:r>
        <w:t>Ing. Jaromíra Seidlová – Zemědělská projekce</w:t>
      </w:r>
      <w:r w:rsidRPr="00C32DCA">
        <w:t xml:space="preserve">; </w:t>
      </w:r>
      <w:r>
        <w:t xml:space="preserve">01/2020 - </w:t>
      </w:r>
      <w:r w:rsidRPr="003136A6">
        <w:rPr>
          <w:i/>
          <w:iCs/>
        </w:rPr>
        <w:t>podklad pro dočasné odnětí půdy ze ZPF</w:t>
      </w:r>
    </w:p>
    <w:p w14:paraId="1FB13207" w14:textId="77777777" w:rsidR="00E54A98" w:rsidRDefault="00E54A98" w:rsidP="00E54A98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37</w:t>
      </w:r>
      <w:r w:rsidRPr="00C32DCA">
        <w:t xml:space="preserve">] </w:t>
      </w:r>
      <w:r w:rsidRPr="00C32DCA">
        <w:tab/>
      </w:r>
      <w:r>
        <w:t>Rozptylová studie, zpracovaná jako podklad pro Oznámení ve smyslu zákona č. 100/2001 Sb.;</w:t>
      </w:r>
      <w:r w:rsidR="00FA5845">
        <w:t xml:space="preserve"> </w:t>
      </w:r>
      <w:r>
        <w:t>Ing. Radek Píša, s.r.o. - Ing. Josef Vraňan</w:t>
      </w:r>
      <w:r w:rsidRPr="00C32DCA">
        <w:t xml:space="preserve">; </w:t>
      </w:r>
      <w:r>
        <w:t>02/2020</w:t>
      </w:r>
    </w:p>
    <w:p w14:paraId="6BD8E7D8" w14:textId="77777777" w:rsidR="00584F71" w:rsidRPr="00C32DCA" w:rsidRDefault="00E54A98" w:rsidP="007A228C">
      <w:pPr>
        <w:pStyle w:val="BABasictext"/>
        <w:tabs>
          <w:tab w:val="left" w:pos="1701"/>
        </w:tabs>
        <w:ind w:left="1701" w:hanging="624"/>
      </w:pPr>
      <w:r w:rsidRPr="00C32DCA">
        <w:t>[b-</w:t>
      </w:r>
      <w:r>
        <w:t>38</w:t>
      </w:r>
      <w:r w:rsidRPr="00C32DCA">
        <w:t xml:space="preserve">] </w:t>
      </w:r>
      <w:r w:rsidRPr="00C32DCA">
        <w:tab/>
      </w:r>
      <w:r>
        <w:t>Hluková studie, zpracovaná ve smyslu nařízení vlády č. 272/2011 Sb. Sb.;</w:t>
      </w:r>
      <w:r w:rsidR="00FA5845">
        <w:t xml:space="preserve"> </w:t>
      </w:r>
      <w:r>
        <w:t>Ing. Radek Píša, s.r.o. - Ing. Michal Grégr</w:t>
      </w:r>
      <w:r w:rsidRPr="00C32DCA">
        <w:t xml:space="preserve">; </w:t>
      </w:r>
      <w:r>
        <w:t>03/2020</w:t>
      </w:r>
    </w:p>
    <w:p w14:paraId="7B43373C" w14:textId="77777777" w:rsidR="00476196" w:rsidRPr="00C32DCA" w:rsidRDefault="00476196" w:rsidP="006841FE">
      <w:pPr>
        <w:pStyle w:val="BALevel4"/>
      </w:pPr>
      <w:bookmarkStart w:id="90" w:name="_Toc35419567"/>
      <w:r w:rsidRPr="00C32DCA">
        <w:t>Klientské zadání</w:t>
      </w:r>
      <w:bookmarkEnd w:id="90"/>
    </w:p>
    <w:p w14:paraId="5CAAFD0B" w14:textId="5269A54D" w:rsidR="00476196" w:rsidRPr="00D2013A" w:rsidRDefault="00476196" w:rsidP="00A0100D">
      <w:pPr>
        <w:pStyle w:val="BABasictext"/>
        <w:tabs>
          <w:tab w:val="left" w:pos="1701"/>
        </w:tabs>
        <w:ind w:left="1701" w:hanging="624"/>
      </w:pPr>
      <w:r w:rsidRPr="00D2013A">
        <w:t>[c-1</w:t>
      </w:r>
      <w:r w:rsidR="00A0100D" w:rsidRPr="00D2013A">
        <w:t xml:space="preserve">] </w:t>
      </w:r>
      <w:r w:rsidR="00A0100D" w:rsidRPr="00D2013A">
        <w:tab/>
      </w:r>
      <w:r w:rsidR="00FB060C" w:rsidRPr="00D2013A">
        <w:t xml:space="preserve">Zadání projektu </w:t>
      </w:r>
      <w:r w:rsidR="00577551">
        <w:t>MEPHARED 2</w:t>
      </w:r>
      <w:r w:rsidRPr="00D2013A">
        <w:t xml:space="preserve">; </w:t>
      </w:r>
      <w:r w:rsidR="00FB060C" w:rsidRPr="00D2013A">
        <w:t>Univerzita Karlova</w:t>
      </w:r>
      <w:r w:rsidRPr="00D2013A">
        <w:t xml:space="preserve">; </w:t>
      </w:r>
      <w:r w:rsidR="00FB060C" w:rsidRPr="00D2013A">
        <w:t>01</w:t>
      </w:r>
      <w:r w:rsidRPr="00D2013A">
        <w:t>/201</w:t>
      </w:r>
      <w:r w:rsidR="00FB060C" w:rsidRPr="00D2013A">
        <w:t>9</w:t>
      </w:r>
      <w:r w:rsidR="00D2013A">
        <w:t xml:space="preserve"> vč. pozdějších aktualizací</w:t>
      </w:r>
    </w:p>
    <w:p w14:paraId="26BA7FC4" w14:textId="77777777" w:rsidR="00476196" w:rsidRPr="00185706" w:rsidRDefault="00476196" w:rsidP="00A0100D">
      <w:pPr>
        <w:pStyle w:val="BABasictext"/>
        <w:tabs>
          <w:tab w:val="left" w:pos="1701"/>
        </w:tabs>
        <w:ind w:left="1701" w:hanging="624"/>
      </w:pPr>
      <w:r w:rsidRPr="00185706">
        <w:t>[c-2</w:t>
      </w:r>
      <w:r w:rsidR="00A0100D" w:rsidRPr="00185706">
        <w:t xml:space="preserve">] </w:t>
      </w:r>
      <w:r w:rsidR="00A0100D" w:rsidRPr="00185706">
        <w:tab/>
      </w:r>
      <w:r w:rsidRPr="00185706">
        <w:t>Koordinační schůzky s investorem; průběžně</w:t>
      </w:r>
    </w:p>
    <w:p w14:paraId="5BC443D7" w14:textId="77777777" w:rsidR="00476196" w:rsidRPr="00185706" w:rsidRDefault="00476196" w:rsidP="00A0100D">
      <w:pPr>
        <w:pStyle w:val="BABasictext"/>
        <w:tabs>
          <w:tab w:val="left" w:pos="1701"/>
        </w:tabs>
        <w:ind w:left="1701" w:hanging="624"/>
      </w:pPr>
      <w:r w:rsidRPr="00185706">
        <w:t>[c-3</w:t>
      </w:r>
      <w:r w:rsidR="00A0100D" w:rsidRPr="00185706">
        <w:t xml:space="preserve">] </w:t>
      </w:r>
      <w:r w:rsidR="00A0100D" w:rsidRPr="00185706">
        <w:tab/>
      </w:r>
      <w:r w:rsidRPr="00185706">
        <w:t>Upřesnění zadání, zasílané e-mailem zástupci investora; průběžně</w:t>
      </w:r>
    </w:p>
    <w:p w14:paraId="136B6D71" w14:textId="77777777" w:rsidR="005F6BDF" w:rsidRDefault="005F6BDF" w:rsidP="00A0100D">
      <w:pPr>
        <w:pStyle w:val="BABasictext"/>
        <w:tabs>
          <w:tab w:val="left" w:pos="1701"/>
        </w:tabs>
        <w:ind w:left="1701" w:hanging="624"/>
      </w:pPr>
      <w:r w:rsidRPr="00E9606C">
        <w:t xml:space="preserve">[c-4] </w:t>
      </w:r>
      <w:r w:rsidRPr="00E9606C">
        <w:tab/>
        <w:t xml:space="preserve">Odpovědi investora na žádosti o upřesnění; průběžně </w:t>
      </w:r>
    </w:p>
    <w:p w14:paraId="1B5255D4" w14:textId="77777777" w:rsidR="00E15002" w:rsidRDefault="00E15002" w:rsidP="00A0100D">
      <w:pPr>
        <w:pStyle w:val="BABasictext"/>
        <w:tabs>
          <w:tab w:val="left" w:pos="1701"/>
        </w:tabs>
        <w:ind w:left="1701" w:hanging="624"/>
      </w:pPr>
      <w:r w:rsidRPr="00E9606C">
        <w:t>[c-</w:t>
      </w:r>
      <w:r>
        <w:t>5</w:t>
      </w:r>
      <w:r w:rsidRPr="00E9606C">
        <w:t xml:space="preserve">] </w:t>
      </w:r>
      <w:r w:rsidRPr="00E9606C">
        <w:tab/>
      </w:r>
      <w:r>
        <w:t>Výzvy k poskytnutí součinnosti</w:t>
      </w:r>
      <w:r w:rsidRPr="00E9606C">
        <w:t>; průběžně</w:t>
      </w:r>
    </w:p>
    <w:p w14:paraId="40B36E52" w14:textId="5F4FAED0" w:rsidR="00B81F60" w:rsidRPr="00E9606C" w:rsidRDefault="00B81F60" w:rsidP="00A0100D">
      <w:pPr>
        <w:pStyle w:val="BABasictext"/>
        <w:tabs>
          <w:tab w:val="left" w:pos="1701"/>
        </w:tabs>
        <w:ind w:left="1701" w:hanging="624"/>
      </w:pPr>
      <w:r w:rsidRPr="00E9606C">
        <w:t>[c-</w:t>
      </w:r>
      <w:r>
        <w:t>6</w:t>
      </w:r>
      <w:r w:rsidRPr="00E9606C">
        <w:t xml:space="preserve">] </w:t>
      </w:r>
      <w:r w:rsidRPr="00E9606C">
        <w:tab/>
      </w:r>
      <w:r>
        <w:t xml:space="preserve">Odsouhlasený předchozí stupeň dokumentace - VFI - Studie </w:t>
      </w:r>
      <w:r w:rsidR="00577551">
        <w:t>MEPHARED 2</w:t>
      </w:r>
    </w:p>
    <w:p w14:paraId="3E9C247E" w14:textId="77777777" w:rsidR="00476196" w:rsidRPr="00E9606C" w:rsidRDefault="00476196" w:rsidP="006841FE">
      <w:pPr>
        <w:pStyle w:val="BALevel4"/>
      </w:pPr>
      <w:bookmarkStart w:id="91" w:name="_Toc35419568"/>
      <w:r w:rsidRPr="00E9606C">
        <w:t>Další podklady</w:t>
      </w:r>
      <w:bookmarkEnd w:id="91"/>
    </w:p>
    <w:p w14:paraId="0730D469" w14:textId="77777777" w:rsidR="00476196" w:rsidRPr="00E9606C" w:rsidRDefault="00476196" w:rsidP="00A0100D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E9606C">
        <w:t>[d-1</w:t>
      </w:r>
      <w:r w:rsidR="00A0100D" w:rsidRPr="00E9606C">
        <w:t xml:space="preserve">] </w:t>
      </w:r>
      <w:r w:rsidR="00A0100D" w:rsidRPr="00E9606C">
        <w:tab/>
      </w:r>
      <w:r w:rsidRPr="00E9606C">
        <w:t xml:space="preserve">Územní plán </w:t>
      </w:r>
      <w:r w:rsidR="00BE33AA" w:rsidRPr="00E9606C">
        <w:t>města Hradec Králové</w:t>
      </w:r>
      <w:r w:rsidR="00920437" w:rsidRPr="00E9606C">
        <w:t>,</w:t>
      </w:r>
      <w:r w:rsidR="00B81F60">
        <w:t xml:space="preserve"> </w:t>
      </w:r>
      <w:r w:rsidRPr="00E9606C">
        <w:t xml:space="preserve">schválený Zastupitelstvem </w:t>
      </w:r>
      <w:r w:rsidR="00BE33AA" w:rsidRPr="00E9606C">
        <w:t>města Hradec Králové</w:t>
      </w:r>
      <w:r w:rsidRPr="00E9606C">
        <w:t xml:space="preserve"> dne </w:t>
      </w:r>
      <w:r w:rsidR="00BE33AA" w:rsidRPr="00E9606C">
        <w:t>21</w:t>
      </w:r>
      <w:r w:rsidRPr="00E9606C">
        <w:t>.</w:t>
      </w:r>
      <w:r w:rsidR="00BE33AA" w:rsidRPr="00E9606C">
        <w:t>1</w:t>
      </w:r>
      <w:r w:rsidRPr="00E9606C">
        <w:t>.200</w:t>
      </w:r>
      <w:r w:rsidR="00BE33AA" w:rsidRPr="00E9606C">
        <w:t>0</w:t>
      </w:r>
    </w:p>
    <w:p w14:paraId="7751836D" w14:textId="77777777" w:rsidR="00BE33AA" w:rsidRPr="00E9606C" w:rsidRDefault="00476196" w:rsidP="00BE33AA">
      <w:pPr>
        <w:pStyle w:val="BABasictext"/>
        <w:tabs>
          <w:tab w:val="left" w:pos="1701"/>
        </w:tabs>
        <w:ind w:left="1701" w:hanging="624"/>
      </w:pPr>
      <w:r w:rsidRPr="00E9606C">
        <w:t>[d-2</w:t>
      </w:r>
      <w:r w:rsidR="00A0100D" w:rsidRPr="00E9606C">
        <w:t xml:space="preserve">] </w:t>
      </w:r>
      <w:r w:rsidR="00A0100D" w:rsidRPr="00E9606C">
        <w:tab/>
      </w:r>
      <w:r w:rsidR="00920437" w:rsidRPr="00E9606C">
        <w:t xml:space="preserve">Změna ÚPmHK č. 25 - </w:t>
      </w:r>
      <w:r w:rsidR="00BE33AA" w:rsidRPr="00E9606C">
        <w:t>Závazná část Územního plánu města Hradec Králové</w:t>
      </w:r>
      <w:r w:rsidR="00920437" w:rsidRPr="00E9606C">
        <w:t>,</w:t>
      </w:r>
      <w:r w:rsidR="00BE33AA" w:rsidRPr="00E9606C">
        <w:t xml:space="preserve"> vyhlášená obecně závaznou vyhláškou města Hradec Králové č. 1/2002</w:t>
      </w:r>
      <w:r w:rsidR="00920437" w:rsidRPr="00E9606C">
        <w:t>, ve znění dle změn ÚPmHK dokončených k 1.3.2012</w:t>
      </w:r>
    </w:p>
    <w:p w14:paraId="0D2BF126" w14:textId="77777777" w:rsidR="00476196" w:rsidRPr="001F2A30" w:rsidRDefault="00920437" w:rsidP="00BE33AA">
      <w:pPr>
        <w:pStyle w:val="BABasictext"/>
        <w:tabs>
          <w:tab w:val="left" w:pos="1701"/>
        </w:tabs>
        <w:ind w:left="1701" w:hanging="624"/>
        <w:rPr>
          <w:highlight w:val="yellow"/>
        </w:rPr>
      </w:pPr>
      <w:r w:rsidRPr="00E9606C">
        <w:t xml:space="preserve">[d-3] </w:t>
      </w:r>
      <w:r w:rsidRPr="00E9606C">
        <w:tab/>
      </w:r>
      <w:r w:rsidR="00BE33AA" w:rsidRPr="00E9606C">
        <w:t>Změn</w:t>
      </w:r>
      <w:r w:rsidRPr="00E9606C">
        <w:t>a</w:t>
      </w:r>
      <w:r w:rsidR="00BE33AA" w:rsidRPr="00E9606C">
        <w:t xml:space="preserve"> ÚPmHK č. 222 </w:t>
      </w:r>
      <w:r w:rsidRPr="00E9606C">
        <w:t>- Z</w:t>
      </w:r>
      <w:r w:rsidR="00BE33AA" w:rsidRPr="001F2A30">
        <w:t>měn</w:t>
      </w:r>
      <w:r w:rsidRPr="001F2A30">
        <w:t>a</w:t>
      </w:r>
      <w:r w:rsidR="00BE33AA" w:rsidRPr="001F2A30">
        <w:t xml:space="preserve"> stupně automobilizace</w:t>
      </w:r>
      <w:r w:rsidRPr="001F2A30">
        <w:t>,</w:t>
      </w:r>
      <w:r w:rsidR="00B81F60">
        <w:t xml:space="preserve"> </w:t>
      </w:r>
      <w:r w:rsidRPr="001F2A30">
        <w:t>schválená Zastupitelstvem města Hradec Králové dne 27.1.2009</w:t>
      </w:r>
    </w:p>
    <w:p w14:paraId="69CEFEB7" w14:textId="77777777" w:rsidR="00476196" w:rsidRPr="008634CE" w:rsidRDefault="00476196" w:rsidP="00A0100D">
      <w:pPr>
        <w:pStyle w:val="BABasictext"/>
        <w:tabs>
          <w:tab w:val="left" w:pos="1701"/>
        </w:tabs>
        <w:ind w:left="1701" w:hanging="624"/>
      </w:pPr>
      <w:r w:rsidRPr="001F2A30">
        <w:t>[d-4</w:t>
      </w:r>
      <w:r w:rsidR="00A0100D" w:rsidRPr="001F2A30">
        <w:t xml:space="preserve">] </w:t>
      </w:r>
      <w:r w:rsidR="00A0100D" w:rsidRPr="001F2A30">
        <w:tab/>
      </w:r>
      <w:r w:rsidRPr="001F2A30">
        <w:t xml:space="preserve">Vydané územní rozhodnutí </w:t>
      </w:r>
      <w:r w:rsidR="008D0808" w:rsidRPr="001F2A30">
        <w:t xml:space="preserve">č.333 </w:t>
      </w:r>
      <w:r w:rsidRPr="001F2A30">
        <w:t xml:space="preserve">spisová značka </w:t>
      </w:r>
      <w:r w:rsidR="00920437" w:rsidRPr="001F2A30">
        <w:t>137598/2009 HA2/ŽA</w:t>
      </w:r>
      <w:r w:rsidRPr="001F2A30">
        <w:t xml:space="preserve"> ze dne 2</w:t>
      </w:r>
      <w:r w:rsidR="00920437" w:rsidRPr="001F2A30">
        <w:t>0</w:t>
      </w:r>
      <w:r w:rsidRPr="001F2A30">
        <w:t>.</w:t>
      </w:r>
      <w:r w:rsidR="00920437" w:rsidRPr="001F2A30">
        <w:t>10</w:t>
      </w:r>
      <w:r w:rsidRPr="008634CE">
        <w:t>.2009 s nabytím právní moci dne 2</w:t>
      </w:r>
      <w:r w:rsidR="00920437" w:rsidRPr="008634CE">
        <w:t>0</w:t>
      </w:r>
      <w:r w:rsidRPr="008634CE">
        <w:t>.</w:t>
      </w:r>
      <w:r w:rsidR="00920437" w:rsidRPr="008634CE">
        <w:t>1</w:t>
      </w:r>
      <w:r w:rsidRPr="008634CE">
        <w:t>1.20</w:t>
      </w:r>
      <w:r w:rsidR="00920437" w:rsidRPr="008634CE">
        <w:t>09</w:t>
      </w:r>
    </w:p>
    <w:p w14:paraId="450EB05C" w14:textId="77777777" w:rsidR="001E3DD3" w:rsidRPr="008634CE" w:rsidRDefault="003A7C56" w:rsidP="003A7C56">
      <w:pPr>
        <w:pStyle w:val="BABasictext"/>
        <w:tabs>
          <w:tab w:val="left" w:pos="1701"/>
        </w:tabs>
        <w:ind w:left="1701" w:hanging="624"/>
      </w:pPr>
      <w:r w:rsidRPr="008634CE">
        <w:t xml:space="preserve">[d-5] </w:t>
      </w:r>
      <w:r w:rsidRPr="008634CE">
        <w:tab/>
      </w:r>
      <w:r w:rsidR="00DA73D8" w:rsidRPr="008634CE">
        <w:t>Certifikát autorizovaného inspektora Ing. Pavla Linharta číslo jednací PL/01-10 ze dne 22.3.2010</w:t>
      </w:r>
    </w:p>
    <w:p w14:paraId="5F909941" w14:textId="77777777" w:rsidR="00DA73D8" w:rsidRPr="008634CE" w:rsidRDefault="00DA73D8" w:rsidP="00DA73D8">
      <w:pPr>
        <w:pStyle w:val="BABasictext"/>
        <w:tabs>
          <w:tab w:val="left" w:pos="1701"/>
        </w:tabs>
        <w:ind w:left="1701" w:hanging="624"/>
      </w:pPr>
      <w:r w:rsidRPr="008634CE">
        <w:t xml:space="preserve">[d-6] </w:t>
      </w:r>
      <w:r w:rsidRPr="008634CE">
        <w:tab/>
        <w:t>Certifikát autorizovaného inspektora Ing. Pavla Linharta číslo jednací PL/01-10/A ze dne 2</w:t>
      </w:r>
      <w:r w:rsidR="00E546F7" w:rsidRPr="008634CE">
        <w:t>3</w:t>
      </w:r>
      <w:r w:rsidRPr="008634CE">
        <w:t>.3.201</w:t>
      </w:r>
      <w:r w:rsidR="00E546F7" w:rsidRPr="008634CE">
        <w:t>2 (obnovení)</w:t>
      </w:r>
    </w:p>
    <w:p w14:paraId="495438AA" w14:textId="77777777" w:rsidR="008D0808" w:rsidRPr="00872E02" w:rsidRDefault="008D0808" w:rsidP="008D0808">
      <w:pPr>
        <w:pStyle w:val="BABasictext"/>
        <w:tabs>
          <w:tab w:val="left" w:pos="1701"/>
        </w:tabs>
        <w:ind w:left="1701" w:hanging="624"/>
      </w:pPr>
      <w:r w:rsidRPr="008634CE">
        <w:t>[d-7</w:t>
      </w:r>
      <w:r w:rsidRPr="006D4DCD">
        <w:t xml:space="preserve">] </w:t>
      </w:r>
      <w:r w:rsidRPr="006D4DCD">
        <w:tab/>
        <w:t>Vydaná změna územní rozhodnutí č.333/I spisová značka 048714/2013</w:t>
      </w:r>
      <w:r w:rsidRPr="004A245E">
        <w:t> HA/Ža ze dne 17.5.2013 s nabytím právní moci dne 20.5.20</w:t>
      </w:r>
      <w:r w:rsidRPr="00872E02">
        <w:t>13</w:t>
      </w:r>
    </w:p>
    <w:p w14:paraId="3F0EBABC" w14:textId="77777777" w:rsidR="00E546F7" w:rsidRPr="00420267" w:rsidRDefault="00E546F7" w:rsidP="00E546F7">
      <w:pPr>
        <w:pStyle w:val="BABasictext"/>
        <w:tabs>
          <w:tab w:val="left" w:pos="1701"/>
        </w:tabs>
        <w:ind w:left="1701" w:hanging="624"/>
      </w:pPr>
      <w:r w:rsidRPr="00872E02">
        <w:lastRenderedPageBreak/>
        <w:t>[d-</w:t>
      </w:r>
      <w:r w:rsidR="00A1514C" w:rsidRPr="00872E02">
        <w:t>8</w:t>
      </w:r>
      <w:r w:rsidRPr="00D43EC9">
        <w:t xml:space="preserve">] </w:t>
      </w:r>
      <w:r w:rsidRPr="00D43EC9">
        <w:tab/>
        <w:t>Certifikát autorizovaného inspektora Ing. Pavla Linharta číslo jednací PL/01-14/A ze d</w:t>
      </w:r>
      <w:r w:rsidRPr="00420267">
        <w:t>ne 8.4.2014 (změna stavby před dokončením)</w:t>
      </w:r>
    </w:p>
    <w:p w14:paraId="331E8422" w14:textId="77777777" w:rsidR="00E546F7" w:rsidRPr="00112FA5" w:rsidRDefault="00E546F7" w:rsidP="00E546F7">
      <w:pPr>
        <w:pStyle w:val="BABasictext"/>
        <w:tabs>
          <w:tab w:val="left" w:pos="1701"/>
        </w:tabs>
        <w:ind w:left="1701" w:hanging="624"/>
      </w:pPr>
      <w:r w:rsidRPr="00420267">
        <w:t>[d-</w:t>
      </w:r>
      <w:r w:rsidR="00A1514C" w:rsidRPr="00420267">
        <w:t>9</w:t>
      </w:r>
      <w:r w:rsidRPr="00420267">
        <w:t xml:space="preserve">] </w:t>
      </w:r>
      <w:r w:rsidRPr="00420267">
        <w:tab/>
      </w:r>
      <w:r w:rsidRPr="00112FA5">
        <w:t>Doplněk certifikátu autorizovaného inspektora Ing. Pavla Linharta číslo jednací PL/01-14/A-1 ze dne 9.4.2014 (změna stavby před dokončením)</w:t>
      </w:r>
    </w:p>
    <w:p w14:paraId="34BFCAEB" w14:textId="77777777" w:rsidR="003A7C56" w:rsidRPr="00E15002" w:rsidRDefault="001E3DD3" w:rsidP="00E546F7">
      <w:pPr>
        <w:pStyle w:val="BABasictext"/>
        <w:tabs>
          <w:tab w:val="left" w:pos="1701"/>
        </w:tabs>
        <w:ind w:left="1701" w:hanging="624"/>
      </w:pPr>
      <w:r w:rsidRPr="00112FA5">
        <w:t>[d-</w:t>
      </w:r>
      <w:r w:rsidR="00A1514C" w:rsidRPr="00112FA5">
        <w:t>10</w:t>
      </w:r>
      <w:r w:rsidRPr="00112FA5">
        <w:t xml:space="preserve">] </w:t>
      </w:r>
      <w:r w:rsidRPr="00112FA5">
        <w:tab/>
      </w:r>
      <w:r w:rsidR="003A7C56" w:rsidRPr="00112FA5">
        <w:t xml:space="preserve">Vydaný </w:t>
      </w:r>
      <w:r w:rsidR="003A7C56" w:rsidRPr="00B04088">
        <w:t>kolaudační souhlas spisová značka SZ MMHK/133162/2015 ST1/Van ze dne 14.9.2015 s nabytím právní moci dne 22</w:t>
      </w:r>
      <w:r w:rsidR="003A7C56" w:rsidRPr="00097C67">
        <w:t>.</w:t>
      </w:r>
      <w:r w:rsidR="003A7C56" w:rsidRPr="00410DF1">
        <w:t>9.2015</w:t>
      </w:r>
    </w:p>
    <w:bookmarkEnd w:id="85"/>
    <w:bookmarkEnd w:id="87"/>
    <w:p w14:paraId="3CD8668C" w14:textId="77777777" w:rsidR="003A7C56" w:rsidRDefault="003A7C56" w:rsidP="00A0100D">
      <w:pPr>
        <w:pStyle w:val="BABasictext"/>
        <w:tabs>
          <w:tab w:val="left" w:pos="1701"/>
        </w:tabs>
        <w:ind w:left="1701" w:hanging="624"/>
      </w:pPr>
    </w:p>
    <w:p w14:paraId="54E2E625" w14:textId="77777777" w:rsidR="00361231" w:rsidRDefault="00361231" w:rsidP="00A0100D">
      <w:pPr>
        <w:pStyle w:val="BABasictext"/>
        <w:tabs>
          <w:tab w:val="left" w:pos="1701"/>
        </w:tabs>
        <w:ind w:left="1701" w:hanging="624"/>
      </w:pPr>
      <w:r>
        <w:t>Zpracoval:</w:t>
      </w:r>
    </w:p>
    <w:p w14:paraId="1FA3F8C1" w14:textId="77777777" w:rsidR="00361231" w:rsidRDefault="00361231" w:rsidP="00A0100D">
      <w:pPr>
        <w:pStyle w:val="BABasictext"/>
        <w:tabs>
          <w:tab w:val="left" w:pos="1701"/>
        </w:tabs>
        <w:ind w:left="1701" w:hanging="624"/>
      </w:pPr>
      <w:r>
        <w:t>Ing. Petr Kašík - Bogle Architects s.r.o.</w:t>
      </w:r>
    </w:p>
    <w:p w14:paraId="708AB962" w14:textId="77777777" w:rsidR="00361231" w:rsidRPr="00D9626C" w:rsidRDefault="00361231" w:rsidP="00A0100D">
      <w:pPr>
        <w:pStyle w:val="BABasictext"/>
        <w:tabs>
          <w:tab w:val="left" w:pos="1701"/>
        </w:tabs>
        <w:ind w:left="1701" w:hanging="624"/>
      </w:pPr>
      <w:r w:rsidRPr="00D9626C">
        <w:t>Ing. Silvie Tučková - AED project a.s.</w:t>
      </w:r>
    </w:p>
    <w:p w14:paraId="14F6EA6D" w14:textId="77777777" w:rsidR="0036309C" w:rsidRPr="00D9626C" w:rsidRDefault="0036309C" w:rsidP="00A0100D">
      <w:pPr>
        <w:pStyle w:val="BABasictext"/>
        <w:tabs>
          <w:tab w:val="left" w:pos="1701"/>
        </w:tabs>
        <w:ind w:left="1701" w:hanging="624"/>
      </w:pPr>
    </w:p>
    <w:p w14:paraId="5F8C1AF5" w14:textId="77777777" w:rsidR="003A7C56" w:rsidRPr="00E15002" w:rsidRDefault="0036309C" w:rsidP="00A0100D">
      <w:pPr>
        <w:pStyle w:val="BABasictext"/>
        <w:tabs>
          <w:tab w:val="left" w:pos="1701"/>
        </w:tabs>
        <w:ind w:left="1701" w:hanging="624"/>
      </w:pPr>
      <w:r w:rsidRPr="00D9626C">
        <w:t>V Praze, dne 31.03.2020</w:t>
      </w:r>
    </w:p>
    <w:sectPr w:rsidR="003A7C56" w:rsidRPr="00E15002" w:rsidSect="00C1267B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6" w:bottom="1276" w:left="1418" w:header="709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18" w:author="Vilimová Eva" w:date="2020-07-23T15:20:00Z" w:initials="VE">
    <w:p w14:paraId="0EF245AC" w14:textId="60E72CAC" w:rsidR="00577551" w:rsidRDefault="00577551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t>nahrazeno v celém souboru</w:t>
      </w:r>
    </w:p>
  </w:comment>
  <w:comment w:id="19" w:author="Vilimová Eva" w:date="2020-07-23T15:22:00Z" w:initials="VE">
    <w:p w14:paraId="3CF8179F" w14:textId="14AEF413" w:rsidR="00577551" w:rsidRDefault="00577551">
      <w:pPr>
        <w:pStyle w:val="Textkomente"/>
      </w:pPr>
      <w:r>
        <w:rPr>
          <w:rStyle w:val="Odkaznakoment"/>
        </w:rPr>
        <w:annotationRef/>
      </w:r>
    </w:p>
  </w:comment>
  <w:comment w:id="23" w:author="Vilimová Eva" w:date="2020-07-23T16:17:00Z" w:initials="VE">
    <w:p w14:paraId="18361EAF" w14:textId="77777777" w:rsidR="000C12A6" w:rsidRDefault="000C12A6">
      <w:pPr>
        <w:pStyle w:val="Textkomente"/>
      </w:pPr>
      <w:r>
        <w:rPr>
          <w:rStyle w:val="Odkaznakoment"/>
        </w:rPr>
        <w:annotationRef/>
      </w:r>
      <w:r>
        <w:t>zrušeno hospodaření SSKHK</w:t>
      </w:r>
    </w:p>
    <w:p w14:paraId="3CCD8FDC" w14:textId="6804B8E5" w:rsidR="000C12A6" w:rsidRDefault="000C12A6" w:rsidP="000C12A6">
      <w:pPr>
        <w:pStyle w:val="Textkomente"/>
        <w:ind w:firstLine="0"/>
      </w:pPr>
    </w:p>
  </w:comment>
  <w:comment w:id="24" w:author="Vilimová Eva" w:date="2020-07-23T16:21:00Z" w:initials="VE">
    <w:p w14:paraId="2BEAC2E8" w14:textId="68440995" w:rsidR="000C12A6" w:rsidRDefault="000C12A6">
      <w:pPr>
        <w:pStyle w:val="Textkomente"/>
      </w:pPr>
      <w:r>
        <w:rPr>
          <w:rStyle w:val="Odkaznakoment"/>
        </w:rPr>
        <w:annotationRef/>
      </w:r>
    </w:p>
  </w:comment>
  <w:comment w:id="25" w:author="Vilimová Eva" w:date="2020-07-23T16:25:00Z" w:initials="VE">
    <w:p w14:paraId="624CBA72" w14:textId="34999F27" w:rsidR="00F26E9A" w:rsidRDefault="00F26E9A">
      <w:pPr>
        <w:pStyle w:val="Textkomente"/>
      </w:pPr>
      <w:r>
        <w:rPr>
          <w:rStyle w:val="Odkaznakoment"/>
        </w:rPr>
        <w:annotationRef/>
      </w:r>
    </w:p>
  </w:comment>
  <w:comment w:id="56" w:author="Vilimová Eva" w:date="2020-07-24T15:31:00Z" w:initials="VE">
    <w:p w14:paraId="0B10B920" w14:textId="77777777" w:rsidR="00293A37" w:rsidRDefault="00293A37" w:rsidP="00293A37">
      <w:pPr>
        <w:pStyle w:val="Textkomente"/>
      </w:pPr>
      <w:r>
        <w:rPr>
          <w:rStyle w:val="Odkaznakoment"/>
        </w:rPr>
        <w:annotationRef/>
      </w:r>
    </w:p>
    <w:p w14:paraId="1B9AC915" w14:textId="77777777" w:rsidR="00293A37" w:rsidRDefault="00293A37" w:rsidP="00293A37">
      <w:pPr>
        <w:pStyle w:val="Textkomente"/>
      </w:pPr>
      <w:r>
        <w:t xml:space="preserve"> dělení podle komentáře</w:t>
      </w:r>
    </w:p>
  </w:comment>
  <w:comment w:id="55" w:author="Vilimová Eva" w:date="2020-07-24T15:31:00Z" w:initials="VE">
    <w:p w14:paraId="7D4D3BFC" w14:textId="77777777" w:rsidR="00061DFC" w:rsidRDefault="00C16C76">
      <w:pPr>
        <w:pStyle w:val="Textkomente"/>
      </w:pPr>
      <w:r>
        <w:rPr>
          <w:rStyle w:val="Odkaznakoment"/>
        </w:rPr>
        <w:annotationRef/>
      </w:r>
    </w:p>
    <w:p w14:paraId="7551DF08" w14:textId="51D541E1" w:rsidR="00C16C76" w:rsidRDefault="00C16C76">
      <w:pPr>
        <w:pStyle w:val="Textkomente"/>
      </w:pPr>
      <w:r>
        <w:t xml:space="preserve"> dělení podle komentáře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EF245AC" w15:done="0"/>
  <w15:commentEx w15:paraId="3CF8179F" w15:done="0"/>
  <w15:commentEx w15:paraId="3CCD8FDC" w15:done="0"/>
  <w15:commentEx w15:paraId="2BEAC2E8" w15:done="0"/>
  <w15:commentEx w15:paraId="624CBA72" w15:done="0"/>
  <w15:commentEx w15:paraId="1B9AC915" w15:done="0"/>
  <w15:commentEx w15:paraId="7551DF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42930" w16cex:dateUtc="2020-07-23T13:20:00Z"/>
  <w16cex:commentExtensible w16cex:durableId="22C42999" w16cex:dateUtc="2020-07-23T13:22:00Z"/>
  <w16cex:commentExtensible w16cex:durableId="22C436AF" w16cex:dateUtc="2020-07-23T14:17:00Z"/>
  <w16cex:commentExtensible w16cex:durableId="22C43792" w16cex:dateUtc="2020-07-23T14:21:00Z"/>
  <w16cex:commentExtensible w16cex:durableId="22C43893" w16cex:dateUtc="2020-07-23T14:25:00Z"/>
  <w16cex:commentExtensible w16cex:durableId="23146FD3" w16cex:dateUtc="2020-07-24T13:31:00Z"/>
  <w16cex:commentExtensible w16cex:durableId="22C57D69" w16cex:dateUtc="2020-07-24T13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EF245AC" w16cid:durableId="22C42930"/>
  <w16cid:commentId w16cid:paraId="3CF8179F" w16cid:durableId="22C42999"/>
  <w16cid:commentId w16cid:paraId="3CCD8FDC" w16cid:durableId="22C436AF"/>
  <w16cid:commentId w16cid:paraId="2BEAC2E8" w16cid:durableId="22C43792"/>
  <w16cid:commentId w16cid:paraId="624CBA72" w16cid:durableId="22C43893"/>
  <w16cid:commentId w16cid:paraId="1B9AC915" w16cid:durableId="23146FD3"/>
  <w16cid:commentId w16cid:paraId="7551DF08" w16cid:durableId="22C57D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326BD" w14:textId="77777777" w:rsidR="00B81F60" w:rsidRDefault="00B81F60">
      <w:r>
        <w:separator/>
      </w:r>
    </w:p>
  </w:endnote>
  <w:endnote w:type="continuationSeparator" w:id="0">
    <w:p w14:paraId="1F6FC3A2" w14:textId="77777777" w:rsidR="00B81F60" w:rsidRDefault="00B81F60">
      <w:r>
        <w:continuationSeparator/>
      </w:r>
    </w:p>
  </w:endnote>
  <w:endnote w:type="continuationNotice" w:id="1">
    <w:p w14:paraId="262CEBBB" w14:textId="77777777" w:rsidR="00B81F60" w:rsidRDefault="00B81F6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-Sans-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54F92" w14:textId="5B8D602C" w:rsidR="00B81F60" w:rsidRDefault="006E23B3" w:rsidP="003136A6">
    <w:pPr>
      <w:tabs>
        <w:tab w:val="right" w:pos="9072"/>
      </w:tabs>
      <w:spacing w:before="0"/>
      <w:ind w:firstLine="0"/>
      <w:rPr>
        <w:noProof/>
        <w:szCs w:val="18"/>
      </w:rPr>
    </w:pPr>
    <w:r>
      <w:rPr>
        <w:noProof/>
        <w:szCs w:val="18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1FBFF4A" wp14:editId="5F4E57DB">
              <wp:simplePos x="0" y="0"/>
              <wp:positionH relativeFrom="column">
                <wp:posOffset>-5080</wp:posOffset>
              </wp:positionH>
              <wp:positionV relativeFrom="paragraph">
                <wp:posOffset>-55881</wp:posOffset>
              </wp:positionV>
              <wp:extent cx="582549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54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76250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pt,-4.4pt" to="458.3pt,-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fptvwEAAGkDAAAOAAAAZHJzL2Uyb0RvYy54bWysU02P2yAQvVfqf0DcGydWU+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"/>
          </w:pict>
        </mc:Fallback>
      </mc:AlternateContent>
    </w:r>
    <w:r w:rsidR="00B81F60" w:rsidRPr="000F3D14">
      <w:rPr>
        <w:noProof/>
        <w:szCs w:val="18"/>
      </w:rPr>
      <w:t xml:space="preserve">A </w:t>
    </w:r>
    <w:r w:rsidR="00B81F60">
      <w:rPr>
        <w:noProof/>
        <w:szCs w:val="18"/>
      </w:rPr>
      <w:t xml:space="preserve">- </w:t>
    </w:r>
    <w:r w:rsidR="00B81F60" w:rsidRPr="000F3D14">
      <w:rPr>
        <w:noProof/>
        <w:szCs w:val="18"/>
      </w:rPr>
      <w:t>Průvodní zpráva</w:t>
    </w:r>
    <w:r w:rsidR="00B81F60" w:rsidRPr="000F3D14">
      <w:rPr>
        <w:noProof/>
        <w:szCs w:val="18"/>
      </w:rPr>
      <w:tab/>
    </w:r>
    <w:r w:rsidR="00B81F60">
      <w:rPr>
        <w:noProof/>
        <w:szCs w:val="18"/>
      </w:rPr>
      <w:t>Bogle Architects</w:t>
    </w:r>
  </w:p>
  <w:p w14:paraId="6CCA67FE" w14:textId="77777777" w:rsidR="00B81F60" w:rsidRPr="000F3D14" w:rsidRDefault="00B81F60" w:rsidP="000F3D14">
    <w:pPr>
      <w:spacing w:before="0"/>
      <w:ind w:firstLine="0"/>
      <w:jc w:val="center"/>
      <w:rPr>
        <w:szCs w:val="18"/>
      </w:rPr>
    </w:pPr>
    <w:r>
      <w:rPr>
        <w:noProof/>
        <w:szCs w:val="18"/>
      </w:rPr>
      <w:t xml:space="preserve">- </w:t>
    </w:r>
    <w:r w:rsidRPr="000F3D14">
      <w:rPr>
        <w:szCs w:val="18"/>
      </w:rPr>
      <w:fldChar w:fldCharType="begin"/>
    </w:r>
    <w:r w:rsidRPr="000F3D14">
      <w:rPr>
        <w:szCs w:val="18"/>
      </w:rPr>
      <w:instrText xml:space="preserve"> PAGE </w:instrText>
    </w:r>
    <w:r w:rsidRPr="000F3D14">
      <w:rPr>
        <w:szCs w:val="18"/>
      </w:rPr>
      <w:fldChar w:fldCharType="separate"/>
    </w:r>
    <w:r w:rsidR="000F5686">
      <w:rPr>
        <w:noProof/>
        <w:szCs w:val="18"/>
      </w:rPr>
      <w:t>5</w:t>
    </w:r>
    <w:r w:rsidRPr="000F3D14">
      <w:rPr>
        <w:szCs w:val="18"/>
      </w:rPr>
      <w:fldChar w:fldCharType="end"/>
    </w:r>
    <w:r w:rsidRPr="000F3D14">
      <w:rPr>
        <w:szCs w:val="18"/>
      </w:rPr>
      <w:t>/</w:t>
    </w:r>
    <w:r w:rsidRPr="000F3D14">
      <w:rPr>
        <w:rStyle w:val="slostrnky"/>
        <w:szCs w:val="18"/>
      </w:rPr>
      <w:fldChar w:fldCharType="begin"/>
    </w:r>
    <w:r w:rsidRPr="000F3D14">
      <w:rPr>
        <w:rStyle w:val="slostrnky"/>
        <w:szCs w:val="18"/>
      </w:rPr>
      <w:instrText xml:space="preserve"> NUMPAGES </w:instrText>
    </w:r>
    <w:r w:rsidRPr="000F3D14">
      <w:rPr>
        <w:rStyle w:val="slostrnky"/>
        <w:szCs w:val="18"/>
      </w:rPr>
      <w:fldChar w:fldCharType="separate"/>
    </w:r>
    <w:r w:rsidR="000F5686">
      <w:rPr>
        <w:rStyle w:val="slostrnky"/>
        <w:noProof/>
        <w:szCs w:val="18"/>
      </w:rPr>
      <w:t>11</w:t>
    </w:r>
    <w:r w:rsidRPr="000F3D14">
      <w:rPr>
        <w:rStyle w:val="slostrnky"/>
        <w:szCs w:val="18"/>
      </w:rPr>
      <w:fldChar w:fldCharType="end"/>
    </w:r>
    <w:r>
      <w:rPr>
        <w:sz w:val="22"/>
        <w:szCs w:val="18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E7BCE" w14:textId="77777777" w:rsidR="00B81F60" w:rsidRDefault="00B81F60">
    <w:pPr>
      <w:pStyle w:val="Zpat"/>
      <w:tabs>
        <w:tab w:val="clear" w:pos="9072"/>
        <w:tab w:val="right" w:pos="8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0E29" w14:textId="77777777" w:rsidR="00B81F60" w:rsidRDefault="00B81F60">
      <w:r>
        <w:separator/>
      </w:r>
    </w:p>
  </w:footnote>
  <w:footnote w:type="continuationSeparator" w:id="0">
    <w:p w14:paraId="5C6BB5F5" w14:textId="77777777" w:rsidR="00B81F60" w:rsidRDefault="00B81F60">
      <w:r>
        <w:continuationSeparator/>
      </w:r>
    </w:p>
  </w:footnote>
  <w:footnote w:type="continuationNotice" w:id="1">
    <w:p w14:paraId="78BD91C2" w14:textId="77777777" w:rsidR="00B81F60" w:rsidRDefault="00B81F60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A9193" w14:textId="4BF5988E" w:rsidR="00B81F60" w:rsidRPr="000F3D14" w:rsidRDefault="00C46E9F" w:rsidP="00C1267B">
    <w:pPr>
      <w:pStyle w:val="Zhlav"/>
      <w:pBdr>
        <w:bottom w:val="single" w:sz="6" w:space="1" w:color="auto"/>
      </w:pBdr>
      <w:tabs>
        <w:tab w:val="clear" w:pos="4536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MEPHARED 2</w:t>
    </w:r>
    <w:r w:rsidR="00B81F60" w:rsidRPr="00695267">
      <w:rPr>
        <w:rFonts w:cs="Arial"/>
        <w:sz w:val="20"/>
        <w:szCs w:val="20"/>
      </w:rPr>
      <w:tab/>
    </w:r>
    <w:r w:rsidR="00B81F60">
      <w:rPr>
        <w:rFonts w:cs="Arial"/>
        <w:sz w:val="20"/>
        <w:szCs w:val="20"/>
      </w:rPr>
      <w:t>Změna DUR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E734" w14:textId="77777777" w:rsidR="00B81F60" w:rsidRDefault="00B81F60">
    <w:pPr>
      <w:pStyle w:val="Zhlav"/>
      <w:tabs>
        <w:tab w:val="clear" w:pos="9072"/>
        <w:tab w:val="right" w:pos="8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61C9"/>
    <w:multiLevelType w:val="multilevel"/>
    <w:tmpl w:val="1E421A82"/>
    <w:lvl w:ilvl="0">
      <w:start w:val="1"/>
      <w:numFmt w:val="upperLetter"/>
      <w:pStyle w:val="BALevel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ALevel2"/>
      <w:lvlText w:val="%1.%2"/>
      <w:lvlJc w:val="left"/>
      <w:pPr>
        <w:ind w:left="831" w:hanging="547"/>
      </w:pPr>
      <w:rPr>
        <w:rFonts w:hint="default"/>
        <w:i w:val="0"/>
      </w:rPr>
    </w:lvl>
    <w:lvl w:ilvl="2">
      <w:start w:val="1"/>
      <w:numFmt w:val="decimal"/>
      <w:pStyle w:val="BALevel3"/>
      <w:lvlText w:val="%1.%2.%3"/>
      <w:lvlJc w:val="left"/>
      <w:pPr>
        <w:ind w:left="851" w:hanging="131"/>
      </w:pPr>
      <w:rPr>
        <w:rFonts w:hint="default"/>
      </w:rPr>
    </w:lvl>
    <w:lvl w:ilvl="3">
      <w:start w:val="1"/>
      <w:numFmt w:val="lowerLetter"/>
      <w:pStyle w:val="BALevel4"/>
      <w:lvlText w:val="%4)"/>
      <w:lvlJc w:val="left"/>
      <w:pPr>
        <w:ind w:left="1701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B11E07"/>
    <w:multiLevelType w:val="hybridMultilevel"/>
    <w:tmpl w:val="E5300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105A"/>
    <w:multiLevelType w:val="hybridMultilevel"/>
    <w:tmpl w:val="212037FA"/>
    <w:lvl w:ilvl="0" w:tplc="EADE0F3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74EE0"/>
    <w:multiLevelType w:val="hybridMultilevel"/>
    <w:tmpl w:val="C054E93C"/>
    <w:lvl w:ilvl="0" w:tplc="22BA9DD0">
      <w:start w:val="140"/>
      <w:numFmt w:val="bullet"/>
      <w:lvlText w:val="-"/>
      <w:lvlJc w:val="left"/>
      <w:pPr>
        <w:ind w:left="1069" w:hanging="360"/>
      </w:pPr>
      <w:rPr>
        <w:rFonts w:ascii="Calibri" w:eastAsia="Arial,Bold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2D7767B"/>
    <w:multiLevelType w:val="hybridMultilevel"/>
    <w:tmpl w:val="50620F6C"/>
    <w:lvl w:ilvl="0" w:tplc="6C64CBD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46877"/>
    <w:multiLevelType w:val="hybridMultilevel"/>
    <w:tmpl w:val="C9D227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9004F"/>
    <w:multiLevelType w:val="hybridMultilevel"/>
    <w:tmpl w:val="E53004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03391"/>
    <w:multiLevelType w:val="hybridMultilevel"/>
    <w:tmpl w:val="20C6A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D8"/>
    <w:multiLevelType w:val="hybridMultilevel"/>
    <w:tmpl w:val="334C60FE"/>
    <w:lvl w:ilvl="0" w:tplc="0756E606">
      <w:start w:val="1"/>
      <w:numFmt w:val="bullet"/>
      <w:pStyle w:val="BALevel5"/>
      <w:lvlText w:val=""/>
      <w:lvlJc w:val="left"/>
      <w:pPr>
        <w:ind w:left="16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0B62960"/>
    <w:multiLevelType w:val="multilevel"/>
    <w:tmpl w:val="E4227650"/>
    <w:lvl w:ilvl="0">
      <w:start w:val="1"/>
      <w:numFmt w:val="upperLetter"/>
      <w:pStyle w:val="Nadpis1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pStyle w:val="Nadpis1"/>
      <w:lvlText w:val="%1.%2"/>
      <w:lvlJc w:val="left"/>
      <w:pPr>
        <w:tabs>
          <w:tab w:val="num" w:pos="720"/>
        </w:tabs>
        <w:ind w:left="432" w:hanging="432"/>
      </w:pPr>
      <w:rPr>
        <w:rFonts w:hint="default"/>
        <w:color w:val="auto"/>
      </w:rPr>
    </w:lvl>
    <w:lvl w:ilvl="2">
      <w:start w:val="1"/>
      <w:numFmt w:val="decimal"/>
      <w:pStyle w:val="Nadpis2"/>
      <w:lvlText w:val="%1.%2.%3"/>
      <w:lvlJc w:val="left"/>
      <w:pPr>
        <w:tabs>
          <w:tab w:val="num" w:pos="1080"/>
        </w:tabs>
        <w:ind w:left="864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Nadpis3"/>
      <w:lvlText w:val="%4)"/>
      <w:lvlJc w:val="left"/>
      <w:pPr>
        <w:tabs>
          <w:tab w:val="num" w:pos="18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960" w:hanging="1440"/>
      </w:pPr>
      <w:rPr>
        <w:rFonts w:hint="default"/>
      </w:rPr>
    </w:lvl>
  </w:abstractNum>
  <w:abstractNum w:abstractNumId="10" w15:restartNumberingAfterBreak="0">
    <w:nsid w:val="23D73511"/>
    <w:multiLevelType w:val="hybridMultilevel"/>
    <w:tmpl w:val="31726A50"/>
    <w:lvl w:ilvl="0" w:tplc="7A00CA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234A6"/>
    <w:multiLevelType w:val="singleLevel"/>
    <w:tmpl w:val="BE706B22"/>
    <w:lvl w:ilvl="0">
      <w:start w:val="1"/>
      <w:numFmt w:val="decimal"/>
      <w:pStyle w:val="Rozloendokumentu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B360348"/>
    <w:multiLevelType w:val="hybridMultilevel"/>
    <w:tmpl w:val="4698A564"/>
    <w:lvl w:ilvl="0" w:tplc="0405000F">
      <w:start w:val="1"/>
      <w:numFmt w:val="bullet"/>
      <w:pStyle w:val="normlnodsazen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6E0344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 w:cs="Times New Roman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63823"/>
    <w:multiLevelType w:val="hybridMultilevel"/>
    <w:tmpl w:val="66FC41F2"/>
    <w:lvl w:ilvl="0" w:tplc="4094BAF0">
      <w:start w:val="1"/>
      <w:numFmt w:val="lowerLetter"/>
      <w:pStyle w:val="Levela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897161"/>
    <w:multiLevelType w:val="hybridMultilevel"/>
    <w:tmpl w:val="7C80D05A"/>
    <w:lvl w:ilvl="0" w:tplc="C0481E76">
      <w:numFmt w:val="bullet"/>
      <w:lvlText w:val="-"/>
      <w:lvlJc w:val="left"/>
      <w:pPr>
        <w:ind w:left="1497" w:hanging="360"/>
      </w:pPr>
      <w:rPr>
        <w:rFonts w:ascii="Arial" w:eastAsia="Times New Roman" w:hAnsi="Arial" w:cs="Arial" w:hint="default"/>
      </w:rPr>
    </w:lvl>
    <w:lvl w:ilvl="1" w:tplc="C99E2E08">
      <w:start w:val="1"/>
      <w:numFmt w:val="bullet"/>
      <w:pStyle w:val="BAListbasicsub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5" w15:restartNumberingAfterBreak="0">
    <w:nsid w:val="3EE767E9"/>
    <w:multiLevelType w:val="hybridMultilevel"/>
    <w:tmpl w:val="69263556"/>
    <w:lvl w:ilvl="0" w:tplc="E036219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87688"/>
    <w:multiLevelType w:val="hybridMultilevel"/>
    <w:tmpl w:val="E2124F58"/>
    <w:lvl w:ilvl="0" w:tplc="FFFFFFFF">
      <w:start w:val="13"/>
      <w:numFmt w:val="bullet"/>
      <w:pStyle w:val="StylArialNarrowZarovnatdoblokuZa3b"/>
      <w:lvlText w:val="–"/>
      <w:lvlJc w:val="left"/>
      <w:pPr>
        <w:tabs>
          <w:tab w:val="num" w:pos="2625"/>
        </w:tabs>
        <w:ind w:left="2625" w:hanging="357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5A606939"/>
    <w:multiLevelType w:val="hybridMultilevel"/>
    <w:tmpl w:val="DA1027CA"/>
    <w:lvl w:ilvl="0" w:tplc="2864EC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526C2"/>
    <w:multiLevelType w:val="hybridMultilevel"/>
    <w:tmpl w:val="78B6437E"/>
    <w:lvl w:ilvl="0" w:tplc="EE188D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17731"/>
    <w:multiLevelType w:val="hybridMultilevel"/>
    <w:tmpl w:val="A5789074"/>
    <w:lvl w:ilvl="0" w:tplc="BED804A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611BDF"/>
    <w:multiLevelType w:val="hybridMultilevel"/>
    <w:tmpl w:val="5BBCAB7A"/>
    <w:lvl w:ilvl="0" w:tplc="14CAD8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25980"/>
    <w:multiLevelType w:val="hybridMultilevel"/>
    <w:tmpl w:val="D5D25010"/>
    <w:lvl w:ilvl="0" w:tplc="AEB4A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4E6FD5"/>
    <w:multiLevelType w:val="hybridMultilevel"/>
    <w:tmpl w:val="20B2A1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332C5"/>
    <w:multiLevelType w:val="hybridMultilevel"/>
    <w:tmpl w:val="CD6A0B16"/>
    <w:lvl w:ilvl="0" w:tplc="F132B024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50227"/>
    <w:multiLevelType w:val="hybridMultilevel"/>
    <w:tmpl w:val="C3063264"/>
    <w:lvl w:ilvl="0" w:tplc="CC5C845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FC340A7"/>
    <w:multiLevelType w:val="hybridMultilevel"/>
    <w:tmpl w:val="F922309A"/>
    <w:lvl w:ilvl="0" w:tplc="51A82B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B1DB4"/>
    <w:multiLevelType w:val="hybridMultilevel"/>
    <w:tmpl w:val="7576C282"/>
    <w:lvl w:ilvl="0" w:tplc="3EA4A1F2">
      <w:start w:val="1"/>
      <w:numFmt w:val="bullet"/>
      <w:pStyle w:val="StylPrvndek127cm"/>
      <w:lvlText w:val=""/>
      <w:lvlJc w:val="left"/>
      <w:pPr>
        <w:tabs>
          <w:tab w:val="num" w:pos="1049"/>
        </w:tabs>
        <w:ind w:left="1049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6"/>
  </w:num>
  <w:num w:numId="4">
    <w:abstractNumId w:val="11"/>
  </w:num>
  <w:num w:numId="5">
    <w:abstractNumId w:val="9"/>
  </w:num>
  <w:num w:numId="6">
    <w:abstractNumId w:val="0"/>
  </w:num>
  <w:num w:numId="7">
    <w:abstractNumId w:val="1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5"/>
  </w:num>
  <w:num w:numId="11">
    <w:abstractNumId w:val="24"/>
  </w:num>
  <w:num w:numId="12">
    <w:abstractNumId w:val="18"/>
  </w:num>
  <w:num w:numId="13">
    <w:abstractNumId w:val="23"/>
  </w:num>
  <w:num w:numId="14">
    <w:abstractNumId w:val="20"/>
  </w:num>
  <w:num w:numId="15">
    <w:abstractNumId w:val="15"/>
  </w:num>
  <w:num w:numId="16">
    <w:abstractNumId w:val="3"/>
  </w:num>
  <w:num w:numId="17">
    <w:abstractNumId w:val="7"/>
  </w:num>
  <w:num w:numId="18">
    <w:abstractNumId w:val="19"/>
  </w:num>
  <w:num w:numId="19">
    <w:abstractNumId w:val="22"/>
  </w:num>
  <w:num w:numId="20">
    <w:abstractNumId w:val="21"/>
  </w:num>
  <w:num w:numId="21">
    <w:abstractNumId w:val="10"/>
  </w:num>
  <w:num w:numId="22">
    <w:abstractNumId w:val="1"/>
  </w:num>
  <w:num w:numId="23">
    <w:abstractNumId w:val="5"/>
  </w:num>
  <w:num w:numId="24">
    <w:abstractNumId w:val="6"/>
  </w:num>
  <w:num w:numId="25">
    <w:abstractNumId w:val="17"/>
  </w:num>
  <w:num w:numId="26">
    <w:abstractNumId w:val="4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14"/>
  </w:num>
  <w:num w:numId="52">
    <w:abstractNumId w:val="25"/>
  </w:num>
  <w:num w:numId="53">
    <w:abstractNumId w:val="21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Vilimová Eva">
    <w15:presenceInfo w15:providerId="AD" w15:userId="S::e.vilimova@aedproject.cz::7a9d53bc-4f35-4ae0-8449-1d966464ab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F3"/>
    <w:rsid w:val="00000B08"/>
    <w:rsid w:val="00001469"/>
    <w:rsid w:val="000014C9"/>
    <w:rsid w:val="000028EE"/>
    <w:rsid w:val="0000321A"/>
    <w:rsid w:val="000032CC"/>
    <w:rsid w:val="000069EE"/>
    <w:rsid w:val="00006CA0"/>
    <w:rsid w:val="00006E3E"/>
    <w:rsid w:val="00007DBA"/>
    <w:rsid w:val="0001173B"/>
    <w:rsid w:val="00013A38"/>
    <w:rsid w:val="000145F9"/>
    <w:rsid w:val="00014EE4"/>
    <w:rsid w:val="0001547B"/>
    <w:rsid w:val="000158D2"/>
    <w:rsid w:val="00015E13"/>
    <w:rsid w:val="0001600B"/>
    <w:rsid w:val="0001740A"/>
    <w:rsid w:val="000204BF"/>
    <w:rsid w:val="00021121"/>
    <w:rsid w:val="00022230"/>
    <w:rsid w:val="00022241"/>
    <w:rsid w:val="000233D0"/>
    <w:rsid w:val="00025CF8"/>
    <w:rsid w:val="00026DEE"/>
    <w:rsid w:val="00031FEE"/>
    <w:rsid w:val="000330B8"/>
    <w:rsid w:val="000336FE"/>
    <w:rsid w:val="00033A41"/>
    <w:rsid w:val="0003456C"/>
    <w:rsid w:val="00034F41"/>
    <w:rsid w:val="000361CF"/>
    <w:rsid w:val="00040266"/>
    <w:rsid w:val="00040807"/>
    <w:rsid w:val="0004186D"/>
    <w:rsid w:val="00042727"/>
    <w:rsid w:val="00042D9D"/>
    <w:rsid w:val="00044A02"/>
    <w:rsid w:val="00045B61"/>
    <w:rsid w:val="00046F60"/>
    <w:rsid w:val="000507DB"/>
    <w:rsid w:val="00050CA3"/>
    <w:rsid w:val="00051231"/>
    <w:rsid w:val="000514EB"/>
    <w:rsid w:val="000519C2"/>
    <w:rsid w:val="00053093"/>
    <w:rsid w:val="00053DFA"/>
    <w:rsid w:val="00054235"/>
    <w:rsid w:val="000562E4"/>
    <w:rsid w:val="00056B98"/>
    <w:rsid w:val="00056E82"/>
    <w:rsid w:val="00061A93"/>
    <w:rsid w:val="00061D89"/>
    <w:rsid w:val="00061D95"/>
    <w:rsid w:val="00061DFC"/>
    <w:rsid w:val="00062DBD"/>
    <w:rsid w:val="000631A0"/>
    <w:rsid w:val="000641CD"/>
    <w:rsid w:val="000665B5"/>
    <w:rsid w:val="00067654"/>
    <w:rsid w:val="00067796"/>
    <w:rsid w:val="00067844"/>
    <w:rsid w:val="00067AF8"/>
    <w:rsid w:val="00070968"/>
    <w:rsid w:val="00071EEE"/>
    <w:rsid w:val="00072DF1"/>
    <w:rsid w:val="000735C6"/>
    <w:rsid w:val="0007563D"/>
    <w:rsid w:val="0007682D"/>
    <w:rsid w:val="00077232"/>
    <w:rsid w:val="0007746A"/>
    <w:rsid w:val="000804B6"/>
    <w:rsid w:val="00080A6F"/>
    <w:rsid w:val="00080A9B"/>
    <w:rsid w:val="00081167"/>
    <w:rsid w:val="00083362"/>
    <w:rsid w:val="00083B47"/>
    <w:rsid w:val="00083B54"/>
    <w:rsid w:val="00085038"/>
    <w:rsid w:val="000850B0"/>
    <w:rsid w:val="00085B78"/>
    <w:rsid w:val="0008740D"/>
    <w:rsid w:val="00087454"/>
    <w:rsid w:val="00092F60"/>
    <w:rsid w:val="000938F9"/>
    <w:rsid w:val="000947B4"/>
    <w:rsid w:val="000966D8"/>
    <w:rsid w:val="00097B2D"/>
    <w:rsid w:val="00097C67"/>
    <w:rsid w:val="000A1A27"/>
    <w:rsid w:val="000A3783"/>
    <w:rsid w:val="000A3C84"/>
    <w:rsid w:val="000A5B6A"/>
    <w:rsid w:val="000A668F"/>
    <w:rsid w:val="000A6D12"/>
    <w:rsid w:val="000B2409"/>
    <w:rsid w:val="000B34BB"/>
    <w:rsid w:val="000B55EE"/>
    <w:rsid w:val="000B7C36"/>
    <w:rsid w:val="000B7D62"/>
    <w:rsid w:val="000B7E97"/>
    <w:rsid w:val="000C12A6"/>
    <w:rsid w:val="000C1608"/>
    <w:rsid w:val="000C1672"/>
    <w:rsid w:val="000C407C"/>
    <w:rsid w:val="000C47E9"/>
    <w:rsid w:val="000C48D2"/>
    <w:rsid w:val="000C53EF"/>
    <w:rsid w:val="000C5D9B"/>
    <w:rsid w:val="000C7733"/>
    <w:rsid w:val="000C7AC1"/>
    <w:rsid w:val="000D0A04"/>
    <w:rsid w:val="000D41C2"/>
    <w:rsid w:val="000D5880"/>
    <w:rsid w:val="000D6EE1"/>
    <w:rsid w:val="000D7754"/>
    <w:rsid w:val="000D7AC8"/>
    <w:rsid w:val="000D7BB7"/>
    <w:rsid w:val="000E12C1"/>
    <w:rsid w:val="000E26C0"/>
    <w:rsid w:val="000E30EA"/>
    <w:rsid w:val="000E582C"/>
    <w:rsid w:val="000E5884"/>
    <w:rsid w:val="000E59B6"/>
    <w:rsid w:val="000E654C"/>
    <w:rsid w:val="000E768E"/>
    <w:rsid w:val="000F01B4"/>
    <w:rsid w:val="000F355F"/>
    <w:rsid w:val="000F3575"/>
    <w:rsid w:val="000F3D14"/>
    <w:rsid w:val="000F3E04"/>
    <w:rsid w:val="000F5686"/>
    <w:rsid w:val="000F5B59"/>
    <w:rsid w:val="000F78FD"/>
    <w:rsid w:val="00100053"/>
    <w:rsid w:val="00100547"/>
    <w:rsid w:val="00100A4E"/>
    <w:rsid w:val="00102DD1"/>
    <w:rsid w:val="00103C46"/>
    <w:rsid w:val="001048E8"/>
    <w:rsid w:val="001056A2"/>
    <w:rsid w:val="00105B28"/>
    <w:rsid w:val="00106BF3"/>
    <w:rsid w:val="00106FA2"/>
    <w:rsid w:val="00110780"/>
    <w:rsid w:val="00111221"/>
    <w:rsid w:val="0011184F"/>
    <w:rsid w:val="00111E26"/>
    <w:rsid w:val="001120BC"/>
    <w:rsid w:val="001129E3"/>
    <w:rsid w:val="00112FA5"/>
    <w:rsid w:val="00113702"/>
    <w:rsid w:val="0011452D"/>
    <w:rsid w:val="00120908"/>
    <w:rsid w:val="00121C9D"/>
    <w:rsid w:val="00123AEF"/>
    <w:rsid w:val="00124B45"/>
    <w:rsid w:val="00124F46"/>
    <w:rsid w:val="00126142"/>
    <w:rsid w:val="0012623E"/>
    <w:rsid w:val="00126CA5"/>
    <w:rsid w:val="001270A3"/>
    <w:rsid w:val="00130F73"/>
    <w:rsid w:val="00133271"/>
    <w:rsid w:val="00134621"/>
    <w:rsid w:val="00136FE4"/>
    <w:rsid w:val="00137EB8"/>
    <w:rsid w:val="001400FE"/>
    <w:rsid w:val="0014084D"/>
    <w:rsid w:val="00143363"/>
    <w:rsid w:val="00143CC8"/>
    <w:rsid w:val="00143DEB"/>
    <w:rsid w:val="001445C3"/>
    <w:rsid w:val="00144A63"/>
    <w:rsid w:val="00144C05"/>
    <w:rsid w:val="00150F1B"/>
    <w:rsid w:val="00152273"/>
    <w:rsid w:val="001531B9"/>
    <w:rsid w:val="00153DC7"/>
    <w:rsid w:val="00154549"/>
    <w:rsid w:val="00154592"/>
    <w:rsid w:val="0015554F"/>
    <w:rsid w:val="0015641F"/>
    <w:rsid w:val="0015721C"/>
    <w:rsid w:val="001576D4"/>
    <w:rsid w:val="001578FC"/>
    <w:rsid w:val="001603D5"/>
    <w:rsid w:val="00160EB0"/>
    <w:rsid w:val="00161373"/>
    <w:rsid w:val="001613A2"/>
    <w:rsid w:val="00162462"/>
    <w:rsid w:val="00162DDE"/>
    <w:rsid w:val="0016388E"/>
    <w:rsid w:val="00163F54"/>
    <w:rsid w:val="0016477A"/>
    <w:rsid w:val="001657B6"/>
    <w:rsid w:val="00165938"/>
    <w:rsid w:val="0016685A"/>
    <w:rsid w:val="00170950"/>
    <w:rsid w:val="001712B2"/>
    <w:rsid w:val="0017175B"/>
    <w:rsid w:val="00171D87"/>
    <w:rsid w:val="00171E22"/>
    <w:rsid w:val="00171F37"/>
    <w:rsid w:val="00172FAD"/>
    <w:rsid w:val="00182000"/>
    <w:rsid w:val="0018305F"/>
    <w:rsid w:val="00183446"/>
    <w:rsid w:val="0018367D"/>
    <w:rsid w:val="0018395E"/>
    <w:rsid w:val="00184105"/>
    <w:rsid w:val="00184945"/>
    <w:rsid w:val="00185706"/>
    <w:rsid w:val="00186E60"/>
    <w:rsid w:val="00187330"/>
    <w:rsid w:val="00190CC0"/>
    <w:rsid w:val="00192042"/>
    <w:rsid w:val="00192792"/>
    <w:rsid w:val="00192F19"/>
    <w:rsid w:val="001938EF"/>
    <w:rsid w:val="001947D8"/>
    <w:rsid w:val="00196D51"/>
    <w:rsid w:val="00197F5F"/>
    <w:rsid w:val="001A07DC"/>
    <w:rsid w:val="001A2CD6"/>
    <w:rsid w:val="001A3AAA"/>
    <w:rsid w:val="001A4884"/>
    <w:rsid w:val="001A4EC1"/>
    <w:rsid w:val="001A735E"/>
    <w:rsid w:val="001A7AE3"/>
    <w:rsid w:val="001B04BD"/>
    <w:rsid w:val="001B23E6"/>
    <w:rsid w:val="001B2DCE"/>
    <w:rsid w:val="001B2EDD"/>
    <w:rsid w:val="001B3E81"/>
    <w:rsid w:val="001B4CA0"/>
    <w:rsid w:val="001B652A"/>
    <w:rsid w:val="001C0A61"/>
    <w:rsid w:val="001C48BA"/>
    <w:rsid w:val="001C5BD4"/>
    <w:rsid w:val="001C72AD"/>
    <w:rsid w:val="001C73BD"/>
    <w:rsid w:val="001C7A21"/>
    <w:rsid w:val="001C7A77"/>
    <w:rsid w:val="001C7B9E"/>
    <w:rsid w:val="001C7EB7"/>
    <w:rsid w:val="001D048D"/>
    <w:rsid w:val="001D0982"/>
    <w:rsid w:val="001D1D8C"/>
    <w:rsid w:val="001D25B0"/>
    <w:rsid w:val="001D2F1F"/>
    <w:rsid w:val="001D3746"/>
    <w:rsid w:val="001D4915"/>
    <w:rsid w:val="001D6115"/>
    <w:rsid w:val="001D6B8F"/>
    <w:rsid w:val="001E05F0"/>
    <w:rsid w:val="001E110A"/>
    <w:rsid w:val="001E3DD3"/>
    <w:rsid w:val="001E436A"/>
    <w:rsid w:val="001E651C"/>
    <w:rsid w:val="001E76FE"/>
    <w:rsid w:val="001F04BB"/>
    <w:rsid w:val="001F0703"/>
    <w:rsid w:val="001F0E0D"/>
    <w:rsid w:val="001F1E51"/>
    <w:rsid w:val="001F2A30"/>
    <w:rsid w:val="001F2CF9"/>
    <w:rsid w:val="001F3C37"/>
    <w:rsid w:val="001F5638"/>
    <w:rsid w:val="001F6003"/>
    <w:rsid w:val="001F7105"/>
    <w:rsid w:val="00201452"/>
    <w:rsid w:val="00202FAA"/>
    <w:rsid w:val="00203656"/>
    <w:rsid w:val="00203B4B"/>
    <w:rsid w:val="00205B39"/>
    <w:rsid w:val="00207386"/>
    <w:rsid w:val="00207BBE"/>
    <w:rsid w:val="00207D6C"/>
    <w:rsid w:val="00210176"/>
    <w:rsid w:val="00211AAB"/>
    <w:rsid w:val="002120DC"/>
    <w:rsid w:val="00212719"/>
    <w:rsid w:val="00212DA5"/>
    <w:rsid w:val="0021307B"/>
    <w:rsid w:val="00213110"/>
    <w:rsid w:val="00213C66"/>
    <w:rsid w:val="00213D41"/>
    <w:rsid w:val="00214D1B"/>
    <w:rsid w:val="002164F7"/>
    <w:rsid w:val="00220230"/>
    <w:rsid w:val="0022027C"/>
    <w:rsid w:val="00221E32"/>
    <w:rsid w:val="00222D6F"/>
    <w:rsid w:val="00223E1A"/>
    <w:rsid w:val="00224DCC"/>
    <w:rsid w:val="0022628D"/>
    <w:rsid w:val="00227E8F"/>
    <w:rsid w:val="00230020"/>
    <w:rsid w:val="00230BB0"/>
    <w:rsid w:val="00230BBE"/>
    <w:rsid w:val="00231522"/>
    <w:rsid w:val="00232E99"/>
    <w:rsid w:val="00234899"/>
    <w:rsid w:val="00236D50"/>
    <w:rsid w:val="00237876"/>
    <w:rsid w:val="00240A39"/>
    <w:rsid w:val="00242B01"/>
    <w:rsid w:val="002434A1"/>
    <w:rsid w:val="00243533"/>
    <w:rsid w:val="00243B8E"/>
    <w:rsid w:val="00243C33"/>
    <w:rsid w:val="00243D05"/>
    <w:rsid w:val="002454A8"/>
    <w:rsid w:val="00246BED"/>
    <w:rsid w:val="00250E7D"/>
    <w:rsid w:val="002510CD"/>
    <w:rsid w:val="0025327A"/>
    <w:rsid w:val="00256FED"/>
    <w:rsid w:val="002570A1"/>
    <w:rsid w:val="00257362"/>
    <w:rsid w:val="0025763B"/>
    <w:rsid w:val="00261706"/>
    <w:rsid w:val="002626F8"/>
    <w:rsid w:val="00262D4F"/>
    <w:rsid w:val="00262E96"/>
    <w:rsid w:val="00263CB3"/>
    <w:rsid w:val="00265ED7"/>
    <w:rsid w:val="00271204"/>
    <w:rsid w:val="00274C86"/>
    <w:rsid w:val="002755B6"/>
    <w:rsid w:val="002766D1"/>
    <w:rsid w:val="00276E00"/>
    <w:rsid w:val="00276F1B"/>
    <w:rsid w:val="002778C4"/>
    <w:rsid w:val="00277A79"/>
    <w:rsid w:val="00280828"/>
    <w:rsid w:val="00282CA3"/>
    <w:rsid w:val="00283008"/>
    <w:rsid w:val="00285643"/>
    <w:rsid w:val="0028785D"/>
    <w:rsid w:val="00287FFB"/>
    <w:rsid w:val="0029056D"/>
    <w:rsid w:val="00292C62"/>
    <w:rsid w:val="00292E4A"/>
    <w:rsid w:val="002931E2"/>
    <w:rsid w:val="00293720"/>
    <w:rsid w:val="002937CC"/>
    <w:rsid w:val="00293A37"/>
    <w:rsid w:val="002941CE"/>
    <w:rsid w:val="002961D4"/>
    <w:rsid w:val="002A229E"/>
    <w:rsid w:val="002A57FB"/>
    <w:rsid w:val="002A656D"/>
    <w:rsid w:val="002B1BD4"/>
    <w:rsid w:val="002B1F75"/>
    <w:rsid w:val="002B2393"/>
    <w:rsid w:val="002B26EA"/>
    <w:rsid w:val="002B3273"/>
    <w:rsid w:val="002B47AB"/>
    <w:rsid w:val="002B49CB"/>
    <w:rsid w:val="002B625D"/>
    <w:rsid w:val="002B64F7"/>
    <w:rsid w:val="002B7ACE"/>
    <w:rsid w:val="002C0239"/>
    <w:rsid w:val="002C0F5A"/>
    <w:rsid w:val="002C1019"/>
    <w:rsid w:val="002C2100"/>
    <w:rsid w:val="002C40A0"/>
    <w:rsid w:val="002C5AE6"/>
    <w:rsid w:val="002C61F9"/>
    <w:rsid w:val="002C6241"/>
    <w:rsid w:val="002C6727"/>
    <w:rsid w:val="002C7862"/>
    <w:rsid w:val="002C78EB"/>
    <w:rsid w:val="002D086F"/>
    <w:rsid w:val="002D20BF"/>
    <w:rsid w:val="002D2636"/>
    <w:rsid w:val="002D2984"/>
    <w:rsid w:val="002D29DE"/>
    <w:rsid w:val="002D2B20"/>
    <w:rsid w:val="002D3B23"/>
    <w:rsid w:val="002D43BA"/>
    <w:rsid w:val="002D5D22"/>
    <w:rsid w:val="002D65FE"/>
    <w:rsid w:val="002E03EC"/>
    <w:rsid w:val="002E0406"/>
    <w:rsid w:val="002E05A6"/>
    <w:rsid w:val="002E6C32"/>
    <w:rsid w:val="002E78DD"/>
    <w:rsid w:val="002E7B14"/>
    <w:rsid w:val="002F1549"/>
    <w:rsid w:val="002F2B95"/>
    <w:rsid w:val="002F2CEC"/>
    <w:rsid w:val="002F2DB8"/>
    <w:rsid w:val="002F4E7C"/>
    <w:rsid w:val="002F69E6"/>
    <w:rsid w:val="002F7D21"/>
    <w:rsid w:val="003011DE"/>
    <w:rsid w:val="003021B4"/>
    <w:rsid w:val="00302C94"/>
    <w:rsid w:val="00303491"/>
    <w:rsid w:val="003037C7"/>
    <w:rsid w:val="00310978"/>
    <w:rsid w:val="003111DD"/>
    <w:rsid w:val="0031239E"/>
    <w:rsid w:val="00313269"/>
    <w:rsid w:val="003136A6"/>
    <w:rsid w:val="00314E62"/>
    <w:rsid w:val="0031565E"/>
    <w:rsid w:val="00315E96"/>
    <w:rsid w:val="00316144"/>
    <w:rsid w:val="0031661D"/>
    <w:rsid w:val="00316D49"/>
    <w:rsid w:val="00317B80"/>
    <w:rsid w:val="00326331"/>
    <w:rsid w:val="0032738F"/>
    <w:rsid w:val="00327DFF"/>
    <w:rsid w:val="003312C6"/>
    <w:rsid w:val="00331C4A"/>
    <w:rsid w:val="003321BB"/>
    <w:rsid w:val="003343E8"/>
    <w:rsid w:val="003346D5"/>
    <w:rsid w:val="0033480F"/>
    <w:rsid w:val="0033541F"/>
    <w:rsid w:val="003358A5"/>
    <w:rsid w:val="0033646A"/>
    <w:rsid w:val="00336DAC"/>
    <w:rsid w:val="00340112"/>
    <w:rsid w:val="0034055E"/>
    <w:rsid w:val="00340B13"/>
    <w:rsid w:val="00343387"/>
    <w:rsid w:val="00345107"/>
    <w:rsid w:val="00346B16"/>
    <w:rsid w:val="00347793"/>
    <w:rsid w:val="00352F87"/>
    <w:rsid w:val="00353388"/>
    <w:rsid w:val="00354E2D"/>
    <w:rsid w:val="0035504E"/>
    <w:rsid w:val="00356EE3"/>
    <w:rsid w:val="00357A97"/>
    <w:rsid w:val="0036086E"/>
    <w:rsid w:val="00361231"/>
    <w:rsid w:val="003612B1"/>
    <w:rsid w:val="00363027"/>
    <w:rsid w:val="0036309C"/>
    <w:rsid w:val="0036336F"/>
    <w:rsid w:val="00363794"/>
    <w:rsid w:val="00365AB2"/>
    <w:rsid w:val="00365B4C"/>
    <w:rsid w:val="0036688A"/>
    <w:rsid w:val="00367DBE"/>
    <w:rsid w:val="00373F64"/>
    <w:rsid w:val="00376A8D"/>
    <w:rsid w:val="00376C2B"/>
    <w:rsid w:val="00377432"/>
    <w:rsid w:val="00380281"/>
    <w:rsid w:val="003804AF"/>
    <w:rsid w:val="00380B1E"/>
    <w:rsid w:val="00380E44"/>
    <w:rsid w:val="0038141F"/>
    <w:rsid w:val="003822F3"/>
    <w:rsid w:val="00382585"/>
    <w:rsid w:val="00382CAC"/>
    <w:rsid w:val="00382E85"/>
    <w:rsid w:val="003832CE"/>
    <w:rsid w:val="0038473D"/>
    <w:rsid w:val="00385364"/>
    <w:rsid w:val="003861CA"/>
    <w:rsid w:val="00386377"/>
    <w:rsid w:val="00387868"/>
    <w:rsid w:val="0039180D"/>
    <w:rsid w:val="003933C9"/>
    <w:rsid w:val="00393852"/>
    <w:rsid w:val="0039475F"/>
    <w:rsid w:val="00396801"/>
    <w:rsid w:val="00396821"/>
    <w:rsid w:val="00397A13"/>
    <w:rsid w:val="003A00F9"/>
    <w:rsid w:val="003A22E8"/>
    <w:rsid w:val="003A251B"/>
    <w:rsid w:val="003A41FD"/>
    <w:rsid w:val="003A5C52"/>
    <w:rsid w:val="003A65B0"/>
    <w:rsid w:val="003A7C56"/>
    <w:rsid w:val="003A7F3A"/>
    <w:rsid w:val="003B0F88"/>
    <w:rsid w:val="003B3F79"/>
    <w:rsid w:val="003B76F5"/>
    <w:rsid w:val="003C105E"/>
    <w:rsid w:val="003C2554"/>
    <w:rsid w:val="003C3506"/>
    <w:rsid w:val="003C47D3"/>
    <w:rsid w:val="003C5ECE"/>
    <w:rsid w:val="003C7CE9"/>
    <w:rsid w:val="003C7E1B"/>
    <w:rsid w:val="003D0A6A"/>
    <w:rsid w:val="003D0BD1"/>
    <w:rsid w:val="003D30BD"/>
    <w:rsid w:val="003D35EC"/>
    <w:rsid w:val="003D443A"/>
    <w:rsid w:val="003D657E"/>
    <w:rsid w:val="003D69FC"/>
    <w:rsid w:val="003E0F00"/>
    <w:rsid w:val="003E1C0B"/>
    <w:rsid w:val="003E49A6"/>
    <w:rsid w:val="003E4B77"/>
    <w:rsid w:val="003E52A8"/>
    <w:rsid w:val="003E5669"/>
    <w:rsid w:val="003E6C41"/>
    <w:rsid w:val="003E7FB5"/>
    <w:rsid w:val="003F1A65"/>
    <w:rsid w:val="003F3CC1"/>
    <w:rsid w:val="00400027"/>
    <w:rsid w:val="00400C44"/>
    <w:rsid w:val="00400E39"/>
    <w:rsid w:val="00400FCA"/>
    <w:rsid w:val="00405C92"/>
    <w:rsid w:val="00405CFA"/>
    <w:rsid w:val="00407217"/>
    <w:rsid w:val="00407E25"/>
    <w:rsid w:val="004104FD"/>
    <w:rsid w:val="00410DF1"/>
    <w:rsid w:val="004119B6"/>
    <w:rsid w:val="00413882"/>
    <w:rsid w:val="00415378"/>
    <w:rsid w:val="00416ADF"/>
    <w:rsid w:val="00416D4A"/>
    <w:rsid w:val="00416F1E"/>
    <w:rsid w:val="00417805"/>
    <w:rsid w:val="00417DAB"/>
    <w:rsid w:val="00420267"/>
    <w:rsid w:val="00420C39"/>
    <w:rsid w:val="004211CE"/>
    <w:rsid w:val="00421379"/>
    <w:rsid w:val="00421560"/>
    <w:rsid w:val="00421701"/>
    <w:rsid w:val="0042490D"/>
    <w:rsid w:val="00424A5D"/>
    <w:rsid w:val="00425769"/>
    <w:rsid w:val="004324FE"/>
    <w:rsid w:val="0043623B"/>
    <w:rsid w:val="0044114F"/>
    <w:rsid w:val="004432BD"/>
    <w:rsid w:val="00443A0D"/>
    <w:rsid w:val="00446366"/>
    <w:rsid w:val="004470D4"/>
    <w:rsid w:val="004472DB"/>
    <w:rsid w:val="00447783"/>
    <w:rsid w:val="00447FB2"/>
    <w:rsid w:val="00450031"/>
    <w:rsid w:val="00451E68"/>
    <w:rsid w:val="004544B2"/>
    <w:rsid w:val="00455172"/>
    <w:rsid w:val="0045557E"/>
    <w:rsid w:val="00460ABF"/>
    <w:rsid w:val="00461046"/>
    <w:rsid w:val="0046243D"/>
    <w:rsid w:val="00462D85"/>
    <w:rsid w:val="00462F34"/>
    <w:rsid w:val="00465EBE"/>
    <w:rsid w:val="0046654A"/>
    <w:rsid w:val="0046758E"/>
    <w:rsid w:val="00470BFA"/>
    <w:rsid w:val="00471412"/>
    <w:rsid w:val="0047236E"/>
    <w:rsid w:val="004736B5"/>
    <w:rsid w:val="00474242"/>
    <w:rsid w:val="00475257"/>
    <w:rsid w:val="00475D45"/>
    <w:rsid w:val="00476033"/>
    <w:rsid w:val="00476196"/>
    <w:rsid w:val="004774A2"/>
    <w:rsid w:val="00480849"/>
    <w:rsid w:val="00480B5C"/>
    <w:rsid w:val="00481E45"/>
    <w:rsid w:val="004831F6"/>
    <w:rsid w:val="0048440A"/>
    <w:rsid w:val="00487238"/>
    <w:rsid w:val="00487930"/>
    <w:rsid w:val="00487B95"/>
    <w:rsid w:val="00490874"/>
    <w:rsid w:val="00492477"/>
    <w:rsid w:val="00495D55"/>
    <w:rsid w:val="0049672B"/>
    <w:rsid w:val="00497C8F"/>
    <w:rsid w:val="004A0A3A"/>
    <w:rsid w:val="004A245E"/>
    <w:rsid w:val="004A2F75"/>
    <w:rsid w:val="004A3969"/>
    <w:rsid w:val="004B15A9"/>
    <w:rsid w:val="004B15AD"/>
    <w:rsid w:val="004B1FAB"/>
    <w:rsid w:val="004B3406"/>
    <w:rsid w:val="004B36BE"/>
    <w:rsid w:val="004B49AA"/>
    <w:rsid w:val="004B5116"/>
    <w:rsid w:val="004B5CA1"/>
    <w:rsid w:val="004B6E44"/>
    <w:rsid w:val="004C0EF2"/>
    <w:rsid w:val="004C218B"/>
    <w:rsid w:val="004C26F7"/>
    <w:rsid w:val="004C2ABC"/>
    <w:rsid w:val="004C42BA"/>
    <w:rsid w:val="004C7112"/>
    <w:rsid w:val="004C77CF"/>
    <w:rsid w:val="004D037B"/>
    <w:rsid w:val="004D084A"/>
    <w:rsid w:val="004D138B"/>
    <w:rsid w:val="004D1CBF"/>
    <w:rsid w:val="004D2BC9"/>
    <w:rsid w:val="004D4ABE"/>
    <w:rsid w:val="004D4BE2"/>
    <w:rsid w:val="004D63AA"/>
    <w:rsid w:val="004D7E10"/>
    <w:rsid w:val="004E0478"/>
    <w:rsid w:val="004E1817"/>
    <w:rsid w:val="004E2324"/>
    <w:rsid w:val="004E2406"/>
    <w:rsid w:val="004E39FA"/>
    <w:rsid w:val="004E3D99"/>
    <w:rsid w:val="004E4721"/>
    <w:rsid w:val="004E6819"/>
    <w:rsid w:val="004E6E77"/>
    <w:rsid w:val="004E6F59"/>
    <w:rsid w:val="004E703C"/>
    <w:rsid w:val="004E793C"/>
    <w:rsid w:val="004F1075"/>
    <w:rsid w:val="004F24E7"/>
    <w:rsid w:val="004F5AFB"/>
    <w:rsid w:val="004F68EF"/>
    <w:rsid w:val="005001C9"/>
    <w:rsid w:val="00500250"/>
    <w:rsid w:val="00500624"/>
    <w:rsid w:val="0050160D"/>
    <w:rsid w:val="005018AE"/>
    <w:rsid w:val="0050204A"/>
    <w:rsid w:val="005020A8"/>
    <w:rsid w:val="00502E2C"/>
    <w:rsid w:val="00503D51"/>
    <w:rsid w:val="0050523F"/>
    <w:rsid w:val="00505E5B"/>
    <w:rsid w:val="00506DDA"/>
    <w:rsid w:val="00507369"/>
    <w:rsid w:val="005077B1"/>
    <w:rsid w:val="0051277C"/>
    <w:rsid w:val="005132BF"/>
    <w:rsid w:val="0051377A"/>
    <w:rsid w:val="00513ACB"/>
    <w:rsid w:val="00514018"/>
    <w:rsid w:val="005140C2"/>
    <w:rsid w:val="00514200"/>
    <w:rsid w:val="005142DD"/>
    <w:rsid w:val="00514F06"/>
    <w:rsid w:val="00516778"/>
    <w:rsid w:val="00520F51"/>
    <w:rsid w:val="00521ED0"/>
    <w:rsid w:val="00522504"/>
    <w:rsid w:val="00522B60"/>
    <w:rsid w:val="00523BA6"/>
    <w:rsid w:val="00525890"/>
    <w:rsid w:val="005268EB"/>
    <w:rsid w:val="00526C41"/>
    <w:rsid w:val="00526E09"/>
    <w:rsid w:val="00526E56"/>
    <w:rsid w:val="00527047"/>
    <w:rsid w:val="005276A5"/>
    <w:rsid w:val="00527C4C"/>
    <w:rsid w:val="0053076A"/>
    <w:rsid w:val="00531276"/>
    <w:rsid w:val="005327F6"/>
    <w:rsid w:val="00532FFC"/>
    <w:rsid w:val="00533388"/>
    <w:rsid w:val="005337E0"/>
    <w:rsid w:val="00533998"/>
    <w:rsid w:val="00534DBE"/>
    <w:rsid w:val="00535CD5"/>
    <w:rsid w:val="00536915"/>
    <w:rsid w:val="00537759"/>
    <w:rsid w:val="00537A45"/>
    <w:rsid w:val="0054296D"/>
    <w:rsid w:val="00543944"/>
    <w:rsid w:val="00545DC2"/>
    <w:rsid w:val="00546496"/>
    <w:rsid w:val="00546820"/>
    <w:rsid w:val="0055006E"/>
    <w:rsid w:val="00551EC9"/>
    <w:rsid w:val="005524D6"/>
    <w:rsid w:val="005528E7"/>
    <w:rsid w:val="005538E4"/>
    <w:rsid w:val="005541AA"/>
    <w:rsid w:val="00554A53"/>
    <w:rsid w:val="00554F86"/>
    <w:rsid w:val="00555B77"/>
    <w:rsid w:val="005612D3"/>
    <w:rsid w:val="00561EEE"/>
    <w:rsid w:val="0056275A"/>
    <w:rsid w:val="00563736"/>
    <w:rsid w:val="005642BF"/>
    <w:rsid w:val="005655E0"/>
    <w:rsid w:val="00566361"/>
    <w:rsid w:val="00571667"/>
    <w:rsid w:val="00571D78"/>
    <w:rsid w:val="005730C2"/>
    <w:rsid w:val="00573E09"/>
    <w:rsid w:val="00577551"/>
    <w:rsid w:val="00580B81"/>
    <w:rsid w:val="00581624"/>
    <w:rsid w:val="005822FD"/>
    <w:rsid w:val="00584869"/>
    <w:rsid w:val="00584F71"/>
    <w:rsid w:val="005859E9"/>
    <w:rsid w:val="0058744C"/>
    <w:rsid w:val="005875EF"/>
    <w:rsid w:val="00587608"/>
    <w:rsid w:val="005900F2"/>
    <w:rsid w:val="0059162D"/>
    <w:rsid w:val="00591909"/>
    <w:rsid w:val="00592155"/>
    <w:rsid w:val="005930B2"/>
    <w:rsid w:val="00593C53"/>
    <w:rsid w:val="00593CA7"/>
    <w:rsid w:val="005940A6"/>
    <w:rsid w:val="005947E1"/>
    <w:rsid w:val="00595289"/>
    <w:rsid w:val="00595DA4"/>
    <w:rsid w:val="00597B62"/>
    <w:rsid w:val="005A0782"/>
    <w:rsid w:val="005A2B20"/>
    <w:rsid w:val="005A3320"/>
    <w:rsid w:val="005A3AE6"/>
    <w:rsid w:val="005A3CC5"/>
    <w:rsid w:val="005B0BCF"/>
    <w:rsid w:val="005B12A3"/>
    <w:rsid w:val="005B1925"/>
    <w:rsid w:val="005B4279"/>
    <w:rsid w:val="005B4310"/>
    <w:rsid w:val="005B4BEB"/>
    <w:rsid w:val="005B4E3D"/>
    <w:rsid w:val="005B593A"/>
    <w:rsid w:val="005B62F5"/>
    <w:rsid w:val="005B68CC"/>
    <w:rsid w:val="005B7779"/>
    <w:rsid w:val="005C06DA"/>
    <w:rsid w:val="005C3560"/>
    <w:rsid w:val="005C4A24"/>
    <w:rsid w:val="005C556F"/>
    <w:rsid w:val="005C6348"/>
    <w:rsid w:val="005C6B00"/>
    <w:rsid w:val="005C7383"/>
    <w:rsid w:val="005C7877"/>
    <w:rsid w:val="005C7898"/>
    <w:rsid w:val="005C7E10"/>
    <w:rsid w:val="005D1447"/>
    <w:rsid w:val="005D1DE3"/>
    <w:rsid w:val="005D2430"/>
    <w:rsid w:val="005D49A9"/>
    <w:rsid w:val="005D4F71"/>
    <w:rsid w:val="005E08FF"/>
    <w:rsid w:val="005E1CD2"/>
    <w:rsid w:val="005E4437"/>
    <w:rsid w:val="005E45F5"/>
    <w:rsid w:val="005E5050"/>
    <w:rsid w:val="005E5188"/>
    <w:rsid w:val="005E61A8"/>
    <w:rsid w:val="005E733B"/>
    <w:rsid w:val="005E7D7F"/>
    <w:rsid w:val="005F0316"/>
    <w:rsid w:val="005F123F"/>
    <w:rsid w:val="005F1AD3"/>
    <w:rsid w:val="005F2113"/>
    <w:rsid w:val="005F228B"/>
    <w:rsid w:val="005F245C"/>
    <w:rsid w:val="005F390A"/>
    <w:rsid w:val="005F595E"/>
    <w:rsid w:val="005F6BDF"/>
    <w:rsid w:val="0060140E"/>
    <w:rsid w:val="00602365"/>
    <w:rsid w:val="006047E3"/>
    <w:rsid w:val="00605517"/>
    <w:rsid w:val="00606DF4"/>
    <w:rsid w:val="0061059F"/>
    <w:rsid w:val="0061123F"/>
    <w:rsid w:val="006117E2"/>
    <w:rsid w:val="006121D0"/>
    <w:rsid w:val="006139C2"/>
    <w:rsid w:val="00614816"/>
    <w:rsid w:val="0061742B"/>
    <w:rsid w:val="0061774F"/>
    <w:rsid w:val="00620E2D"/>
    <w:rsid w:val="00620E2E"/>
    <w:rsid w:val="0062102C"/>
    <w:rsid w:val="00621719"/>
    <w:rsid w:val="006224B2"/>
    <w:rsid w:val="0062321E"/>
    <w:rsid w:val="00623734"/>
    <w:rsid w:val="00624785"/>
    <w:rsid w:val="00625EE0"/>
    <w:rsid w:val="006262F3"/>
    <w:rsid w:val="00626E89"/>
    <w:rsid w:val="00630023"/>
    <w:rsid w:val="006308EC"/>
    <w:rsid w:val="006318A1"/>
    <w:rsid w:val="006321D0"/>
    <w:rsid w:val="006330B3"/>
    <w:rsid w:val="00633236"/>
    <w:rsid w:val="006337EF"/>
    <w:rsid w:val="00633933"/>
    <w:rsid w:val="00633AFF"/>
    <w:rsid w:val="00634738"/>
    <w:rsid w:val="006368E2"/>
    <w:rsid w:val="0063769E"/>
    <w:rsid w:val="0064319C"/>
    <w:rsid w:val="006432DC"/>
    <w:rsid w:val="006479F4"/>
    <w:rsid w:val="00647F44"/>
    <w:rsid w:val="00652F92"/>
    <w:rsid w:val="006533A1"/>
    <w:rsid w:val="00654686"/>
    <w:rsid w:val="00654F95"/>
    <w:rsid w:val="00657285"/>
    <w:rsid w:val="00657399"/>
    <w:rsid w:val="00657A55"/>
    <w:rsid w:val="00660626"/>
    <w:rsid w:val="00660BF1"/>
    <w:rsid w:val="00660FF8"/>
    <w:rsid w:val="00661752"/>
    <w:rsid w:val="00661C3D"/>
    <w:rsid w:val="00661E77"/>
    <w:rsid w:val="006632F5"/>
    <w:rsid w:val="0066383D"/>
    <w:rsid w:val="00663894"/>
    <w:rsid w:val="00664641"/>
    <w:rsid w:val="00666133"/>
    <w:rsid w:val="00666A78"/>
    <w:rsid w:val="00666B09"/>
    <w:rsid w:val="006670D9"/>
    <w:rsid w:val="00667696"/>
    <w:rsid w:val="006676E8"/>
    <w:rsid w:val="00667CB2"/>
    <w:rsid w:val="00670561"/>
    <w:rsid w:val="00672B6A"/>
    <w:rsid w:val="006761EB"/>
    <w:rsid w:val="00676250"/>
    <w:rsid w:val="0067749E"/>
    <w:rsid w:val="0068388F"/>
    <w:rsid w:val="00683DE1"/>
    <w:rsid w:val="006841FE"/>
    <w:rsid w:val="00685A63"/>
    <w:rsid w:val="0068619E"/>
    <w:rsid w:val="006862C9"/>
    <w:rsid w:val="00687365"/>
    <w:rsid w:val="00687583"/>
    <w:rsid w:val="00690389"/>
    <w:rsid w:val="006905EA"/>
    <w:rsid w:val="006909E1"/>
    <w:rsid w:val="006944BC"/>
    <w:rsid w:val="006963D1"/>
    <w:rsid w:val="0069656B"/>
    <w:rsid w:val="00697E35"/>
    <w:rsid w:val="006A1380"/>
    <w:rsid w:val="006A218F"/>
    <w:rsid w:val="006A4BD8"/>
    <w:rsid w:val="006A4C86"/>
    <w:rsid w:val="006A53F4"/>
    <w:rsid w:val="006A5949"/>
    <w:rsid w:val="006A60CA"/>
    <w:rsid w:val="006A774A"/>
    <w:rsid w:val="006B17FC"/>
    <w:rsid w:val="006B184D"/>
    <w:rsid w:val="006B1B7A"/>
    <w:rsid w:val="006B2247"/>
    <w:rsid w:val="006B22A1"/>
    <w:rsid w:val="006B23D3"/>
    <w:rsid w:val="006B2754"/>
    <w:rsid w:val="006B5CFC"/>
    <w:rsid w:val="006B6360"/>
    <w:rsid w:val="006B6876"/>
    <w:rsid w:val="006B7B67"/>
    <w:rsid w:val="006C02F0"/>
    <w:rsid w:val="006C26C3"/>
    <w:rsid w:val="006C30DE"/>
    <w:rsid w:val="006C315A"/>
    <w:rsid w:val="006C6BD5"/>
    <w:rsid w:val="006C7201"/>
    <w:rsid w:val="006D129A"/>
    <w:rsid w:val="006D329A"/>
    <w:rsid w:val="006D45FE"/>
    <w:rsid w:val="006D4DCD"/>
    <w:rsid w:val="006D5151"/>
    <w:rsid w:val="006D7D7D"/>
    <w:rsid w:val="006D7DA9"/>
    <w:rsid w:val="006E121D"/>
    <w:rsid w:val="006E142C"/>
    <w:rsid w:val="006E1F93"/>
    <w:rsid w:val="006E23B3"/>
    <w:rsid w:val="006E2AF5"/>
    <w:rsid w:val="006E59F4"/>
    <w:rsid w:val="006E650B"/>
    <w:rsid w:val="006E7CA0"/>
    <w:rsid w:val="006E7E83"/>
    <w:rsid w:val="006F0898"/>
    <w:rsid w:val="006F0E01"/>
    <w:rsid w:val="006F1889"/>
    <w:rsid w:val="006F1F40"/>
    <w:rsid w:val="006F279E"/>
    <w:rsid w:val="006F2BA7"/>
    <w:rsid w:val="006F329E"/>
    <w:rsid w:val="006F755C"/>
    <w:rsid w:val="007019E1"/>
    <w:rsid w:val="00701C27"/>
    <w:rsid w:val="00704BA8"/>
    <w:rsid w:val="00706CC4"/>
    <w:rsid w:val="00710BC1"/>
    <w:rsid w:val="0071226C"/>
    <w:rsid w:val="00713337"/>
    <w:rsid w:val="00714C80"/>
    <w:rsid w:val="00714E15"/>
    <w:rsid w:val="00714EBB"/>
    <w:rsid w:val="007167EE"/>
    <w:rsid w:val="007169A1"/>
    <w:rsid w:val="007175F2"/>
    <w:rsid w:val="00720736"/>
    <w:rsid w:val="00721520"/>
    <w:rsid w:val="00721A4F"/>
    <w:rsid w:val="00723653"/>
    <w:rsid w:val="00723720"/>
    <w:rsid w:val="00724679"/>
    <w:rsid w:val="00726003"/>
    <w:rsid w:val="007260EE"/>
    <w:rsid w:val="00727383"/>
    <w:rsid w:val="007305BB"/>
    <w:rsid w:val="00731A31"/>
    <w:rsid w:val="00735FCA"/>
    <w:rsid w:val="00736276"/>
    <w:rsid w:val="00736F36"/>
    <w:rsid w:val="00737711"/>
    <w:rsid w:val="007378A2"/>
    <w:rsid w:val="00741AA9"/>
    <w:rsid w:val="00741FB4"/>
    <w:rsid w:val="00742024"/>
    <w:rsid w:val="00742580"/>
    <w:rsid w:val="00742C21"/>
    <w:rsid w:val="007443E0"/>
    <w:rsid w:val="00744D79"/>
    <w:rsid w:val="00745E9B"/>
    <w:rsid w:val="00746051"/>
    <w:rsid w:val="00746E40"/>
    <w:rsid w:val="00747ABE"/>
    <w:rsid w:val="00750041"/>
    <w:rsid w:val="00751A29"/>
    <w:rsid w:val="0075202E"/>
    <w:rsid w:val="007520BF"/>
    <w:rsid w:val="00752AFB"/>
    <w:rsid w:val="0075322C"/>
    <w:rsid w:val="00755024"/>
    <w:rsid w:val="007557DB"/>
    <w:rsid w:val="007577BF"/>
    <w:rsid w:val="00762256"/>
    <w:rsid w:val="00762930"/>
    <w:rsid w:val="00762DAF"/>
    <w:rsid w:val="00763CC3"/>
    <w:rsid w:val="00764689"/>
    <w:rsid w:val="00764FF2"/>
    <w:rsid w:val="00766F1F"/>
    <w:rsid w:val="0076707D"/>
    <w:rsid w:val="00767556"/>
    <w:rsid w:val="0077012C"/>
    <w:rsid w:val="007717EE"/>
    <w:rsid w:val="007761DE"/>
    <w:rsid w:val="007765A6"/>
    <w:rsid w:val="00777019"/>
    <w:rsid w:val="007775B1"/>
    <w:rsid w:val="007800F3"/>
    <w:rsid w:val="00781B64"/>
    <w:rsid w:val="00784364"/>
    <w:rsid w:val="00786058"/>
    <w:rsid w:val="0078755C"/>
    <w:rsid w:val="007904CF"/>
    <w:rsid w:val="0079154C"/>
    <w:rsid w:val="00792E97"/>
    <w:rsid w:val="00792F17"/>
    <w:rsid w:val="00793055"/>
    <w:rsid w:val="00793755"/>
    <w:rsid w:val="007946A6"/>
    <w:rsid w:val="00795675"/>
    <w:rsid w:val="007959B6"/>
    <w:rsid w:val="007A1C2D"/>
    <w:rsid w:val="007A228C"/>
    <w:rsid w:val="007A2A6F"/>
    <w:rsid w:val="007A5EF9"/>
    <w:rsid w:val="007A6326"/>
    <w:rsid w:val="007A69CF"/>
    <w:rsid w:val="007B0AFF"/>
    <w:rsid w:val="007B1704"/>
    <w:rsid w:val="007B20F0"/>
    <w:rsid w:val="007B2AD3"/>
    <w:rsid w:val="007B37B6"/>
    <w:rsid w:val="007B4158"/>
    <w:rsid w:val="007B4D05"/>
    <w:rsid w:val="007B60A3"/>
    <w:rsid w:val="007B701F"/>
    <w:rsid w:val="007C0FB7"/>
    <w:rsid w:val="007C3985"/>
    <w:rsid w:val="007C40EC"/>
    <w:rsid w:val="007C40FC"/>
    <w:rsid w:val="007C45F9"/>
    <w:rsid w:val="007C48C6"/>
    <w:rsid w:val="007C5D28"/>
    <w:rsid w:val="007C797B"/>
    <w:rsid w:val="007D213E"/>
    <w:rsid w:val="007D3C00"/>
    <w:rsid w:val="007D4780"/>
    <w:rsid w:val="007D5951"/>
    <w:rsid w:val="007D73FF"/>
    <w:rsid w:val="007E1A6E"/>
    <w:rsid w:val="007E27FD"/>
    <w:rsid w:val="007E317D"/>
    <w:rsid w:val="007E3908"/>
    <w:rsid w:val="007E41AA"/>
    <w:rsid w:val="007E4631"/>
    <w:rsid w:val="007F2C24"/>
    <w:rsid w:val="007F2D0E"/>
    <w:rsid w:val="007F382C"/>
    <w:rsid w:val="007F49B7"/>
    <w:rsid w:val="007F5E0E"/>
    <w:rsid w:val="007F65F5"/>
    <w:rsid w:val="00800C4F"/>
    <w:rsid w:val="00800FDC"/>
    <w:rsid w:val="00801B84"/>
    <w:rsid w:val="0080412C"/>
    <w:rsid w:val="0080580D"/>
    <w:rsid w:val="00805978"/>
    <w:rsid w:val="00805E1C"/>
    <w:rsid w:val="008064A9"/>
    <w:rsid w:val="00806E33"/>
    <w:rsid w:val="0081012B"/>
    <w:rsid w:val="00812A07"/>
    <w:rsid w:val="00812ACA"/>
    <w:rsid w:val="008130BB"/>
    <w:rsid w:val="00813919"/>
    <w:rsid w:val="0081399B"/>
    <w:rsid w:val="00814BFB"/>
    <w:rsid w:val="0081559E"/>
    <w:rsid w:val="00815E1B"/>
    <w:rsid w:val="00816FAF"/>
    <w:rsid w:val="00817C0F"/>
    <w:rsid w:val="00822266"/>
    <w:rsid w:val="008243E3"/>
    <w:rsid w:val="00825153"/>
    <w:rsid w:val="00825AA8"/>
    <w:rsid w:val="0083144A"/>
    <w:rsid w:val="008327E2"/>
    <w:rsid w:val="008349AE"/>
    <w:rsid w:val="0083598B"/>
    <w:rsid w:val="00835F57"/>
    <w:rsid w:val="00836C71"/>
    <w:rsid w:val="008403B9"/>
    <w:rsid w:val="00841306"/>
    <w:rsid w:val="00843360"/>
    <w:rsid w:val="00844754"/>
    <w:rsid w:val="008470DC"/>
    <w:rsid w:val="0085362F"/>
    <w:rsid w:val="008549A7"/>
    <w:rsid w:val="00855028"/>
    <w:rsid w:val="00855D3B"/>
    <w:rsid w:val="008560A1"/>
    <w:rsid w:val="008611D1"/>
    <w:rsid w:val="00862FDB"/>
    <w:rsid w:val="008634CE"/>
    <w:rsid w:val="00863930"/>
    <w:rsid w:val="00864945"/>
    <w:rsid w:val="0086502A"/>
    <w:rsid w:val="00865719"/>
    <w:rsid w:val="00865E25"/>
    <w:rsid w:val="00866410"/>
    <w:rsid w:val="00867212"/>
    <w:rsid w:val="0086784D"/>
    <w:rsid w:val="00867E5E"/>
    <w:rsid w:val="00872E02"/>
    <w:rsid w:val="00874C23"/>
    <w:rsid w:val="0087542A"/>
    <w:rsid w:val="00877347"/>
    <w:rsid w:val="00877C1C"/>
    <w:rsid w:val="00880650"/>
    <w:rsid w:val="00880F01"/>
    <w:rsid w:val="00885ABB"/>
    <w:rsid w:val="00887085"/>
    <w:rsid w:val="00890125"/>
    <w:rsid w:val="008939A0"/>
    <w:rsid w:val="00893C11"/>
    <w:rsid w:val="00893DF1"/>
    <w:rsid w:val="00894639"/>
    <w:rsid w:val="00894920"/>
    <w:rsid w:val="0089494E"/>
    <w:rsid w:val="008972BB"/>
    <w:rsid w:val="008A113F"/>
    <w:rsid w:val="008A203D"/>
    <w:rsid w:val="008A45D6"/>
    <w:rsid w:val="008A5D2C"/>
    <w:rsid w:val="008A5EA2"/>
    <w:rsid w:val="008A6A1C"/>
    <w:rsid w:val="008A7B6A"/>
    <w:rsid w:val="008B37B3"/>
    <w:rsid w:val="008B440B"/>
    <w:rsid w:val="008B54B8"/>
    <w:rsid w:val="008C15C8"/>
    <w:rsid w:val="008C160A"/>
    <w:rsid w:val="008C2F66"/>
    <w:rsid w:val="008C39EA"/>
    <w:rsid w:val="008C48E8"/>
    <w:rsid w:val="008C4EAB"/>
    <w:rsid w:val="008C5079"/>
    <w:rsid w:val="008C5EE8"/>
    <w:rsid w:val="008C6E9F"/>
    <w:rsid w:val="008D0808"/>
    <w:rsid w:val="008D0E66"/>
    <w:rsid w:val="008D33EC"/>
    <w:rsid w:val="008D59E6"/>
    <w:rsid w:val="008D77F8"/>
    <w:rsid w:val="008E0825"/>
    <w:rsid w:val="008E34D9"/>
    <w:rsid w:val="008E62E1"/>
    <w:rsid w:val="008E7271"/>
    <w:rsid w:val="008E78C3"/>
    <w:rsid w:val="008E7C2A"/>
    <w:rsid w:val="008E7CDF"/>
    <w:rsid w:val="008F0E9B"/>
    <w:rsid w:val="008F10DC"/>
    <w:rsid w:val="008F44AB"/>
    <w:rsid w:val="008F4EDC"/>
    <w:rsid w:val="008F52DC"/>
    <w:rsid w:val="008F5498"/>
    <w:rsid w:val="008F59CA"/>
    <w:rsid w:val="008F7707"/>
    <w:rsid w:val="008F7CF8"/>
    <w:rsid w:val="009015AD"/>
    <w:rsid w:val="00903E9F"/>
    <w:rsid w:val="009061F0"/>
    <w:rsid w:val="009069A6"/>
    <w:rsid w:val="00906C3E"/>
    <w:rsid w:val="00907D55"/>
    <w:rsid w:val="00907EB9"/>
    <w:rsid w:val="0091344D"/>
    <w:rsid w:val="00913731"/>
    <w:rsid w:val="00915D38"/>
    <w:rsid w:val="0091644C"/>
    <w:rsid w:val="00920358"/>
    <w:rsid w:val="00920437"/>
    <w:rsid w:val="00920E65"/>
    <w:rsid w:val="009219EA"/>
    <w:rsid w:val="00922BD2"/>
    <w:rsid w:val="0092311B"/>
    <w:rsid w:val="0092380E"/>
    <w:rsid w:val="00924236"/>
    <w:rsid w:val="00925802"/>
    <w:rsid w:val="009263BE"/>
    <w:rsid w:val="009275AC"/>
    <w:rsid w:val="00930A31"/>
    <w:rsid w:val="00932E30"/>
    <w:rsid w:val="00934DDE"/>
    <w:rsid w:val="0093568D"/>
    <w:rsid w:val="00936D4E"/>
    <w:rsid w:val="0094207A"/>
    <w:rsid w:val="00942EB0"/>
    <w:rsid w:val="00942FC9"/>
    <w:rsid w:val="00943612"/>
    <w:rsid w:val="00943F35"/>
    <w:rsid w:val="00946718"/>
    <w:rsid w:val="00947ECB"/>
    <w:rsid w:val="0095034F"/>
    <w:rsid w:val="0095096F"/>
    <w:rsid w:val="00950CB2"/>
    <w:rsid w:val="00951B88"/>
    <w:rsid w:val="00951E11"/>
    <w:rsid w:val="00952FDE"/>
    <w:rsid w:val="009532B7"/>
    <w:rsid w:val="009563CE"/>
    <w:rsid w:val="00956961"/>
    <w:rsid w:val="00956EBF"/>
    <w:rsid w:val="009631F2"/>
    <w:rsid w:val="00963C59"/>
    <w:rsid w:val="00965682"/>
    <w:rsid w:val="00965C4F"/>
    <w:rsid w:val="0096653A"/>
    <w:rsid w:val="009676F0"/>
    <w:rsid w:val="00967C13"/>
    <w:rsid w:val="00967C58"/>
    <w:rsid w:val="00972079"/>
    <w:rsid w:val="00972084"/>
    <w:rsid w:val="00972BC9"/>
    <w:rsid w:val="009739BD"/>
    <w:rsid w:val="0097401D"/>
    <w:rsid w:val="00974154"/>
    <w:rsid w:val="009741E1"/>
    <w:rsid w:val="00977BFB"/>
    <w:rsid w:val="00980423"/>
    <w:rsid w:val="00981C20"/>
    <w:rsid w:val="009820B7"/>
    <w:rsid w:val="00983218"/>
    <w:rsid w:val="00983892"/>
    <w:rsid w:val="00983E94"/>
    <w:rsid w:val="00983F61"/>
    <w:rsid w:val="00990C45"/>
    <w:rsid w:val="00990D38"/>
    <w:rsid w:val="00990E1F"/>
    <w:rsid w:val="0099112C"/>
    <w:rsid w:val="0099148D"/>
    <w:rsid w:val="00991DFB"/>
    <w:rsid w:val="00995285"/>
    <w:rsid w:val="009962E3"/>
    <w:rsid w:val="00997B3B"/>
    <w:rsid w:val="00997D77"/>
    <w:rsid w:val="00997E2F"/>
    <w:rsid w:val="009A1491"/>
    <w:rsid w:val="009A1C7D"/>
    <w:rsid w:val="009A1DEF"/>
    <w:rsid w:val="009A4D2D"/>
    <w:rsid w:val="009A7102"/>
    <w:rsid w:val="009B0250"/>
    <w:rsid w:val="009B161C"/>
    <w:rsid w:val="009B1D73"/>
    <w:rsid w:val="009B2882"/>
    <w:rsid w:val="009B3FBD"/>
    <w:rsid w:val="009B447D"/>
    <w:rsid w:val="009B4AFD"/>
    <w:rsid w:val="009B4E3A"/>
    <w:rsid w:val="009B54FF"/>
    <w:rsid w:val="009B5FDF"/>
    <w:rsid w:val="009B6136"/>
    <w:rsid w:val="009B67FA"/>
    <w:rsid w:val="009B6A9E"/>
    <w:rsid w:val="009B7896"/>
    <w:rsid w:val="009B7BE6"/>
    <w:rsid w:val="009B7C0B"/>
    <w:rsid w:val="009C0C11"/>
    <w:rsid w:val="009C103D"/>
    <w:rsid w:val="009C28AC"/>
    <w:rsid w:val="009C396D"/>
    <w:rsid w:val="009C3F36"/>
    <w:rsid w:val="009C4119"/>
    <w:rsid w:val="009C5AA6"/>
    <w:rsid w:val="009C6133"/>
    <w:rsid w:val="009C67E0"/>
    <w:rsid w:val="009C6E09"/>
    <w:rsid w:val="009D04E8"/>
    <w:rsid w:val="009D088F"/>
    <w:rsid w:val="009D08D5"/>
    <w:rsid w:val="009D0E6F"/>
    <w:rsid w:val="009D15D9"/>
    <w:rsid w:val="009D3033"/>
    <w:rsid w:val="009D49E7"/>
    <w:rsid w:val="009D4A03"/>
    <w:rsid w:val="009D5A75"/>
    <w:rsid w:val="009D712E"/>
    <w:rsid w:val="009E1733"/>
    <w:rsid w:val="009E18D7"/>
    <w:rsid w:val="009E2189"/>
    <w:rsid w:val="009E2A0D"/>
    <w:rsid w:val="009E3D1B"/>
    <w:rsid w:val="009E7D6A"/>
    <w:rsid w:val="009F1B22"/>
    <w:rsid w:val="009F3221"/>
    <w:rsid w:val="009F3C64"/>
    <w:rsid w:val="009F475F"/>
    <w:rsid w:val="009F518C"/>
    <w:rsid w:val="009F7293"/>
    <w:rsid w:val="009F741B"/>
    <w:rsid w:val="009F770B"/>
    <w:rsid w:val="00A0020A"/>
    <w:rsid w:val="00A00C76"/>
    <w:rsid w:val="00A0100D"/>
    <w:rsid w:val="00A03528"/>
    <w:rsid w:val="00A037D9"/>
    <w:rsid w:val="00A03C41"/>
    <w:rsid w:val="00A04866"/>
    <w:rsid w:val="00A057DD"/>
    <w:rsid w:val="00A066F9"/>
    <w:rsid w:val="00A06E3C"/>
    <w:rsid w:val="00A077C3"/>
    <w:rsid w:val="00A11400"/>
    <w:rsid w:val="00A11FB1"/>
    <w:rsid w:val="00A140EA"/>
    <w:rsid w:val="00A141AD"/>
    <w:rsid w:val="00A1514C"/>
    <w:rsid w:val="00A157A9"/>
    <w:rsid w:val="00A2078D"/>
    <w:rsid w:val="00A210E1"/>
    <w:rsid w:val="00A22390"/>
    <w:rsid w:val="00A23CC2"/>
    <w:rsid w:val="00A23CF9"/>
    <w:rsid w:val="00A2413B"/>
    <w:rsid w:val="00A24B23"/>
    <w:rsid w:val="00A25DD6"/>
    <w:rsid w:val="00A27291"/>
    <w:rsid w:val="00A303A4"/>
    <w:rsid w:val="00A305E0"/>
    <w:rsid w:val="00A3196F"/>
    <w:rsid w:val="00A31DD2"/>
    <w:rsid w:val="00A34AAF"/>
    <w:rsid w:val="00A3554E"/>
    <w:rsid w:val="00A35780"/>
    <w:rsid w:val="00A37DE7"/>
    <w:rsid w:val="00A401E0"/>
    <w:rsid w:val="00A4192B"/>
    <w:rsid w:val="00A41E68"/>
    <w:rsid w:val="00A42170"/>
    <w:rsid w:val="00A42183"/>
    <w:rsid w:val="00A45BAD"/>
    <w:rsid w:val="00A4665F"/>
    <w:rsid w:val="00A47507"/>
    <w:rsid w:val="00A509E8"/>
    <w:rsid w:val="00A51CC7"/>
    <w:rsid w:val="00A533BB"/>
    <w:rsid w:val="00A53E2A"/>
    <w:rsid w:val="00A54053"/>
    <w:rsid w:val="00A54D62"/>
    <w:rsid w:val="00A5596F"/>
    <w:rsid w:val="00A57128"/>
    <w:rsid w:val="00A575CF"/>
    <w:rsid w:val="00A57BC7"/>
    <w:rsid w:val="00A57C36"/>
    <w:rsid w:val="00A61E55"/>
    <w:rsid w:val="00A63A53"/>
    <w:rsid w:val="00A6705F"/>
    <w:rsid w:val="00A6757C"/>
    <w:rsid w:val="00A700FE"/>
    <w:rsid w:val="00A70441"/>
    <w:rsid w:val="00A70BD5"/>
    <w:rsid w:val="00A71B74"/>
    <w:rsid w:val="00A71EF4"/>
    <w:rsid w:val="00A738F1"/>
    <w:rsid w:val="00A759F1"/>
    <w:rsid w:val="00A767AB"/>
    <w:rsid w:val="00A77653"/>
    <w:rsid w:val="00A8053F"/>
    <w:rsid w:val="00A81C6C"/>
    <w:rsid w:val="00A83704"/>
    <w:rsid w:val="00A85A3A"/>
    <w:rsid w:val="00A86593"/>
    <w:rsid w:val="00A867AE"/>
    <w:rsid w:val="00A86FD6"/>
    <w:rsid w:val="00A90785"/>
    <w:rsid w:val="00A90D78"/>
    <w:rsid w:val="00A91AA6"/>
    <w:rsid w:val="00A91CBA"/>
    <w:rsid w:val="00A91E49"/>
    <w:rsid w:val="00A92563"/>
    <w:rsid w:val="00A93013"/>
    <w:rsid w:val="00A93813"/>
    <w:rsid w:val="00A94250"/>
    <w:rsid w:val="00A942C3"/>
    <w:rsid w:val="00A95145"/>
    <w:rsid w:val="00A95240"/>
    <w:rsid w:val="00A95E87"/>
    <w:rsid w:val="00A97FA3"/>
    <w:rsid w:val="00AA006D"/>
    <w:rsid w:val="00AA0F6A"/>
    <w:rsid w:val="00AA2BBD"/>
    <w:rsid w:val="00AA402C"/>
    <w:rsid w:val="00AA41DC"/>
    <w:rsid w:val="00AA425A"/>
    <w:rsid w:val="00AA4B6E"/>
    <w:rsid w:val="00AA7BDB"/>
    <w:rsid w:val="00AB151C"/>
    <w:rsid w:val="00AB2A7A"/>
    <w:rsid w:val="00AB2D6C"/>
    <w:rsid w:val="00AB30C5"/>
    <w:rsid w:val="00AB7974"/>
    <w:rsid w:val="00AC0DD6"/>
    <w:rsid w:val="00AC13DF"/>
    <w:rsid w:val="00AC19FE"/>
    <w:rsid w:val="00AC435A"/>
    <w:rsid w:val="00AC49A0"/>
    <w:rsid w:val="00AC5364"/>
    <w:rsid w:val="00AC680D"/>
    <w:rsid w:val="00AC7769"/>
    <w:rsid w:val="00AD0325"/>
    <w:rsid w:val="00AD0570"/>
    <w:rsid w:val="00AD3523"/>
    <w:rsid w:val="00AD3753"/>
    <w:rsid w:val="00AD3C76"/>
    <w:rsid w:val="00AD44F9"/>
    <w:rsid w:val="00AD5071"/>
    <w:rsid w:val="00AD663A"/>
    <w:rsid w:val="00AD6D5C"/>
    <w:rsid w:val="00AD72E0"/>
    <w:rsid w:val="00AD7907"/>
    <w:rsid w:val="00AE0579"/>
    <w:rsid w:val="00AE407F"/>
    <w:rsid w:val="00AE534F"/>
    <w:rsid w:val="00AE5896"/>
    <w:rsid w:val="00AF0098"/>
    <w:rsid w:val="00AF10F0"/>
    <w:rsid w:val="00AF2A23"/>
    <w:rsid w:val="00AF3870"/>
    <w:rsid w:val="00AF4B94"/>
    <w:rsid w:val="00AF5A89"/>
    <w:rsid w:val="00AF5FBD"/>
    <w:rsid w:val="00AF643E"/>
    <w:rsid w:val="00AF7231"/>
    <w:rsid w:val="00B00922"/>
    <w:rsid w:val="00B01002"/>
    <w:rsid w:val="00B03543"/>
    <w:rsid w:val="00B04088"/>
    <w:rsid w:val="00B0542B"/>
    <w:rsid w:val="00B05925"/>
    <w:rsid w:val="00B06A75"/>
    <w:rsid w:val="00B07FA1"/>
    <w:rsid w:val="00B1171B"/>
    <w:rsid w:val="00B11740"/>
    <w:rsid w:val="00B11B08"/>
    <w:rsid w:val="00B12A44"/>
    <w:rsid w:val="00B14756"/>
    <w:rsid w:val="00B177CB"/>
    <w:rsid w:val="00B210FB"/>
    <w:rsid w:val="00B2153F"/>
    <w:rsid w:val="00B23131"/>
    <w:rsid w:val="00B23494"/>
    <w:rsid w:val="00B23AA9"/>
    <w:rsid w:val="00B26C90"/>
    <w:rsid w:val="00B279E4"/>
    <w:rsid w:val="00B323CD"/>
    <w:rsid w:val="00B3328D"/>
    <w:rsid w:val="00B33D62"/>
    <w:rsid w:val="00B41778"/>
    <w:rsid w:val="00B42142"/>
    <w:rsid w:val="00B422F6"/>
    <w:rsid w:val="00B43D95"/>
    <w:rsid w:val="00B44205"/>
    <w:rsid w:val="00B44D39"/>
    <w:rsid w:val="00B46416"/>
    <w:rsid w:val="00B4645E"/>
    <w:rsid w:val="00B4667E"/>
    <w:rsid w:val="00B46D14"/>
    <w:rsid w:val="00B50995"/>
    <w:rsid w:val="00B512B9"/>
    <w:rsid w:val="00B51936"/>
    <w:rsid w:val="00B51C3F"/>
    <w:rsid w:val="00B5226B"/>
    <w:rsid w:val="00B528FC"/>
    <w:rsid w:val="00B53D29"/>
    <w:rsid w:val="00B54C66"/>
    <w:rsid w:val="00B552C8"/>
    <w:rsid w:val="00B559A7"/>
    <w:rsid w:val="00B56013"/>
    <w:rsid w:val="00B560F1"/>
    <w:rsid w:val="00B60C50"/>
    <w:rsid w:val="00B6268F"/>
    <w:rsid w:val="00B63025"/>
    <w:rsid w:val="00B63513"/>
    <w:rsid w:val="00B64CCE"/>
    <w:rsid w:val="00B64E8F"/>
    <w:rsid w:val="00B66A6C"/>
    <w:rsid w:val="00B70F7C"/>
    <w:rsid w:val="00B74748"/>
    <w:rsid w:val="00B74E04"/>
    <w:rsid w:val="00B76000"/>
    <w:rsid w:val="00B766CA"/>
    <w:rsid w:val="00B8048E"/>
    <w:rsid w:val="00B807B0"/>
    <w:rsid w:val="00B80F50"/>
    <w:rsid w:val="00B8177F"/>
    <w:rsid w:val="00B81BEF"/>
    <w:rsid w:val="00B81F60"/>
    <w:rsid w:val="00B8230F"/>
    <w:rsid w:val="00B82ADC"/>
    <w:rsid w:val="00B8454E"/>
    <w:rsid w:val="00B853F2"/>
    <w:rsid w:val="00B85616"/>
    <w:rsid w:val="00B8581B"/>
    <w:rsid w:val="00B85A55"/>
    <w:rsid w:val="00B91B35"/>
    <w:rsid w:val="00B9243B"/>
    <w:rsid w:val="00B9298E"/>
    <w:rsid w:val="00B93124"/>
    <w:rsid w:val="00B931DC"/>
    <w:rsid w:val="00B93443"/>
    <w:rsid w:val="00B93F5E"/>
    <w:rsid w:val="00B95E8C"/>
    <w:rsid w:val="00B96F68"/>
    <w:rsid w:val="00B97142"/>
    <w:rsid w:val="00B97C9A"/>
    <w:rsid w:val="00BA2743"/>
    <w:rsid w:val="00BA3A78"/>
    <w:rsid w:val="00BA3CBE"/>
    <w:rsid w:val="00BA6809"/>
    <w:rsid w:val="00BA72D4"/>
    <w:rsid w:val="00BB083A"/>
    <w:rsid w:val="00BB0F5B"/>
    <w:rsid w:val="00BB1AD7"/>
    <w:rsid w:val="00BB2446"/>
    <w:rsid w:val="00BB487F"/>
    <w:rsid w:val="00BB540E"/>
    <w:rsid w:val="00BB5987"/>
    <w:rsid w:val="00BB5FB4"/>
    <w:rsid w:val="00BB6206"/>
    <w:rsid w:val="00BB6452"/>
    <w:rsid w:val="00BB6922"/>
    <w:rsid w:val="00BC0650"/>
    <w:rsid w:val="00BC070E"/>
    <w:rsid w:val="00BC0E26"/>
    <w:rsid w:val="00BC13DF"/>
    <w:rsid w:val="00BC18CE"/>
    <w:rsid w:val="00BC1968"/>
    <w:rsid w:val="00BC1C0A"/>
    <w:rsid w:val="00BC2A06"/>
    <w:rsid w:val="00BC3450"/>
    <w:rsid w:val="00BC348C"/>
    <w:rsid w:val="00BC3A69"/>
    <w:rsid w:val="00BC46C3"/>
    <w:rsid w:val="00BC4AE2"/>
    <w:rsid w:val="00BC4CB9"/>
    <w:rsid w:val="00BC5860"/>
    <w:rsid w:val="00BC5F14"/>
    <w:rsid w:val="00BC7F59"/>
    <w:rsid w:val="00BD0129"/>
    <w:rsid w:val="00BD0827"/>
    <w:rsid w:val="00BD2508"/>
    <w:rsid w:val="00BD3410"/>
    <w:rsid w:val="00BD4151"/>
    <w:rsid w:val="00BD4B85"/>
    <w:rsid w:val="00BD5BDE"/>
    <w:rsid w:val="00BE0C6A"/>
    <w:rsid w:val="00BE11EF"/>
    <w:rsid w:val="00BE1758"/>
    <w:rsid w:val="00BE2A24"/>
    <w:rsid w:val="00BE33AA"/>
    <w:rsid w:val="00BE45E5"/>
    <w:rsid w:val="00BE5347"/>
    <w:rsid w:val="00BE6969"/>
    <w:rsid w:val="00BE6B37"/>
    <w:rsid w:val="00BE6D88"/>
    <w:rsid w:val="00BE7917"/>
    <w:rsid w:val="00BE7F01"/>
    <w:rsid w:val="00BF068E"/>
    <w:rsid w:val="00BF1305"/>
    <w:rsid w:val="00BF3ECD"/>
    <w:rsid w:val="00BF4968"/>
    <w:rsid w:val="00BF534D"/>
    <w:rsid w:val="00BF56CF"/>
    <w:rsid w:val="00BF6EAF"/>
    <w:rsid w:val="00BF6FA4"/>
    <w:rsid w:val="00BF7287"/>
    <w:rsid w:val="00C0115B"/>
    <w:rsid w:val="00C012FF"/>
    <w:rsid w:val="00C031BB"/>
    <w:rsid w:val="00C04602"/>
    <w:rsid w:val="00C051FB"/>
    <w:rsid w:val="00C05A4A"/>
    <w:rsid w:val="00C05ECD"/>
    <w:rsid w:val="00C07987"/>
    <w:rsid w:val="00C1042F"/>
    <w:rsid w:val="00C104B3"/>
    <w:rsid w:val="00C1072E"/>
    <w:rsid w:val="00C11E66"/>
    <w:rsid w:val="00C11E8D"/>
    <w:rsid w:val="00C12120"/>
    <w:rsid w:val="00C1267B"/>
    <w:rsid w:val="00C12DDF"/>
    <w:rsid w:val="00C14F49"/>
    <w:rsid w:val="00C15DB2"/>
    <w:rsid w:val="00C16C76"/>
    <w:rsid w:val="00C211B5"/>
    <w:rsid w:val="00C23099"/>
    <w:rsid w:val="00C23728"/>
    <w:rsid w:val="00C2553F"/>
    <w:rsid w:val="00C2604E"/>
    <w:rsid w:val="00C26F56"/>
    <w:rsid w:val="00C32AB5"/>
    <w:rsid w:val="00C32DCA"/>
    <w:rsid w:val="00C335B0"/>
    <w:rsid w:val="00C33C17"/>
    <w:rsid w:val="00C347E6"/>
    <w:rsid w:val="00C34B2B"/>
    <w:rsid w:val="00C355BC"/>
    <w:rsid w:val="00C36CC4"/>
    <w:rsid w:val="00C37AC3"/>
    <w:rsid w:val="00C404C9"/>
    <w:rsid w:val="00C40CB0"/>
    <w:rsid w:val="00C42D45"/>
    <w:rsid w:val="00C42E12"/>
    <w:rsid w:val="00C447FB"/>
    <w:rsid w:val="00C4636A"/>
    <w:rsid w:val="00C46E9F"/>
    <w:rsid w:val="00C50070"/>
    <w:rsid w:val="00C50318"/>
    <w:rsid w:val="00C50796"/>
    <w:rsid w:val="00C5091B"/>
    <w:rsid w:val="00C51375"/>
    <w:rsid w:val="00C51860"/>
    <w:rsid w:val="00C52F1F"/>
    <w:rsid w:val="00C535BB"/>
    <w:rsid w:val="00C53779"/>
    <w:rsid w:val="00C54355"/>
    <w:rsid w:val="00C545C9"/>
    <w:rsid w:val="00C56075"/>
    <w:rsid w:val="00C56483"/>
    <w:rsid w:val="00C56AA3"/>
    <w:rsid w:val="00C56F51"/>
    <w:rsid w:val="00C579CB"/>
    <w:rsid w:val="00C60B31"/>
    <w:rsid w:val="00C611E0"/>
    <w:rsid w:val="00C61538"/>
    <w:rsid w:val="00C62671"/>
    <w:rsid w:val="00C62D6A"/>
    <w:rsid w:val="00C634AF"/>
    <w:rsid w:val="00C653A0"/>
    <w:rsid w:val="00C65B1A"/>
    <w:rsid w:val="00C65F8E"/>
    <w:rsid w:val="00C66C7A"/>
    <w:rsid w:val="00C70443"/>
    <w:rsid w:val="00C70AE3"/>
    <w:rsid w:val="00C726D6"/>
    <w:rsid w:val="00C72931"/>
    <w:rsid w:val="00C72ED0"/>
    <w:rsid w:val="00C740C2"/>
    <w:rsid w:val="00C7461B"/>
    <w:rsid w:val="00C74EEE"/>
    <w:rsid w:val="00C7661C"/>
    <w:rsid w:val="00C7679D"/>
    <w:rsid w:val="00C772FA"/>
    <w:rsid w:val="00C800C5"/>
    <w:rsid w:val="00C8116E"/>
    <w:rsid w:val="00C82F44"/>
    <w:rsid w:val="00C84372"/>
    <w:rsid w:val="00C844FA"/>
    <w:rsid w:val="00C84D52"/>
    <w:rsid w:val="00C85C4E"/>
    <w:rsid w:val="00C860D8"/>
    <w:rsid w:val="00C90367"/>
    <w:rsid w:val="00C9060F"/>
    <w:rsid w:val="00C906A3"/>
    <w:rsid w:val="00C90F61"/>
    <w:rsid w:val="00C91415"/>
    <w:rsid w:val="00C91870"/>
    <w:rsid w:val="00C93202"/>
    <w:rsid w:val="00C93491"/>
    <w:rsid w:val="00C9477F"/>
    <w:rsid w:val="00C94EDB"/>
    <w:rsid w:val="00C95438"/>
    <w:rsid w:val="00C9578E"/>
    <w:rsid w:val="00C95CF7"/>
    <w:rsid w:val="00C974F3"/>
    <w:rsid w:val="00CA08C8"/>
    <w:rsid w:val="00CA281D"/>
    <w:rsid w:val="00CB1F6E"/>
    <w:rsid w:val="00CB23AD"/>
    <w:rsid w:val="00CB25EA"/>
    <w:rsid w:val="00CB3461"/>
    <w:rsid w:val="00CB486A"/>
    <w:rsid w:val="00CB58D0"/>
    <w:rsid w:val="00CB68CC"/>
    <w:rsid w:val="00CB7247"/>
    <w:rsid w:val="00CC0FA9"/>
    <w:rsid w:val="00CC5787"/>
    <w:rsid w:val="00CC664A"/>
    <w:rsid w:val="00CC6DDA"/>
    <w:rsid w:val="00CC765D"/>
    <w:rsid w:val="00CC7E78"/>
    <w:rsid w:val="00CD0F54"/>
    <w:rsid w:val="00CD1854"/>
    <w:rsid w:val="00CD2BAD"/>
    <w:rsid w:val="00CD35BF"/>
    <w:rsid w:val="00CD4001"/>
    <w:rsid w:val="00CD4731"/>
    <w:rsid w:val="00CD738A"/>
    <w:rsid w:val="00CE06FD"/>
    <w:rsid w:val="00CE1181"/>
    <w:rsid w:val="00CE15F5"/>
    <w:rsid w:val="00CE28AF"/>
    <w:rsid w:val="00CE2A73"/>
    <w:rsid w:val="00CE48BC"/>
    <w:rsid w:val="00CE5E5A"/>
    <w:rsid w:val="00CF299F"/>
    <w:rsid w:val="00CF347C"/>
    <w:rsid w:val="00CF4552"/>
    <w:rsid w:val="00CF64B2"/>
    <w:rsid w:val="00CF6A19"/>
    <w:rsid w:val="00CF6E35"/>
    <w:rsid w:val="00CF7282"/>
    <w:rsid w:val="00CF783C"/>
    <w:rsid w:val="00D01D42"/>
    <w:rsid w:val="00D02863"/>
    <w:rsid w:val="00D040CB"/>
    <w:rsid w:val="00D049DB"/>
    <w:rsid w:val="00D05DCC"/>
    <w:rsid w:val="00D076F1"/>
    <w:rsid w:val="00D07D9B"/>
    <w:rsid w:val="00D07DB5"/>
    <w:rsid w:val="00D10041"/>
    <w:rsid w:val="00D10356"/>
    <w:rsid w:val="00D1175E"/>
    <w:rsid w:val="00D1201C"/>
    <w:rsid w:val="00D14871"/>
    <w:rsid w:val="00D1500A"/>
    <w:rsid w:val="00D1516B"/>
    <w:rsid w:val="00D154CF"/>
    <w:rsid w:val="00D1561D"/>
    <w:rsid w:val="00D15DE0"/>
    <w:rsid w:val="00D16573"/>
    <w:rsid w:val="00D16B5B"/>
    <w:rsid w:val="00D16F79"/>
    <w:rsid w:val="00D17688"/>
    <w:rsid w:val="00D2013A"/>
    <w:rsid w:val="00D206F9"/>
    <w:rsid w:val="00D214F1"/>
    <w:rsid w:val="00D21E24"/>
    <w:rsid w:val="00D21EA8"/>
    <w:rsid w:val="00D237BB"/>
    <w:rsid w:val="00D26F55"/>
    <w:rsid w:val="00D27903"/>
    <w:rsid w:val="00D305B7"/>
    <w:rsid w:val="00D306DD"/>
    <w:rsid w:val="00D31BC7"/>
    <w:rsid w:val="00D32825"/>
    <w:rsid w:val="00D33FFE"/>
    <w:rsid w:val="00D40B98"/>
    <w:rsid w:val="00D40CED"/>
    <w:rsid w:val="00D41A76"/>
    <w:rsid w:val="00D439C4"/>
    <w:rsid w:val="00D43EC9"/>
    <w:rsid w:val="00D442C2"/>
    <w:rsid w:val="00D44C7B"/>
    <w:rsid w:val="00D458A9"/>
    <w:rsid w:val="00D45B05"/>
    <w:rsid w:val="00D463BC"/>
    <w:rsid w:val="00D47672"/>
    <w:rsid w:val="00D515EA"/>
    <w:rsid w:val="00D5257D"/>
    <w:rsid w:val="00D5260A"/>
    <w:rsid w:val="00D539DB"/>
    <w:rsid w:val="00D54BFD"/>
    <w:rsid w:val="00D56530"/>
    <w:rsid w:val="00D577EC"/>
    <w:rsid w:val="00D6585E"/>
    <w:rsid w:val="00D65B4F"/>
    <w:rsid w:val="00D67001"/>
    <w:rsid w:val="00D67A27"/>
    <w:rsid w:val="00D703F2"/>
    <w:rsid w:val="00D752CB"/>
    <w:rsid w:val="00D7638E"/>
    <w:rsid w:val="00D76EDD"/>
    <w:rsid w:val="00D817A9"/>
    <w:rsid w:val="00D824A1"/>
    <w:rsid w:val="00D84DD5"/>
    <w:rsid w:val="00D853F0"/>
    <w:rsid w:val="00D8564E"/>
    <w:rsid w:val="00D857F4"/>
    <w:rsid w:val="00D85FFA"/>
    <w:rsid w:val="00D86A24"/>
    <w:rsid w:val="00D86CCB"/>
    <w:rsid w:val="00D8711E"/>
    <w:rsid w:val="00D8762F"/>
    <w:rsid w:val="00D92DF8"/>
    <w:rsid w:val="00D92EA1"/>
    <w:rsid w:val="00D93729"/>
    <w:rsid w:val="00D93861"/>
    <w:rsid w:val="00D94401"/>
    <w:rsid w:val="00D95900"/>
    <w:rsid w:val="00D95EC4"/>
    <w:rsid w:val="00D9626C"/>
    <w:rsid w:val="00D965B4"/>
    <w:rsid w:val="00D97541"/>
    <w:rsid w:val="00D979B6"/>
    <w:rsid w:val="00D97D03"/>
    <w:rsid w:val="00DA07D5"/>
    <w:rsid w:val="00DA0C2C"/>
    <w:rsid w:val="00DA0CAC"/>
    <w:rsid w:val="00DA1375"/>
    <w:rsid w:val="00DA164D"/>
    <w:rsid w:val="00DA1764"/>
    <w:rsid w:val="00DA2673"/>
    <w:rsid w:val="00DA72D1"/>
    <w:rsid w:val="00DA73D8"/>
    <w:rsid w:val="00DB1980"/>
    <w:rsid w:val="00DB1D63"/>
    <w:rsid w:val="00DB46A8"/>
    <w:rsid w:val="00DB493C"/>
    <w:rsid w:val="00DB49B4"/>
    <w:rsid w:val="00DB5CDE"/>
    <w:rsid w:val="00DB5D16"/>
    <w:rsid w:val="00DB710B"/>
    <w:rsid w:val="00DB736F"/>
    <w:rsid w:val="00DC0ACB"/>
    <w:rsid w:val="00DC1518"/>
    <w:rsid w:val="00DC1EC0"/>
    <w:rsid w:val="00DC1FE2"/>
    <w:rsid w:val="00DC2EDE"/>
    <w:rsid w:val="00DC353A"/>
    <w:rsid w:val="00DC43B3"/>
    <w:rsid w:val="00DC4CFD"/>
    <w:rsid w:val="00DC5D32"/>
    <w:rsid w:val="00DC7404"/>
    <w:rsid w:val="00DC771E"/>
    <w:rsid w:val="00DD0868"/>
    <w:rsid w:val="00DD4C80"/>
    <w:rsid w:val="00DD4E59"/>
    <w:rsid w:val="00DD5D62"/>
    <w:rsid w:val="00DD6687"/>
    <w:rsid w:val="00DD7574"/>
    <w:rsid w:val="00DE15B5"/>
    <w:rsid w:val="00DE16CD"/>
    <w:rsid w:val="00DE4F67"/>
    <w:rsid w:val="00DE531B"/>
    <w:rsid w:val="00DE6498"/>
    <w:rsid w:val="00DE6739"/>
    <w:rsid w:val="00DE7546"/>
    <w:rsid w:val="00DE79F4"/>
    <w:rsid w:val="00DF1632"/>
    <w:rsid w:val="00DF1DF8"/>
    <w:rsid w:val="00DF266B"/>
    <w:rsid w:val="00DF3B37"/>
    <w:rsid w:val="00DF4424"/>
    <w:rsid w:val="00DF44B3"/>
    <w:rsid w:val="00DF48B0"/>
    <w:rsid w:val="00DF4FBA"/>
    <w:rsid w:val="00DF56FD"/>
    <w:rsid w:val="00DF6C70"/>
    <w:rsid w:val="00DF7A9D"/>
    <w:rsid w:val="00E00948"/>
    <w:rsid w:val="00E02F55"/>
    <w:rsid w:val="00E040D1"/>
    <w:rsid w:val="00E046C2"/>
    <w:rsid w:val="00E052AA"/>
    <w:rsid w:val="00E0695A"/>
    <w:rsid w:val="00E06DD6"/>
    <w:rsid w:val="00E070AC"/>
    <w:rsid w:val="00E07100"/>
    <w:rsid w:val="00E0731C"/>
    <w:rsid w:val="00E07601"/>
    <w:rsid w:val="00E10164"/>
    <w:rsid w:val="00E1080F"/>
    <w:rsid w:val="00E1479C"/>
    <w:rsid w:val="00E15002"/>
    <w:rsid w:val="00E159AE"/>
    <w:rsid w:val="00E169CC"/>
    <w:rsid w:val="00E17183"/>
    <w:rsid w:val="00E17728"/>
    <w:rsid w:val="00E21CC7"/>
    <w:rsid w:val="00E22237"/>
    <w:rsid w:val="00E27892"/>
    <w:rsid w:val="00E31F7A"/>
    <w:rsid w:val="00E336D4"/>
    <w:rsid w:val="00E348C0"/>
    <w:rsid w:val="00E358C9"/>
    <w:rsid w:val="00E35E93"/>
    <w:rsid w:val="00E363D5"/>
    <w:rsid w:val="00E40BBA"/>
    <w:rsid w:val="00E41400"/>
    <w:rsid w:val="00E42009"/>
    <w:rsid w:val="00E441ED"/>
    <w:rsid w:val="00E475F1"/>
    <w:rsid w:val="00E50A6A"/>
    <w:rsid w:val="00E526B3"/>
    <w:rsid w:val="00E530C6"/>
    <w:rsid w:val="00E533E4"/>
    <w:rsid w:val="00E546F7"/>
    <w:rsid w:val="00E54A98"/>
    <w:rsid w:val="00E55FE7"/>
    <w:rsid w:val="00E57C78"/>
    <w:rsid w:val="00E57D56"/>
    <w:rsid w:val="00E6155E"/>
    <w:rsid w:val="00E61D29"/>
    <w:rsid w:val="00E634CD"/>
    <w:rsid w:val="00E63C51"/>
    <w:rsid w:val="00E642F1"/>
    <w:rsid w:val="00E647F7"/>
    <w:rsid w:val="00E64F1E"/>
    <w:rsid w:val="00E650AD"/>
    <w:rsid w:val="00E65A8A"/>
    <w:rsid w:val="00E666B2"/>
    <w:rsid w:val="00E66C36"/>
    <w:rsid w:val="00E70064"/>
    <w:rsid w:val="00E70604"/>
    <w:rsid w:val="00E71569"/>
    <w:rsid w:val="00E7650D"/>
    <w:rsid w:val="00E772B5"/>
    <w:rsid w:val="00E808FE"/>
    <w:rsid w:val="00E82FDA"/>
    <w:rsid w:val="00E83E34"/>
    <w:rsid w:val="00E84B8E"/>
    <w:rsid w:val="00E87D99"/>
    <w:rsid w:val="00E901F0"/>
    <w:rsid w:val="00E91912"/>
    <w:rsid w:val="00E91D6A"/>
    <w:rsid w:val="00E92308"/>
    <w:rsid w:val="00E93D0A"/>
    <w:rsid w:val="00E9433D"/>
    <w:rsid w:val="00E951A2"/>
    <w:rsid w:val="00E9606C"/>
    <w:rsid w:val="00E975B5"/>
    <w:rsid w:val="00EA1759"/>
    <w:rsid w:val="00EA1C59"/>
    <w:rsid w:val="00EA3FD6"/>
    <w:rsid w:val="00EA4513"/>
    <w:rsid w:val="00EA4EF8"/>
    <w:rsid w:val="00EA6BCA"/>
    <w:rsid w:val="00EB03EA"/>
    <w:rsid w:val="00EB0C36"/>
    <w:rsid w:val="00EB0E41"/>
    <w:rsid w:val="00EB0E7E"/>
    <w:rsid w:val="00EB1FF1"/>
    <w:rsid w:val="00EB2942"/>
    <w:rsid w:val="00EB2DBE"/>
    <w:rsid w:val="00EB2EBA"/>
    <w:rsid w:val="00EB3503"/>
    <w:rsid w:val="00EB351E"/>
    <w:rsid w:val="00EB396C"/>
    <w:rsid w:val="00EB3D62"/>
    <w:rsid w:val="00EB623B"/>
    <w:rsid w:val="00EB710C"/>
    <w:rsid w:val="00EB752A"/>
    <w:rsid w:val="00EB76D7"/>
    <w:rsid w:val="00EC04B0"/>
    <w:rsid w:val="00EC120E"/>
    <w:rsid w:val="00EC182A"/>
    <w:rsid w:val="00EC19BC"/>
    <w:rsid w:val="00EC2529"/>
    <w:rsid w:val="00EC303F"/>
    <w:rsid w:val="00EC34EB"/>
    <w:rsid w:val="00EC5DFE"/>
    <w:rsid w:val="00ED120B"/>
    <w:rsid w:val="00ED1C75"/>
    <w:rsid w:val="00ED2DAA"/>
    <w:rsid w:val="00ED66C7"/>
    <w:rsid w:val="00ED74EF"/>
    <w:rsid w:val="00ED7A95"/>
    <w:rsid w:val="00EE0F6F"/>
    <w:rsid w:val="00EE173E"/>
    <w:rsid w:val="00EE30FD"/>
    <w:rsid w:val="00EE5847"/>
    <w:rsid w:val="00EE59A9"/>
    <w:rsid w:val="00EE76FC"/>
    <w:rsid w:val="00EF02CE"/>
    <w:rsid w:val="00EF06DF"/>
    <w:rsid w:val="00EF25A5"/>
    <w:rsid w:val="00EF35F4"/>
    <w:rsid w:val="00EF36D0"/>
    <w:rsid w:val="00EF5CD2"/>
    <w:rsid w:val="00EF7224"/>
    <w:rsid w:val="00EF7A49"/>
    <w:rsid w:val="00EF7A90"/>
    <w:rsid w:val="00EF7F42"/>
    <w:rsid w:val="00F001DC"/>
    <w:rsid w:val="00F00360"/>
    <w:rsid w:val="00F01E32"/>
    <w:rsid w:val="00F03E6C"/>
    <w:rsid w:val="00F04BC0"/>
    <w:rsid w:val="00F06993"/>
    <w:rsid w:val="00F07ACC"/>
    <w:rsid w:val="00F105BC"/>
    <w:rsid w:val="00F11D3C"/>
    <w:rsid w:val="00F12BFC"/>
    <w:rsid w:val="00F13620"/>
    <w:rsid w:val="00F1433D"/>
    <w:rsid w:val="00F14836"/>
    <w:rsid w:val="00F14EE5"/>
    <w:rsid w:val="00F14F17"/>
    <w:rsid w:val="00F1531F"/>
    <w:rsid w:val="00F16A67"/>
    <w:rsid w:val="00F207BA"/>
    <w:rsid w:val="00F20F6D"/>
    <w:rsid w:val="00F224A4"/>
    <w:rsid w:val="00F2383F"/>
    <w:rsid w:val="00F23E05"/>
    <w:rsid w:val="00F260BA"/>
    <w:rsid w:val="00F26E9A"/>
    <w:rsid w:val="00F27D5F"/>
    <w:rsid w:val="00F314F3"/>
    <w:rsid w:val="00F32248"/>
    <w:rsid w:val="00F343B1"/>
    <w:rsid w:val="00F35D31"/>
    <w:rsid w:val="00F43743"/>
    <w:rsid w:val="00F43989"/>
    <w:rsid w:val="00F44BA9"/>
    <w:rsid w:val="00F45012"/>
    <w:rsid w:val="00F4501E"/>
    <w:rsid w:val="00F46F31"/>
    <w:rsid w:val="00F47C54"/>
    <w:rsid w:val="00F47F6C"/>
    <w:rsid w:val="00F50A07"/>
    <w:rsid w:val="00F515AF"/>
    <w:rsid w:val="00F52219"/>
    <w:rsid w:val="00F523C0"/>
    <w:rsid w:val="00F527E7"/>
    <w:rsid w:val="00F5349E"/>
    <w:rsid w:val="00F53652"/>
    <w:rsid w:val="00F539A3"/>
    <w:rsid w:val="00F54664"/>
    <w:rsid w:val="00F558F1"/>
    <w:rsid w:val="00F55E07"/>
    <w:rsid w:val="00F565CC"/>
    <w:rsid w:val="00F56D15"/>
    <w:rsid w:val="00F60A9F"/>
    <w:rsid w:val="00F61112"/>
    <w:rsid w:val="00F6246D"/>
    <w:rsid w:val="00F62B38"/>
    <w:rsid w:val="00F648D2"/>
    <w:rsid w:val="00F655E3"/>
    <w:rsid w:val="00F65D90"/>
    <w:rsid w:val="00F6640E"/>
    <w:rsid w:val="00F674BA"/>
    <w:rsid w:val="00F70165"/>
    <w:rsid w:val="00F70CE1"/>
    <w:rsid w:val="00F71DFA"/>
    <w:rsid w:val="00F724B3"/>
    <w:rsid w:val="00F72AA7"/>
    <w:rsid w:val="00F735C6"/>
    <w:rsid w:val="00F746FC"/>
    <w:rsid w:val="00F75660"/>
    <w:rsid w:val="00F75D3B"/>
    <w:rsid w:val="00F76728"/>
    <w:rsid w:val="00F76783"/>
    <w:rsid w:val="00F76A3D"/>
    <w:rsid w:val="00F770D7"/>
    <w:rsid w:val="00F772D4"/>
    <w:rsid w:val="00F7787F"/>
    <w:rsid w:val="00F77B0C"/>
    <w:rsid w:val="00F77ECA"/>
    <w:rsid w:val="00F8280F"/>
    <w:rsid w:val="00F846FD"/>
    <w:rsid w:val="00F91202"/>
    <w:rsid w:val="00F91A62"/>
    <w:rsid w:val="00F9218B"/>
    <w:rsid w:val="00F927A3"/>
    <w:rsid w:val="00F92901"/>
    <w:rsid w:val="00F92A9F"/>
    <w:rsid w:val="00F9308C"/>
    <w:rsid w:val="00F9308D"/>
    <w:rsid w:val="00F934D1"/>
    <w:rsid w:val="00F94858"/>
    <w:rsid w:val="00F972E5"/>
    <w:rsid w:val="00F97995"/>
    <w:rsid w:val="00F97AFB"/>
    <w:rsid w:val="00FA12E0"/>
    <w:rsid w:val="00FA4C31"/>
    <w:rsid w:val="00FA5845"/>
    <w:rsid w:val="00FA76EF"/>
    <w:rsid w:val="00FB00F4"/>
    <w:rsid w:val="00FB060C"/>
    <w:rsid w:val="00FB4632"/>
    <w:rsid w:val="00FB68CF"/>
    <w:rsid w:val="00FB6EC8"/>
    <w:rsid w:val="00FC0A14"/>
    <w:rsid w:val="00FC0AE4"/>
    <w:rsid w:val="00FC35F2"/>
    <w:rsid w:val="00FC4662"/>
    <w:rsid w:val="00FC5A2D"/>
    <w:rsid w:val="00FC637E"/>
    <w:rsid w:val="00FC7489"/>
    <w:rsid w:val="00FD0D59"/>
    <w:rsid w:val="00FD38F8"/>
    <w:rsid w:val="00FD685F"/>
    <w:rsid w:val="00FD6FFA"/>
    <w:rsid w:val="00FD7213"/>
    <w:rsid w:val="00FE0C9D"/>
    <w:rsid w:val="00FE23A7"/>
    <w:rsid w:val="00FE3410"/>
    <w:rsid w:val="00FE3AB0"/>
    <w:rsid w:val="00FE5D64"/>
    <w:rsid w:val="00FE5FAF"/>
    <w:rsid w:val="00FE7009"/>
    <w:rsid w:val="00FE7040"/>
    <w:rsid w:val="00FF0FFA"/>
    <w:rsid w:val="00FF2566"/>
    <w:rsid w:val="00FF2DFB"/>
    <w:rsid w:val="00FF3A4B"/>
    <w:rsid w:val="00FF3CAA"/>
    <w:rsid w:val="00FF4427"/>
    <w:rsid w:val="00FF52D3"/>
    <w:rsid w:val="00FF6554"/>
    <w:rsid w:val="00FF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062CF8"/>
  <w15:docId w15:val="{51D85E9F-FB7E-406E-9B42-50AF2769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6A6C"/>
    <w:pPr>
      <w:spacing w:before="80"/>
      <w:ind w:firstLine="709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B66A6C"/>
    <w:pPr>
      <w:keepNext/>
      <w:numPr>
        <w:ilvl w:val="1"/>
        <w:numId w:val="5"/>
      </w:numPr>
      <w:pBdr>
        <w:bottom w:val="single" w:sz="4" w:space="1" w:color="auto"/>
      </w:pBdr>
      <w:tabs>
        <w:tab w:val="clear" w:pos="720"/>
      </w:tabs>
      <w:spacing w:before="400" w:after="60"/>
      <w:ind w:left="709" w:hanging="709"/>
      <w:jc w:val="left"/>
      <w:outlineLvl w:val="0"/>
    </w:pPr>
    <w:rPr>
      <w:rFonts w:cs="Arial"/>
      <w:b/>
      <w:bCs/>
      <w:kern w:val="32"/>
      <w:sz w:val="22"/>
      <w:szCs w:val="28"/>
    </w:rPr>
  </w:style>
  <w:style w:type="paragraph" w:styleId="Nadpis2">
    <w:name w:val="heading 2"/>
    <w:basedOn w:val="Normln"/>
    <w:next w:val="Normln"/>
    <w:qFormat/>
    <w:rsid w:val="00B66A6C"/>
    <w:pPr>
      <w:keepNext/>
      <w:numPr>
        <w:ilvl w:val="2"/>
        <w:numId w:val="5"/>
      </w:numPr>
      <w:tabs>
        <w:tab w:val="clear" w:pos="1080"/>
        <w:tab w:val="left" w:pos="709"/>
      </w:tabs>
      <w:spacing w:before="340" w:after="60"/>
      <w:ind w:left="709" w:hanging="709"/>
      <w:jc w:val="left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942EB0"/>
    <w:pPr>
      <w:keepNext/>
      <w:numPr>
        <w:ilvl w:val="3"/>
        <w:numId w:val="5"/>
      </w:numPr>
      <w:tabs>
        <w:tab w:val="left" w:pos="284"/>
      </w:tabs>
      <w:spacing w:before="240" w:after="60"/>
      <w:jc w:val="left"/>
      <w:outlineLvl w:val="2"/>
    </w:pPr>
    <w:rPr>
      <w:rFonts w:cs="Arial"/>
      <w:b/>
      <w:bCs/>
      <w:szCs w:val="22"/>
    </w:rPr>
  </w:style>
  <w:style w:type="paragraph" w:styleId="Nadpis4">
    <w:name w:val="heading 4"/>
    <w:basedOn w:val="Normln"/>
    <w:next w:val="Normln"/>
    <w:link w:val="Nadpis4Char"/>
    <w:qFormat/>
    <w:rsid w:val="00B66A6C"/>
    <w:pPr>
      <w:keepNext/>
      <w:spacing w:before="240" w:after="60"/>
      <w:jc w:val="left"/>
      <w:outlineLvl w:val="3"/>
    </w:pPr>
    <w:rPr>
      <w:b/>
      <w:bCs/>
      <w:szCs w:val="28"/>
    </w:rPr>
  </w:style>
  <w:style w:type="paragraph" w:styleId="Nadpis6">
    <w:name w:val="heading 6"/>
    <w:basedOn w:val="Normln"/>
    <w:next w:val="Normln"/>
    <w:qFormat/>
    <w:rsid w:val="00CB48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5D1447"/>
    <w:rPr>
      <w:rFonts w:ascii="Arial" w:hAnsi="Arial"/>
      <w:color w:val="auto"/>
      <w:sz w:val="20"/>
      <w:u w:val="none"/>
    </w:rPr>
  </w:style>
  <w:style w:type="paragraph" w:styleId="Zhlav">
    <w:name w:val="header"/>
    <w:basedOn w:val="Normln"/>
    <w:link w:val="ZhlavChar"/>
    <w:rsid w:val="00061D95"/>
    <w:pPr>
      <w:tabs>
        <w:tab w:val="center" w:pos="4536"/>
        <w:tab w:val="right" w:pos="9072"/>
      </w:tabs>
      <w:ind w:firstLine="0"/>
    </w:pPr>
    <w:rPr>
      <w:sz w:val="18"/>
    </w:rPr>
  </w:style>
  <w:style w:type="paragraph" w:styleId="Zpat">
    <w:name w:val="footer"/>
    <w:basedOn w:val="Normln"/>
    <w:rsid w:val="00061D95"/>
    <w:pPr>
      <w:tabs>
        <w:tab w:val="center" w:pos="4536"/>
        <w:tab w:val="right" w:pos="9072"/>
      </w:tabs>
      <w:ind w:firstLine="0"/>
    </w:pPr>
    <w:rPr>
      <w:sz w:val="18"/>
    </w:rPr>
  </w:style>
  <w:style w:type="paragraph" w:styleId="Titulek">
    <w:name w:val="caption"/>
    <w:basedOn w:val="Normln"/>
    <w:next w:val="Normln"/>
    <w:qFormat/>
    <w:rsid w:val="00BF7287"/>
    <w:pPr>
      <w:pageBreakBefore/>
      <w:pBdr>
        <w:bottom w:val="single" w:sz="4" w:space="1" w:color="auto"/>
      </w:pBdr>
      <w:spacing w:before="120" w:after="120"/>
      <w:ind w:firstLine="0"/>
      <w:jc w:val="center"/>
    </w:pPr>
    <w:rPr>
      <w:rFonts w:ascii="Arial Black" w:hAnsi="Arial Black"/>
      <w:bCs/>
      <w:caps/>
      <w:sz w:val="24"/>
      <w:szCs w:val="20"/>
    </w:rPr>
  </w:style>
  <w:style w:type="paragraph" w:styleId="Obsah3">
    <w:name w:val="toc 3"/>
    <w:basedOn w:val="Normln"/>
    <w:next w:val="Normln"/>
    <w:uiPriority w:val="39"/>
    <w:rsid w:val="00942EB0"/>
    <w:pPr>
      <w:tabs>
        <w:tab w:val="right" w:leader="dot" w:pos="9639"/>
      </w:tabs>
      <w:spacing w:before="0"/>
      <w:ind w:left="851" w:hanging="567"/>
      <w:jc w:val="left"/>
    </w:pPr>
    <w:rPr>
      <w:noProof/>
      <w:szCs w:val="22"/>
    </w:rPr>
  </w:style>
  <w:style w:type="paragraph" w:styleId="Obsah2">
    <w:name w:val="toc 2"/>
    <w:basedOn w:val="Normln"/>
    <w:next w:val="Normln"/>
    <w:uiPriority w:val="39"/>
    <w:rsid w:val="00DD0868"/>
    <w:pPr>
      <w:tabs>
        <w:tab w:val="right" w:leader="dot" w:pos="9639"/>
      </w:tabs>
      <w:spacing w:before="0"/>
      <w:ind w:left="851" w:hanging="851"/>
      <w:jc w:val="left"/>
    </w:pPr>
    <w:rPr>
      <w:noProof/>
      <w:szCs w:val="22"/>
    </w:rPr>
  </w:style>
  <w:style w:type="paragraph" w:styleId="Obsah1">
    <w:name w:val="toc 1"/>
    <w:basedOn w:val="Normln"/>
    <w:next w:val="Normln"/>
    <w:uiPriority w:val="39"/>
    <w:rsid w:val="00B2153F"/>
    <w:pPr>
      <w:tabs>
        <w:tab w:val="right" w:leader="dot" w:pos="9639"/>
      </w:tabs>
      <w:spacing w:before="240"/>
      <w:ind w:left="851" w:hanging="851"/>
      <w:jc w:val="left"/>
    </w:pPr>
    <w:rPr>
      <w:b/>
      <w:szCs w:val="22"/>
    </w:rPr>
  </w:style>
  <w:style w:type="paragraph" w:styleId="Zkladntextodsazen">
    <w:name w:val="Body Text Indent"/>
    <w:basedOn w:val="Normln"/>
    <w:rsid w:val="00061D95"/>
    <w:pPr>
      <w:tabs>
        <w:tab w:val="num" w:pos="1440"/>
      </w:tabs>
      <w:ind w:left="709" w:firstLine="0"/>
    </w:pPr>
    <w:rPr>
      <w:color w:val="00FFFF"/>
    </w:rPr>
  </w:style>
  <w:style w:type="paragraph" w:customStyle="1" w:styleId="Styl1">
    <w:name w:val="Styl1"/>
    <w:basedOn w:val="Nadpis4"/>
    <w:rsid w:val="00061D95"/>
    <w:pPr>
      <w:spacing w:before="0" w:after="0" w:line="360" w:lineRule="auto"/>
      <w:ind w:firstLine="0"/>
    </w:pPr>
    <w:rPr>
      <w:bCs w:val="0"/>
      <w:szCs w:val="20"/>
    </w:rPr>
  </w:style>
  <w:style w:type="paragraph" w:customStyle="1" w:styleId="BalloonText1">
    <w:name w:val="Balloon Text1"/>
    <w:basedOn w:val="Normln"/>
    <w:semiHidden/>
    <w:rsid w:val="00061D9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semiHidden/>
    <w:rsid w:val="00061D95"/>
    <w:pPr>
      <w:spacing w:before="0"/>
      <w:ind w:firstLine="0"/>
      <w:jc w:val="left"/>
    </w:pPr>
    <w:rPr>
      <w:sz w:val="18"/>
      <w:szCs w:val="18"/>
    </w:rPr>
  </w:style>
  <w:style w:type="character" w:styleId="Znakapoznpodarou">
    <w:name w:val="footnote reference"/>
    <w:semiHidden/>
    <w:rsid w:val="00061D95"/>
    <w:rPr>
      <w:vertAlign w:val="superscript"/>
    </w:rPr>
  </w:style>
  <w:style w:type="character" w:styleId="Odkaznakoment">
    <w:name w:val="annotation reference"/>
    <w:semiHidden/>
    <w:rsid w:val="00061D95"/>
    <w:rPr>
      <w:sz w:val="16"/>
      <w:szCs w:val="16"/>
    </w:rPr>
  </w:style>
  <w:style w:type="paragraph" w:styleId="Textkomente">
    <w:name w:val="annotation text"/>
    <w:basedOn w:val="Normln"/>
    <w:semiHidden/>
    <w:rsid w:val="00C56483"/>
    <w:rPr>
      <w:szCs w:val="20"/>
    </w:rPr>
  </w:style>
  <w:style w:type="paragraph" w:customStyle="1" w:styleId="CommentSubject1">
    <w:name w:val="Comment Subject1"/>
    <w:basedOn w:val="Textkomente"/>
    <w:next w:val="Textkomente"/>
    <w:semiHidden/>
    <w:rsid w:val="00061D95"/>
    <w:rPr>
      <w:b/>
      <w:bCs/>
    </w:rPr>
  </w:style>
  <w:style w:type="character" w:styleId="slodku">
    <w:name w:val="line number"/>
    <w:basedOn w:val="Standardnpsmoodstavce"/>
    <w:rsid w:val="00061D95"/>
  </w:style>
  <w:style w:type="character" w:styleId="slostrnky">
    <w:name w:val="page number"/>
    <w:basedOn w:val="Standardnpsmoodstavce"/>
    <w:rsid w:val="00061D95"/>
  </w:style>
  <w:style w:type="paragraph" w:styleId="Zkladntext">
    <w:name w:val="Body Text"/>
    <w:basedOn w:val="Normln"/>
    <w:rsid w:val="00061D95"/>
    <w:pPr>
      <w:spacing w:after="120"/>
    </w:pPr>
  </w:style>
  <w:style w:type="paragraph" w:styleId="Zkladntextodsazen2">
    <w:name w:val="Body Text Indent 2"/>
    <w:basedOn w:val="Normln"/>
    <w:rsid w:val="00061D95"/>
  </w:style>
  <w:style w:type="paragraph" w:styleId="Textbubliny">
    <w:name w:val="Balloon Text"/>
    <w:basedOn w:val="Normln"/>
    <w:semiHidden/>
    <w:rsid w:val="00061D9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DD7574"/>
    <w:pPr>
      <w:spacing w:before="80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semiHidden/>
    <w:rsid w:val="00BC13DF"/>
    <w:pPr>
      <w:tabs>
        <w:tab w:val="right" w:leader="dot" w:pos="9060"/>
      </w:tabs>
      <w:spacing w:before="0"/>
      <w:ind w:left="1560" w:hanging="851"/>
      <w:jc w:val="left"/>
    </w:pPr>
  </w:style>
  <w:style w:type="paragraph" w:customStyle="1" w:styleId="StylPrvndek127cm">
    <w:name w:val="Styl První řádek:  127 cm"/>
    <w:basedOn w:val="Normln"/>
    <w:rsid w:val="00C56483"/>
    <w:pPr>
      <w:numPr>
        <w:numId w:val="1"/>
      </w:numPr>
    </w:pPr>
  </w:style>
  <w:style w:type="character" w:customStyle="1" w:styleId="Nadpis4Char">
    <w:name w:val="Nadpis 4 Char"/>
    <w:link w:val="Nadpis4"/>
    <w:rsid w:val="00B66A6C"/>
    <w:rPr>
      <w:rFonts w:ascii="Arial" w:hAnsi="Arial"/>
      <w:b/>
      <w:bCs/>
      <w:szCs w:val="28"/>
      <w:lang w:val="cs-CZ" w:eastAsia="cs-CZ" w:bidi="ar-SA"/>
    </w:rPr>
  </w:style>
  <w:style w:type="character" w:customStyle="1" w:styleId="CharChar1">
    <w:name w:val="Char Char1"/>
    <w:rsid w:val="007C3985"/>
    <w:rPr>
      <w:rFonts w:ascii="Arial" w:hAnsi="Arial"/>
      <w:b/>
      <w:bCs/>
      <w:szCs w:val="28"/>
      <w:lang w:val="cs-CZ" w:eastAsia="cs-CZ" w:bidi="ar-SA"/>
    </w:rPr>
  </w:style>
  <w:style w:type="paragraph" w:styleId="Obsah5">
    <w:name w:val="toc 5"/>
    <w:basedOn w:val="Normln"/>
    <w:next w:val="Normln"/>
    <w:autoRedefine/>
    <w:semiHidden/>
    <w:rsid w:val="00447783"/>
    <w:pPr>
      <w:ind w:left="800"/>
    </w:pPr>
  </w:style>
  <w:style w:type="paragraph" w:styleId="Pedmtkomente">
    <w:name w:val="annotation subject"/>
    <w:basedOn w:val="Textkomente"/>
    <w:next w:val="Textkomente"/>
    <w:semiHidden/>
    <w:rsid w:val="00380281"/>
    <w:rPr>
      <w:b/>
      <w:bCs/>
    </w:rPr>
  </w:style>
  <w:style w:type="paragraph" w:customStyle="1" w:styleId="tabulky">
    <w:name w:val="tabulky"/>
    <w:basedOn w:val="Normln"/>
    <w:next w:val="Normln"/>
    <w:rsid w:val="00EC5DFE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686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before="0" w:after="120"/>
      <w:ind w:firstLine="0"/>
    </w:pPr>
    <w:rPr>
      <w:rFonts w:ascii="Arial Narrow" w:hAnsi="Arial Narrow"/>
    </w:rPr>
  </w:style>
  <w:style w:type="paragraph" w:styleId="Zkladntext2">
    <w:name w:val="Body Text 2"/>
    <w:basedOn w:val="Normln"/>
    <w:rsid w:val="00AF7231"/>
    <w:pPr>
      <w:spacing w:after="120" w:line="480" w:lineRule="auto"/>
    </w:pPr>
  </w:style>
  <w:style w:type="paragraph" w:customStyle="1" w:styleId="normlnodsazen">
    <w:name w:val="normální odsazený"/>
    <w:basedOn w:val="Normln"/>
    <w:next w:val="Normln"/>
    <w:rsid w:val="00C56483"/>
    <w:pPr>
      <w:numPr>
        <w:numId w:val="2"/>
      </w:numPr>
      <w:tabs>
        <w:tab w:val="left" w:pos="0"/>
        <w:tab w:val="left" w:pos="1701"/>
        <w:tab w:val="left" w:pos="3402"/>
        <w:tab w:val="left" w:pos="5103"/>
        <w:tab w:val="left" w:pos="6804"/>
        <w:tab w:val="left" w:pos="8505"/>
      </w:tabs>
      <w:spacing w:before="0" w:after="120"/>
    </w:pPr>
    <w:rPr>
      <w:rFonts w:ascii="Arial Narrow" w:hAnsi="Arial Narrow"/>
    </w:rPr>
  </w:style>
  <w:style w:type="paragraph" w:styleId="Zkladntextodsazen3">
    <w:name w:val="Body Text Indent 3"/>
    <w:basedOn w:val="Normln"/>
    <w:rsid w:val="00D439C4"/>
    <w:pPr>
      <w:spacing w:before="0" w:after="120"/>
      <w:ind w:left="283" w:firstLine="0"/>
      <w:jc w:val="left"/>
    </w:pPr>
    <w:rPr>
      <w:sz w:val="16"/>
      <w:szCs w:val="16"/>
    </w:rPr>
  </w:style>
  <w:style w:type="paragraph" w:customStyle="1" w:styleId="StylArialNarrowZarovnatdoblokuZa3b">
    <w:name w:val="Styl Arial Narrow Zarovnat do bloku Za:  3 b."/>
    <w:basedOn w:val="Normln"/>
    <w:rsid w:val="00C56483"/>
    <w:pPr>
      <w:numPr>
        <w:numId w:val="3"/>
      </w:numPr>
      <w:tabs>
        <w:tab w:val="left" w:pos="1701"/>
        <w:tab w:val="left" w:pos="3402"/>
        <w:tab w:val="left" w:pos="5103"/>
        <w:tab w:val="left" w:pos="6804"/>
        <w:tab w:val="left" w:pos="8505"/>
      </w:tabs>
      <w:spacing w:before="0" w:after="120"/>
    </w:pPr>
    <w:rPr>
      <w:rFonts w:ascii="Arial Narrow" w:hAnsi="Arial Narrow"/>
    </w:rPr>
  </w:style>
  <w:style w:type="character" w:customStyle="1" w:styleId="apple-converted-space">
    <w:name w:val="apple-converted-space"/>
    <w:basedOn w:val="Standardnpsmoodstavce"/>
    <w:rsid w:val="00FF3CAA"/>
  </w:style>
  <w:style w:type="paragraph" w:customStyle="1" w:styleId="normln0">
    <w:name w:val="normální"/>
    <w:basedOn w:val="Normln"/>
    <w:rsid w:val="00CB486A"/>
    <w:pPr>
      <w:tabs>
        <w:tab w:val="left" w:pos="1701"/>
        <w:tab w:val="left" w:pos="3402"/>
        <w:tab w:val="left" w:pos="5103"/>
        <w:tab w:val="left" w:pos="6804"/>
        <w:tab w:val="left" w:pos="8222"/>
        <w:tab w:val="left" w:pos="8505"/>
      </w:tabs>
      <w:spacing w:before="0" w:after="120"/>
      <w:ind w:left="3420" w:firstLine="0"/>
    </w:pPr>
    <w:rPr>
      <w:rFonts w:ascii="Arial Narrow" w:hAnsi="Arial Narrow"/>
      <w:szCs w:val="20"/>
    </w:rPr>
  </w:style>
  <w:style w:type="paragraph" w:styleId="Rozloendokumentu">
    <w:name w:val="Document Map"/>
    <w:basedOn w:val="Normln"/>
    <w:semiHidden/>
    <w:rsid w:val="00C56483"/>
    <w:pPr>
      <w:numPr>
        <w:numId w:val="4"/>
      </w:numPr>
      <w:shd w:val="clear" w:color="auto" w:fill="000080"/>
      <w:tabs>
        <w:tab w:val="clear" w:pos="360"/>
      </w:tabs>
      <w:overflowPunct w:val="0"/>
      <w:autoSpaceDE w:val="0"/>
      <w:autoSpaceDN w:val="0"/>
      <w:adjustRightInd w:val="0"/>
      <w:spacing w:before="0"/>
      <w:ind w:left="0" w:firstLine="0"/>
      <w:jc w:val="left"/>
      <w:textAlignment w:val="baseline"/>
    </w:pPr>
    <w:rPr>
      <w:rFonts w:ascii="Tahoma" w:hAnsi="Tahoma" w:cs="Tahoma"/>
      <w:szCs w:val="20"/>
    </w:rPr>
  </w:style>
  <w:style w:type="paragraph" w:customStyle="1" w:styleId="ILF-Standard">
    <w:name w:val="ILF-Standard"/>
    <w:rsid w:val="00154592"/>
    <w:pPr>
      <w:jc w:val="both"/>
    </w:pPr>
    <w:rPr>
      <w:rFonts w:ascii="Arial" w:hAnsi="Arial"/>
      <w:sz w:val="22"/>
    </w:rPr>
  </w:style>
  <w:style w:type="paragraph" w:customStyle="1" w:styleId="xl40">
    <w:name w:val="xl40"/>
    <w:basedOn w:val="Normln"/>
    <w:rsid w:val="00154592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styleId="Prosttext">
    <w:name w:val="Plain Text"/>
    <w:basedOn w:val="Normln"/>
    <w:rsid w:val="00E052AA"/>
    <w:pPr>
      <w:spacing w:before="0"/>
      <w:ind w:firstLine="0"/>
      <w:jc w:val="left"/>
    </w:pPr>
    <w:rPr>
      <w:rFonts w:ascii="Courier New" w:hAnsi="Courier New" w:cs="Courier New"/>
      <w:szCs w:val="20"/>
    </w:rPr>
  </w:style>
  <w:style w:type="paragraph" w:customStyle="1" w:styleId="Nadpis-0Titul">
    <w:name w:val="Nadpis-0 (Titul)"/>
    <w:basedOn w:val="Normln"/>
    <w:rsid w:val="00663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750"/>
      </w:tabs>
      <w:spacing w:before="0"/>
      <w:ind w:left="-26" w:right="-24" w:firstLine="0"/>
      <w:jc w:val="center"/>
    </w:pPr>
    <w:rPr>
      <w:rFonts w:cs="Arial"/>
      <w:caps/>
      <w:color w:val="000000"/>
      <w:sz w:val="32"/>
      <w:szCs w:val="22"/>
    </w:rPr>
  </w:style>
  <w:style w:type="character" w:customStyle="1" w:styleId="Nadpis3Char">
    <w:name w:val="Nadpis 3 Char"/>
    <w:link w:val="Nadpis3"/>
    <w:rsid w:val="00942EB0"/>
    <w:rPr>
      <w:rFonts w:ascii="Arial" w:hAnsi="Arial" w:cs="Arial"/>
      <w:b/>
      <w:bCs/>
      <w:szCs w:val="22"/>
    </w:rPr>
  </w:style>
  <w:style w:type="character" w:customStyle="1" w:styleId="Nadpis1Char">
    <w:name w:val="Nadpis 1 Char"/>
    <w:link w:val="Nadpis1"/>
    <w:rsid w:val="00B66A6C"/>
    <w:rPr>
      <w:rFonts w:ascii="Arial" w:hAnsi="Arial" w:cs="Arial"/>
      <w:b/>
      <w:bCs/>
      <w:kern w:val="32"/>
      <w:sz w:val="22"/>
      <w:szCs w:val="28"/>
    </w:rPr>
  </w:style>
  <w:style w:type="paragraph" w:customStyle="1" w:styleId="BABasictext">
    <w:name w:val="BA Basic text"/>
    <w:basedOn w:val="Zhlav"/>
    <w:link w:val="BABasictextChar"/>
    <w:qFormat/>
    <w:rsid w:val="00B4645E"/>
    <w:pPr>
      <w:widowControl w:val="0"/>
      <w:tabs>
        <w:tab w:val="clear" w:pos="4536"/>
        <w:tab w:val="clear" w:pos="9072"/>
      </w:tabs>
      <w:spacing w:before="0" w:after="120"/>
      <w:ind w:left="1077"/>
    </w:pPr>
    <w:rPr>
      <w:sz w:val="20"/>
    </w:rPr>
  </w:style>
  <w:style w:type="character" w:customStyle="1" w:styleId="BABasictextChar">
    <w:name w:val="BA Basic text Char"/>
    <w:link w:val="BABasictext"/>
    <w:rsid w:val="00B4645E"/>
    <w:rPr>
      <w:rFonts w:ascii="Arial" w:hAnsi="Arial"/>
      <w:szCs w:val="24"/>
    </w:rPr>
  </w:style>
  <w:style w:type="paragraph" w:customStyle="1" w:styleId="BALevel1">
    <w:name w:val="BA Level 1"/>
    <w:basedOn w:val="Nadpis2"/>
    <w:qFormat/>
    <w:rsid w:val="00B4645E"/>
    <w:pPr>
      <w:numPr>
        <w:ilvl w:val="0"/>
        <w:numId w:val="6"/>
      </w:numPr>
      <w:tabs>
        <w:tab w:val="clear" w:pos="709"/>
      </w:tabs>
      <w:spacing w:before="240" w:after="80"/>
      <w:jc w:val="both"/>
    </w:pPr>
    <w:rPr>
      <w:rFonts w:cs="Times New Roman"/>
      <w:bCs w:val="0"/>
      <w:iCs w:val="0"/>
      <w:szCs w:val="20"/>
    </w:rPr>
  </w:style>
  <w:style w:type="paragraph" w:customStyle="1" w:styleId="BALevel2">
    <w:name w:val="BA Level 2"/>
    <w:basedOn w:val="BALevel1"/>
    <w:next w:val="BABasictext"/>
    <w:link w:val="BALevel2Char"/>
    <w:autoRedefine/>
    <w:qFormat/>
    <w:rsid w:val="00C56483"/>
    <w:pPr>
      <w:numPr>
        <w:ilvl w:val="1"/>
      </w:numPr>
    </w:pPr>
  </w:style>
  <w:style w:type="paragraph" w:customStyle="1" w:styleId="BALevel3">
    <w:name w:val="BA Level 3"/>
    <w:basedOn w:val="BALevel2"/>
    <w:link w:val="BALevel3Char"/>
    <w:qFormat/>
    <w:rsid w:val="00C56483"/>
    <w:pPr>
      <w:numPr>
        <w:ilvl w:val="2"/>
      </w:numPr>
    </w:pPr>
  </w:style>
  <w:style w:type="paragraph" w:customStyle="1" w:styleId="BALevel4">
    <w:name w:val="BA Level 4"/>
    <w:basedOn w:val="BALevel3"/>
    <w:next w:val="BABasictext"/>
    <w:link w:val="BALevel4Char"/>
    <w:qFormat/>
    <w:rsid w:val="006841FE"/>
    <w:pPr>
      <w:numPr>
        <w:ilvl w:val="3"/>
      </w:numPr>
      <w:ind w:left="1078" w:hanging="369"/>
    </w:pPr>
  </w:style>
  <w:style w:type="character" w:customStyle="1" w:styleId="BALevel4Char">
    <w:name w:val="BA Level 4 Char"/>
    <w:link w:val="BALevel4"/>
    <w:rsid w:val="006841FE"/>
    <w:rPr>
      <w:rFonts w:ascii="Arial" w:hAnsi="Arial"/>
      <w:b/>
    </w:rPr>
  </w:style>
  <w:style w:type="paragraph" w:customStyle="1" w:styleId="Levela">
    <w:name w:val="Level a"/>
    <w:basedOn w:val="BALevel2"/>
    <w:link w:val="LevelaChar"/>
    <w:qFormat/>
    <w:rsid w:val="00654686"/>
    <w:pPr>
      <w:numPr>
        <w:ilvl w:val="0"/>
        <w:numId w:val="7"/>
      </w:numPr>
      <w:ind w:left="851" w:hanging="567"/>
    </w:pPr>
    <w:rPr>
      <w:lang w:val="en-GB" w:eastAsia="en-GB"/>
    </w:rPr>
  </w:style>
  <w:style w:type="character" w:customStyle="1" w:styleId="LevelaChar">
    <w:name w:val="Level a Char"/>
    <w:link w:val="Levela"/>
    <w:rsid w:val="00654686"/>
    <w:rPr>
      <w:rFonts w:ascii="Arial" w:hAnsi="Arial"/>
      <w:b/>
      <w:lang w:val="en-GB" w:eastAsia="en-GB"/>
    </w:rPr>
  </w:style>
  <w:style w:type="paragraph" w:customStyle="1" w:styleId="Localheading">
    <w:name w:val="Local heading"/>
    <w:basedOn w:val="BABasictext"/>
    <w:link w:val="LocalheadingChar"/>
    <w:qFormat/>
    <w:rsid w:val="00654686"/>
    <w:rPr>
      <w:b/>
    </w:rPr>
  </w:style>
  <w:style w:type="character" w:customStyle="1" w:styleId="LocalheadingChar">
    <w:name w:val="Local heading Char"/>
    <w:link w:val="Localheading"/>
    <w:rsid w:val="00654686"/>
    <w:rPr>
      <w:rFonts w:ascii="Arial" w:hAnsi="Arial"/>
      <w:b/>
      <w:szCs w:val="24"/>
    </w:rPr>
  </w:style>
  <w:style w:type="paragraph" w:customStyle="1" w:styleId="List1">
    <w:name w:val="List 1"/>
    <w:basedOn w:val="BABasictext"/>
    <w:link w:val="List1Char"/>
    <w:qFormat/>
    <w:rsid w:val="00EF02CE"/>
    <w:pPr>
      <w:ind w:left="1843" w:hanging="709"/>
      <w:jc w:val="left"/>
    </w:pPr>
  </w:style>
  <w:style w:type="character" w:customStyle="1" w:styleId="List1Char">
    <w:name w:val="List 1 Char"/>
    <w:link w:val="List1"/>
    <w:rsid w:val="00EF02CE"/>
    <w:rPr>
      <w:rFonts w:ascii="Arial" w:hAnsi="Arial"/>
      <w:szCs w:val="24"/>
    </w:rPr>
  </w:style>
  <w:style w:type="paragraph" w:customStyle="1" w:styleId="Default">
    <w:name w:val="Default"/>
    <w:rsid w:val="00B63513"/>
    <w:pPr>
      <w:widowControl w:val="0"/>
      <w:autoSpaceDE w:val="0"/>
      <w:autoSpaceDN w:val="0"/>
      <w:adjustRightInd w:val="0"/>
    </w:pPr>
    <w:rPr>
      <w:rFonts w:ascii="Comic-Sans-MS" w:hAnsi="Comic-Sans-MS"/>
      <w:color w:val="000000"/>
      <w:sz w:val="24"/>
      <w:szCs w:val="24"/>
    </w:rPr>
  </w:style>
  <w:style w:type="character" w:customStyle="1" w:styleId="A12">
    <w:name w:val="A12"/>
    <w:uiPriority w:val="99"/>
    <w:rsid w:val="00B63513"/>
    <w:rPr>
      <w:color w:val="221E1F"/>
      <w:sz w:val="20"/>
      <w:szCs w:val="20"/>
    </w:rPr>
  </w:style>
  <w:style w:type="paragraph" w:customStyle="1" w:styleId="BALevel5">
    <w:name w:val="BA Level 5"/>
    <w:basedOn w:val="BALevel4"/>
    <w:next w:val="BABasictext"/>
    <w:link w:val="BALevel5Char"/>
    <w:qFormat/>
    <w:rsid w:val="00C012FF"/>
    <w:pPr>
      <w:numPr>
        <w:ilvl w:val="0"/>
        <w:numId w:val="9"/>
      </w:numPr>
    </w:pPr>
  </w:style>
  <w:style w:type="character" w:customStyle="1" w:styleId="BALevel5Char">
    <w:name w:val="BA Level 5 Char"/>
    <w:link w:val="BALevel5"/>
    <w:rsid w:val="00C012FF"/>
    <w:rPr>
      <w:rFonts w:ascii="Arial" w:hAnsi="Arial"/>
      <w:b/>
    </w:rPr>
  </w:style>
  <w:style w:type="paragraph" w:customStyle="1" w:styleId="Tlotextu">
    <w:name w:val="Tělo textu"/>
    <w:basedOn w:val="Normln"/>
    <w:rsid w:val="00FF0FFA"/>
    <w:pPr>
      <w:suppressAutoHyphens/>
      <w:spacing w:before="0" w:after="140" w:line="288" w:lineRule="auto"/>
      <w:ind w:left="10" w:hanging="10"/>
    </w:pPr>
    <w:rPr>
      <w:rFonts w:ascii="Calibri" w:eastAsia="Calibri" w:hAnsi="Calibri" w:cs="Calibri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F24E7"/>
    <w:pPr>
      <w:suppressAutoHyphens/>
      <w:spacing w:before="120" w:after="209"/>
      <w:ind w:left="720" w:hanging="10"/>
      <w:contextualSpacing/>
    </w:pPr>
    <w:rPr>
      <w:rFonts w:eastAsia="Calibri" w:cs="Calibri"/>
      <w:color w:val="000000"/>
      <w:sz w:val="22"/>
      <w:szCs w:val="22"/>
    </w:rPr>
  </w:style>
  <w:style w:type="paragraph" w:customStyle="1" w:styleId="TextK">
    <w:name w:val="Text K"/>
    <w:link w:val="TextKChar"/>
    <w:rsid w:val="000D5880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link w:val="TextK"/>
    <w:rsid w:val="000D5880"/>
    <w:rPr>
      <w:rFonts w:ascii="Arial" w:hAnsi="Arial" w:cs="Arial"/>
      <w:bCs/>
      <w:kern w:val="32"/>
      <w:sz w:val="22"/>
      <w:szCs w:val="22"/>
    </w:rPr>
  </w:style>
  <w:style w:type="paragraph" w:customStyle="1" w:styleId="normln-odsazen">
    <w:name w:val="normální-odsazený"/>
    <w:basedOn w:val="Normln"/>
    <w:uiPriority w:val="99"/>
    <w:qFormat/>
    <w:rsid w:val="00687583"/>
    <w:pPr>
      <w:widowControl w:val="0"/>
      <w:spacing w:before="0" w:line="280" w:lineRule="atLeast"/>
    </w:pPr>
    <w:rPr>
      <w:rFonts w:ascii="Calibri" w:eastAsia="Arial,Bold" w:hAnsi="Calibri"/>
      <w:szCs w:val="20"/>
      <w:lang w:eastAsia="en-US"/>
    </w:rPr>
  </w:style>
  <w:style w:type="character" w:customStyle="1" w:styleId="ZhlavChar">
    <w:name w:val="Záhlaví Char"/>
    <w:link w:val="Zhlav"/>
    <w:rsid w:val="000F3D14"/>
    <w:rPr>
      <w:rFonts w:ascii="Arial" w:hAnsi="Arial"/>
      <w:sz w:val="18"/>
      <w:szCs w:val="24"/>
    </w:rPr>
  </w:style>
  <w:style w:type="character" w:customStyle="1" w:styleId="BALevel2Char">
    <w:name w:val="BA Level 2 Char"/>
    <w:link w:val="BALevel2"/>
    <w:rsid w:val="00396821"/>
    <w:rPr>
      <w:rFonts w:ascii="Arial" w:hAnsi="Arial"/>
      <w:b/>
    </w:rPr>
  </w:style>
  <w:style w:type="character" w:customStyle="1" w:styleId="BALevel3Char">
    <w:name w:val="BA Level 3 Char"/>
    <w:link w:val="BALevel3"/>
    <w:rsid w:val="000F3D14"/>
    <w:rPr>
      <w:rFonts w:ascii="Arial" w:hAnsi="Arial"/>
      <w:b/>
    </w:rPr>
  </w:style>
  <w:style w:type="paragraph" w:customStyle="1" w:styleId="BALocalheading">
    <w:name w:val="BA Local heading"/>
    <w:basedOn w:val="BABasictext"/>
    <w:link w:val="BALocalheadingChar"/>
    <w:qFormat/>
    <w:rsid w:val="007A69CF"/>
    <w:rPr>
      <w:b/>
    </w:rPr>
  </w:style>
  <w:style w:type="character" w:customStyle="1" w:styleId="BALocalheadingChar">
    <w:name w:val="BA Local heading Char"/>
    <w:link w:val="BALocalheading"/>
    <w:rsid w:val="007A69CF"/>
    <w:rPr>
      <w:rFonts w:ascii="Arial" w:hAnsi="Arial"/>
      <w:b/>
      <w:szCs w:val="24"/>
    </w:rPr>
  </w:style>
  <w:style w:type="paragraph" w:styleId="Revize">
    <w:name w:val="Revision"/>
    <w:hidden/>
    <w:uiPriority w:val="99"/>
    <w:semiHidden/>
    <w:rsid w:val="00AE407F"/>
    <w:rPr>
      <w:rFonts w:ascii="Arial" w:hAnsi="Arial"/>
      <w:szCs w:val="24"/>
    </w:rPr>
  </w:style>
  <w:style w:type="paragraph" w:customStyle="1" w:styleId="BAListsquashed">
    <w:name w:val="BA List squashed"/>
    <w:basedOn w:val="Normln"/>
    <w:link w:val="BAListsquashedChar"/>
    <w:qFormat/>
    <w:rsid w:val="00AE407F"/>
    <w:pPr>
      <w:widowControl w:val="0"/>
      <w:spacing w:before="0"/>
      <w:ind w:left="1276" w:hanging="142"/>
      <w:jc w:val="left"/>
    </w:pPr>
  </w:style>
  <w:style w:type="character" w:customStyle="1" w:styleId="BAListsquashedChar">
    <w:name w:val="BA List squashed Char"/>
    <w:link w:val="BAListsquashed"/>
    <w:rsid w:val="00AE407F"/>
    <w:rPr>
      <w:rFonts w:ascii="Arial" w:hAnsi="Arial"/>
      <w:szCs w:val="24"/>
    </w:rPr>
  </w:style>
  <w:style w:type="paragraph" w:customStyle="1" w:styleId="BAListbasic">
    <w:name w:val="BA List basic"/>
    <w:basedOn w:val="List1"/>
    <w:link w:val="BAListbasicChar"/>
    <w:qFormat/>
    <w:rsid w:val="00196D51"/>
    <w:pPr>
      <w:ind w:left="1276" w:hanging="142"/>
    </w:pPr>
  </w:style>
  <w:style w:type="character" w:customStyle="1" w:styleId="BAListbasicChar">
    <w:name w:val="BA List basic Char"/>
    <w:link w:val="BAListbasic"/>
    <w:rsid w:val="00196D51"/>
    <w:rPr>
      <w:rFonts w:ascii="Arial" w:hAnsi="Arial"/>
      <w:szCs w:val="24"/>
    </w:rPr>
  </w:style>
  <w:style w:type="paragraph" w:customStyle="1" w:styleId="BAListbasicsub">
    <w:name w:val="BA List basic sub"/>
    <w:basedOn w:val="BABasictext"/>
    <w:qFormat/>
    <w:rsid w:val="00DC7404"/>
    <w:pPr>
      <w:numPr>
        <w:ilvl w:val="1"/>
        <w:numId w:val="51"/>
      </w:numPr>
      <w:ind w:left="2127"/>
    </w:pPr>
  </w:style>
  <w:style w:type="character" w:customStyle="1" w:styleId="CharChar10">
    <w:name w:val="Char Char1"/>
    <w:rsid w:val="00C56483"/>
    <w:rPr>
      <w:rFonts w:ascii="Arial" w:hAnsi="Arial"/>
      <w:b/>
      <w:bCs/>
      <w:szCs w:val="28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0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764_Typografie_Florenc\08_TD_DEMOLICE\A_PRUVODNI%20ZPRAVA\TD-DEM_PZ+STZ+T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6" ma:contentTypeDescription="Vytvoří nový dokument" ma:contentTypeScope="" ma:versionID="c38d443797c65fee0a87da19b3b8e2b1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5137169e534412b02fbb6ed2636ceafd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Props1.xml><?xml version="1.0" encoding="utf-8"?>
<ds:datastoreItem xmlns:ds="http://schemas.openxmlformats.org/officeDocument/2006/customXml" ds:itemID="{66E8C02B-9602-47DA-8F04-9700AD1E82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C976DF-052B-47DE-902B-02BB5F3E586A}"/>
</file>

<file path=customXml/itemProps3.xml><?xml version="1.0" encoding="utf-8"?>
<ds:datastoreItem xmlns:ds="http://schemas.openxmlformats.org/officeDocument/2006/customXml" ds:itemID="{3F798082-FC2A-42CF-B620-5917E1BCBDA5}"/>
</file>

<file path=customXml/itemProps4.xml><?xml version="1.0" encoding="utf-8"?>
<ds:datastoreItem xmlns:ds="http://schemas.openxmlformats.org/officeDocument/2006/customXml" ds:itemID="{F704A7CC-8F75-49A1-8594-35EB550106F1}"/>
</file>

<file path=docProps/app.xml><?xml version="1.0" encoding="utf-8"?>
<Properties xmlns="http://schemas.openxmlformats.org/officeDocument/2006/extended-properties" xmlns:vt="http://schemas.openxmlformats.org/officeDocument/2006/docPropsVTypes">
  <Template>TD-DEM_PZ+STZ+TZ.dot</Template>
  <TotalTime>69</TotalTime>
  <Pages>11</Pages>
  <Words>3354</Words>
  <Characters>21059</Characters>
  <Application>Microsoft Office Word</Application>
  <DocSecurity>0</DocSecurity>
  <Lines>175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TECHNICKÁ STUDIE STAVEBNÍHO DÍLA</vt:lpstr>
      <vt:lpstr>TECHNICKÁ STUDIE STAVEBNÍHO DÍLA</vt:lpstr>
    </vt:vector>
  </TitlesOfParts>
  <Company>Stopro, s.r.o.</Company>
  <LinksUpToDate>false</LinksUpToDate>
  <CharactersWithSpaces>24365</CharactersWithSpaces>
  <SharedDoc>false</SharedDoc>
  <HLinks>
    <vt:vector size="102" baseType="variant"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_Toc35419568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_Toc35419567</vt:lpwstr>
      </vt:variant>
      <vt:variant>
        <vt:i4>1048632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_Toc35419566</vt:lpwstr>
      </vt:variant>
      <vt:variant>
        <vt:i4>1245240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_Toc35419565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_Toc35419564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_Toc35419563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_Toc35419562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_Toc35419561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_Toc35419560</vt:lpwstr>
      </vt:variant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_Toc35419559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_Toc35419558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_Toc35419557</vt:lpwstr>
      </vt:variant>
      <vt:variant>
        <vt:i4>1048635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_Toc35419556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_Toc35419555</vt:lpwstr>
      </vt:variant>
      <vt:variant>
        <vt:i4>1179707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_Toc35419554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_Toc35419553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_Toc35419552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STUDIE STAVEBNÍHO DÍLA</dc:title>
  <dc:subject/>
  <dc:creator>lkroupa</dc:creator>
  <cp:keywords/>
  <dc:description/>
  <cp:lastModifiedBy>Vilimová Eva</cp:lastModifiedBy>
  <cp:revision>8</cp:revision>
  <cp:lastPrinted>2020-10-14T13:43:00Z</cp:lastPrinted>
  <dcterms:created xsi:type="dcterms:W3CDTF">2020-10-14T13:05:00Z</dcterms:created>
  <dcterms:modified xsi:type="dcterms:W3CDTF">2020-10-19T09:18:00Z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